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3A3611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4058F" w:rsidRPr="003A3611" w:rsidRDefault="00070184" w:rsidP="00A4058F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464A"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F9546E"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проектных работ по техническому перевооружению </w:t>
      </w:r>
      <w:proofErr w:type="gramStart"/>
      <w:r w:rsidR="00F9546E"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котельной</w:t>
      </w:r>
      <w:proofErr w:type="gramEnd"/>
      <w:r w:rsidR="00F9546E"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ЗАТО г. </w:t>
      </w:r>
      <w:proofErr w:type="spellStart"/>
      <w:r w:rsidR="00F9546E"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Заозёрск</w:t>
      </w:r>
      <w:proofErr w:type="spellEnd"/>
    </w:p>
    <w:p w:rsidR="00A4058F" w:rsidRPr="003A3611" w:rsidRDefault="00A4058F" w:rsidP="00A4058F">
      <w:pPr>
        <w:widowControl w:val="0"/>
        <w:suppressAutoHyphens/>
        <w:autoSpaceDE w:val="0"/>
        <w:spacing w:after="0" w:line="20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ar-SA"/>
        </w:rPr>
      </w:pPr>
    </w:p>
    <w:p w:rsidR="0005393C" w:rsidRPr="003A3611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3A3611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A1FB9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134E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604B4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0651E7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604B4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343F6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546E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362D25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E5647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D3EA5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04D2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</w:p>
    <w:p w:rsidR="00844AE5" w:rsidRPr="003A3611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7113" w:rsidRPr="003A3611" w:rsidRDefault="00CE7113" w:rsidP="00CE7113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A3611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7D464A" w:rsidRPr="003A3611" w:rsidRDefault="00966DFB" w:rsidP="007D46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3A361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1.1. </w:t>
      </w:r>
      <w:bookmarkEnd w:id="0"/>
      <w:bookmarkEnd w:id="1"/>
      <w:bookmarkEnd w:id="2"/>
      <w:bookmarkEnd w:id="3"/>
      <w:r w:rsidR="007D464A" w:rsidRPr="003A3611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="007D464A" w:rsidRPr="003A361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del w:id="7" w:author="Наталья А. Маляренко" w:date="2021-05-20T16:43:00Z">
        <w:r w:rsidR="002C0760" w:rsidRPr="003A3611" w:rsidDel="00326844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delText xml:space="preserve">на </w:delText>
        </w:r>
      </w:del>
      <w:r w:rsidR="002C0760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проектных работ по техническому перевооружению </w:t>
      </w:r>
      <w:proofErr w:type="gramStart"/>
      <w:r w:rsidR="002C0760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</w:t>
      </w:r>
      <w:proofErr w:type="gramEnd"/>
      <w:r w:rsidR="002C0760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ЗАТО г. </w:t>
      </w:r>
      <w:proofErr w:type="spellStart"/>
      <w:r w:rsidR="002C0760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Заозёрск</w:t>
      </w:r>
      <w:proofErr w:type="spellEnd"/>
      <w:r w:rsidR="002144EC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21ED3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</w:t>
      </w:r>
      <w:r w:rsidR="00B504D2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362D25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аботы</w:t>
      </w:r>
      <w:r w:rsidR="00721ED3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7D464A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End w:id="4"/>
      <w:bookmarkEnd w:id="5"/>
      <w:bookmarkEnd w:id="6"/>
    </w:p>
    <w:p w:rsidR="00B504D2" w:rsidRPr="003A3611" w:rsidRDefault="007D464A" w:rsidP="00B504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/>
          <w:bCs/>
          <w:sz w:val="24"/>
          <w:szCs w:val="24"/>
        </w:rPr>
        <w:t>1.2.</w:t>
      </w: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</w:t>
      </w:r>
      <w:r w:rsidR="00362D25"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выполняемых </w:t>
      </w:r>
      <w:r w:rsidR="00B504D2"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r w:rsidR="00362D25"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абот</w:t>
      </w:r>
      <w:r w:rsidR="00362D25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362D25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7ABF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="00B17ABF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="00B17ABF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</w:t>
      </w:r>
      <w:r w:rsidR="00362D25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17ABF" w:rsidRPr="003A3611" w:rsidRDefault="00B504D2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</w:t>
      </w:r>
      <w:r w:rsidR="00AE1437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 xml:space="preserve">Начальная (максимальная) цена договора: </w:t>
      </w:r>
      <w:r w:rsidR="00B17ABF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3 022 695 (Три миллиона двадцать две тысячи шестьсот девяносто пять) рублей 00 копеек, в том числе НДС.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Указанная цена включает в себя: </w:t>
      </w:r>
      <w:bookmarkStart w:id="8" w:name="_GoBack"/>
      <w:bookmarkEnd w:id="8"/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стоимость разработки проектно-сметной документации, в том числе рабочей документации и сметной документации;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стоимость экспертизы промышленной безопасности проектно-сметной документации в объеме необходимом для проведения экспертизы экспертной организацией с выдачей положительного заключения; 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стоимость регистрации экспертизы промышленной безопасности в территориальном органе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Ростехнадзора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расходы на изготовление экземпляров проектно-сметной документации, в том числе рабочей документации и сметной документации, в количестве, установленном требованиями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5.2, 5.4 проекта Договора;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все расходы Подрядчика, а также затраты, связанные с выездом персонала (командировочные расходы);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проектом Договора.</w:t>
      </w:r>
    </w:p>
    <w:p w:rsidR="00B17ABF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настоящего Договора.</w:t>
      </w:r>
    </w:p>
    <w:p w:rsidR="00AE1437" w:rsidRPr="003A3611" w:rsidRDefault="00B17ABF" w:rsidP="00B17ABF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AE1437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="00AE1437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Срок (период) выполнения работ: </w:t>
      </w:r>
      <w:r w:rsidR="00F11A0A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90 (Девяносто) календарных дней с момента подписания Договора</w:t>
      </w:r>
      <w:r w:rsidR="00AE1437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F11A0A" w:rsidRPr="003A3611" w:rsidRDefault="00F11A0A" w:rsidP="00AE14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AE1437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="00AE1437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Место выполнения работ: 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Мурманская область, ЗАТО г.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Заозёрск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ул.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Колышкина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483-ТЦ (далее по тексту - Объект).</w:t>
      </w:r>
    </w:p>
    <w:p w:rsidR="00F11A0A" w:rsidRPr="003A3611" w:rsidRDefault="00F11A0A" w:rsidP="00F11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="00AE1437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="00AE1437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 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Иные условия: </w:t>
      </w:r>
    </w:p>
    <w:p w:rsidR="00F11A0A" w:rsidRPr="003A3611" w:rsidRDefault="00F11A0A" w:rsidP="00F11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связи с тем, что в соответствии с п. 2-4 Положения об организации и проведении негосударственной экспертизы проектной документации и (или) результатов инженерных изысканий (утверждено постановлением Правительства Российской Федерации от 31.03.2012 № 272) установлено, что экспертные организации не вправе проводить негосударственную экспертизу, если подготовка проектной документации и (или) выполнение инженерных изысканий осуществлялись указанными экспертными организациями, для проведения экспертизы промышленной безопасности проектно-сметной документации в объеме необходимом для проведения экспертизы экспертная организация, нанимаемая Подрядчиком, должна иметь действующую лицензию, с видами работ по проведению экспертизы промышленной безопасности проектной документации, выданную Федеральной службой по экологическому, технологическому и атомному надзору. А также иметь в штате организации, либо на праве договорных отношений, эксперта, который соответствует требованиям, установленным федеральными нормами и правилами в области промышленной безопасности с аттестацией в области Э12 КЛ/ТП, в соответствии с Приказом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Ростехнадзора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от 09.09.2015 г. №355 «Об утверждении перечня областей аттестации в области промышленной безопасности».  </w:t>
      </w:r>
    </w:p>
    <w:p w:rsidR="00F11A0A" w:rsidRPr="003A3611" w:rsidRDefault="00F11A0A" w:rsidP="00F11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Гарантийный срок работ: 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работ.</w:t>
      </w:r>
    </w:p>
    <w:p w:rsidR="00F11A0A" w:rsidRPr="003A3611" w:rsidRDefault="00F11A0A" w:rsidP="00F11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1.7. Условия оплаты: </w:t>
      </w:r>
    </w:p>
    <w:p w:rsidR="00F11A0A" w:rsidRPr="003A3611" w:rsidRDefault="00F11A0A" w:rsidP="00F11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1.7.1.  Оплата фактически выполненных работ производится Заказчиком не позднее 15 (Пятнадцати) рабочих дней с момента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подписанного Сторонами Акта выполненных работ (Приложение №4 к проекту Договора).</w:t>
      </w:r>
    </w:p>
    <w:p w:rsidR="00F11A0A" w:rsidRPr="003A3611" w:rsidRDefault="00F11A0A" w:rsidP="00F11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1.7.2. 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 на проектные работы (расчета стоимости проектных работ), подписанной Сторонами.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F11A0A" w:rsidRPr="003A3611" w:rsidRDefault="00F11A0A" w:rsidP="00F11A0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E7113" w:rsidRPr="003A3611" w:rsidRDefault="00CE7113" w:rsidP="00F11A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заседании приняли участие:</w:t>
      </w:r>
    </w:p>
    <w:p w:rsidR="00183F6F" w:rsidRPr="003A3611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9" w:name="_Hlk511819643"/>
      <w:r w:rsidRPr="003A36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3A361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3A3611" w:rsidRDefault="00EA1FB9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534788330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890398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</w:t>
      </w:r>
      <w:r w:rsidR="000A6DC5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90398"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управления материально-технического обеспечения.</w:t>
      </w:r>
      <w:r w:rsidR="008152D7" w:rsidRPr="003A3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52D7" w:rsidRPr="003A3611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3A3611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3E5647" w:rsidRPr="003A3611" w:rsidRDefault="003E5647" w:rsidP="003E564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F11A0A" w:rsidRPr="003A3611" w:rsidRDefault="00F11A0A" w:rsidP="00F11A0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А.А. Дюжаков – начальник производственно-технического отдела филиала АО «МЭС» «Александровская теплосеть»;</w:t>
      </w:r>
    </w:p>
    <w:p w:rsidR="00F11A0A" w:rsidRPr="003A3611" w:rsidRDefault="00F11A0A" w:rsidP="00F11A0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В.А. </w:t>
      </w:r>
      <w:proofErr w:type="spellStart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Mиняйло</w:t>
      </w:r>
      <w:proofErr w:type="spellEnd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техническому надзору производственно-технического отдела филиала АО «МЭС» «Александровская теплосеть»;</w:t>
      </w:r>
    </w:p>
    <w:p w:rsidR="00F11A0A" w:rsidRPr="003A3611" w:rsidRDefault="00F11A0A" w:rsidP="00F11A0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Т.З. </w:t>
      </w:r>
      <w:proofErr w:type="spellStart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Сытова</w:t>
      </w:r>
      <w:proofErr w:type="spellEnd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инженер по проектно-сметной работе производственно-технического отдела филиала АО «МЭС» «Александровская теплосеть».</w:t>
      </w:r>
    </w:p>
    <w:p w:rsidR="00CE7113" w:rsidRPr="003A3611" w:rsidRDefault="00CE7113" w:rsidP="00F11A0A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9"/>
    <w:p w:rsidR="00E1506B" w:rsidRPr="003A3611" w:rsidRDefault="00C94354" w:rsidP="00E1506B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CC53D7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Маляр</w:t>
      </w:r>
      <w:r w:rsidR="00CC53D7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енко </w:t>
      </w:r>
      <w:r w:rsidR="003571DB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E1506B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10"/>
    <w:p w:rsidR="00C818CF" w:rsidRPr="003A3611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yellow"/>
          <w:lang w:eastAsia="ru-RU"/>
        </w:rPr>
      </w:pPr>
    </w:p>
    <w:p w:rsidR="000713DF" w:rsidRPr="003A3611" w:rsidRDefault="008249A7" w:rsidP="00847ADD">
      <w:pPr>
        <w:pStyle w:val="10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3A361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CF2A4F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F11A0A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8</w:t>
      </w:r>
      <w:r w:rsidR="00F27219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B7107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AE1437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9E10AB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7B7107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CA711A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EC2223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F1051B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F1051B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F1051B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</w:t>
      </w:r>
      <w:r w:rsidR="00C94354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CC53D7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CF2A4F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51263E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F11A0A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CF2A4F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51263E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3A3611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6942F5" w:rsidRPr="003A3611" w:rsidRDefault="006942F5" w:rsidP="006942F5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 рассмотрены 5 (Пять) заявки от следующих Участников закупки:</w:t>
      </w:r>
    </w:p>
    <w:p w:rsidR="00E5656C" w:rsidRPr="003A3611" w:rsidRDefault="00E5656C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1</w:t>
      </w:r>
      <w:r w:rsidRPr="003A361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A361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947904" w:rsidRPr="003A3611">
        <w:rPr>
          <w:rFonts w:ascii="Times New Roman" w:hAnsi="Times New Roman" w:cs="Times New Roman"/>
          <w:sz w:val="24"/>
          <w:szCs w:val="24"/>
        </w:rPr>
        <w:t>ЭНЕРГОФОРМ</w:t>
      </w:r>
      <w:r w:rsidRPr="003A3611">
        <w:rPr>
          <w:rFonts w:ascii="Times New Roman" w:hAnsi="Times New Roman" w:cs="Times New Roman"/>
          <w:sz w:val="24"/>
          <w:szCs w:val="24"/>
        </w:rPr>
        <w:t>» (ООО «</w:t>
      </w:r>
      <w:r w:rsidR="00947904" w:rsidRPr="003A3611">
        <w:rPr>
          <w:rFonts w:ascii="Times New Roman" w:hAnsi="Times New Roman" w:cs="Times New Roman"/>
          <w:sz w:val="24"/>
          <w:szCs w:val="24"/>
        </w:rPr>
        <w:t>ЭНЕРГОФОРМ</w:t>
      </w:r>
      <w:r w:rsidRPr="003A3611">
        <w:rPr>
          <w:rFonts w:ascii="Times New Roman" w:hAnsi="Times New Roman" w:cs="Times New Roman"/>
          <w:sz w:val="24"/>
          <w:szCs w:val="24"/>
        </w:rPr>
        <w:t xml:space="preserve">»), </w:t>
      </w:r>
      <w:r w:rsidR="00947904" w:rsidRPr="003A3611">
        <w:rPr>
          <w:rFonts w:ascii="Times New Roman" w:hAnsi="Times New Roman" w:cs="Times New Roman"/>
          <w:sz w:val="24"/>
          <w:szCs w:val="24"/>
        </w:rPr>
        <w:t>187046</w:t>
      </w:r>
      <w:r w:rsidRPr="003A3611">
        <w:rPr>
          <w:rFonts w:ascii="Times New Roman" w:hAnsi="Times New Roman" w:cs="Times New Roman"/>
          <w:sz w:val="24"/>
          <w:szCs w:val="24"/>
        </w:rPr>
        <w:t xml:space="preserve">, </w:t>
      </w:r>
      <w:r w:rsidR="00947904" w:rsidRPr="003A3611">
        <w:rPr>
          <w:rFonts w:ascii="Times New Roman" w:hAnsi="Times New Roman" w:cs="Times New Roman"/>
          <w:sz w:val="24"/>
          <w:szCs w:val="24"/>
        </w:rPr>
        <w:t xml:space="preserve">Ленинградская область, район </w:t>
      </w:r>
      <w:proofErr w:type="spellStart"/>
      <w:r w:rsidR="00947904" w:rsidRPr="003A3611">
        <w:rPr>
          <w:rFonts w:ascii="Times New Roman" w:hAnsi="Times New Roman" w:cs="Times New Roman"/>
          <w:sz w:val="24"/>
          <w:szCs w:val="24"/>
        </w:rPr>
        <w:t>Тосненский</w:t>
      </w:r>
      <w:proofErr w:type="spellEnd"/>
      <w:r w:rsidR="00947904" w:rsidRPr="003A3611">
        <w:rPr>
          <w:rFonts w:ascii="Times New Roman" w:hAnsi="Times New Roman" w:cs="Times New Roman"/>
          <w:sz w:val="24"/>
          <w:szCs w:val="24"/>
        </w:rPr>
        <w:t xml:space="preserve">, деревня </w:t>
      </w:r>
      <w:proofErr w:type="spellStart"/>
      <w:r w:rsidR="00947904" w:rsidRPr="003A3611">
        <w:rPr>
          <w:rFonts w:ascii="Times New Roman" w:hAnsi="Times New Roman" w:cs="Times New Roman"/>
          <w:sz w:val="24"/>
          <w:szCs w:val="24"/>
        </w:rPr>
        <w:t>Аннолово</w:t>
      </w:r>
      <w:proofErr w:type="spellEnd"/>
      <w:r w:rsidRPr="003A3611">
        <w:rPr>
          <w:rFonts w:ascii="Times New Roman" w:hAnsi="Times New Roman" w:cs="Times New Roman"/>
          <w:sz w:val="24"/>
          <w:szCs w:val="24"/>
        </w:rPr>
        <w:t>, ул</w:t>
      </w:r>
      <w:r w:rsidR="00947904" w:rsidRPr="003A3611">
        <w:rPr>
          <w:rFonts w:ascii="Times New Roman" w:hAnsi="Times New Roman" w:cs="Times New Roman"/>
          <w:sz w:val="24"/>
          <w:szCs w:val="24"/>
        </w:rPr>
        <w:t>ица Центральная</w:t>
      </w:r>
      <w:r w:rsidRPr="003A3611">
        <w:rPr>
          <w:rFonts w:ascii="Times New Roman" w:hAnsi="Times New Roman" w:cs="Times New Roman"/>
          <w:sz w:val="24"/>
          <w:szCs w:val="24"/>
        </w:rPr>
        <w:t>, д</w:t>
      </w:r>
      <w:r w:rsidR="00947904" w:rsidRPr="003A3611">
        <w:rPr>
          <w:rFonts w:ascii="Times New Roman" w:hAnsi="Times New Roman" w:cs="Times New Roman"/>
          <w:sz w:val="24"/>
          <w:szCs w:val="24"/>
        </w:rPr>
        <w:t>ом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947904" w:rsidRPr="003A3611">
        <w:rPr>
          <w:rFonts w:ascii="Times New Roman" w:hAnsi="Times New Roman" w:cs="Times New Roman"/>
          <w:sz w:val="24"/>
          <w:szCs w:val="24"/>
        </w:rPr>
        <w:t>35</w:t>
      </w:r>
      <w:r w:rsidRPr="003A3611">
        <w:rPr>
          <w:rFonts w:ascii="Times New Roman" w:hAnsi="Times New Roman" w:cs="Times New Roman"/>
          <w:sz w:val="24"/>
          <w:szCs w:val="24"/>
        </w:rPr>
        <w:t xml:space="preserve"> (ИНН </w:t>
      </w:r>
      <w:r w:rsidR="00557F1D" w:rsidRPr="003A3611">
        <w:rPr>
          <w:rFonts w:ascii="Times New Roman" w:hAnsi="Times New Roman" w:cs="Times New Roman"/>
          <w:sz w:val="24"/>
          <w:szCs w:val="24"/>
        </w:rPr>
        <w:t>7801019292</w:t>
      </w:r>
      <w:r w:rsidRPr="003A3611">
        <w:rPr>
          <w:rFonts w:ascii="Times New Roman" w:hAnsi="Times New Roman" w:cs="Times New Roman"/>
          <w:sz w:val="24"/>
          <w:szCs w:val="24"/>
        </w:rPr>
        <w:t xml:space="preserve">, КПП </w:t>
      </w:r>
      <w:r w:rsidR="00557F1D" w:rsidRPr="003A3611">
        <w:rPr>
          <w:rFonts w:ascii="Times New Roman" w:hAnsi="Times New Roman" w:cs="Times New Roman"/>
          <w:sz w:val="24"/>
          <w:szCs w:val="24"/>
        </w:rPr>
        <w:t>471601001</w:t>
      </w:r>
      <w:r w:rsidRPr="003A3611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557F1D" w:rsidRPr="003A3611">
        <w:rPr>
          <w:rFonts w:ascii="Times New Roman" w:hAnsi="Times New Roman" w:cs="Times New Roman"/>
          <w:sz w:val="24"/>
          <w:szCs w:val="24"/>
        </w:rPr>
        <w:t>1027800556189</w:t>
      </w:r>
      <w:r w:rsidRPr="003A3611">
        <w:rPr>
          <w:rFonts w:ascii="Times New Roman" w:hAnsi="Times New Roman" w:cs="Times New Roman"/>
          <w:sz w:val="24"/>
          <w:szCs w:val="24"/>
        </w:rPr>
        <w:t>).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947904" w:rsidRPr="003A3611">
        <w:rPr>
          <w:rFonts w:ascii="Times New Roman" w:hAnsi="Times New Roman" w:cs="Times New Roman"/>
          <w:sz w:val="24"/>
          <w:szCs w:val="24"/>
        </w:rPr>
        <w:t>13</w:t>
      </w:r>
      <w:r w:rsidRPr="003A3611">
        <w:rPr>
          <w:rFonts w:ascii="Times New Roman" w:hAnsi="Times New Roman" w:cs="Times New Roman"/>
          <w:sz w:val="24"/>
          <w:szCs w:val="24"/>
        </w:rPr>
        <w:t>.0</w:t>
      </w:r>
      <w:r w:rsidR="00947904" w:rsidRPr="003A3611">
        <w:rPr>
          <w:rFonts w:ascii="Times New Roman" w:hAnsi="Times New Roman" w:cs="Times New Roman"/>
          <w:sz w:val="24"/>
          <w:szCs w:val="24"/>
        </w:rPr>
        <w:t>5</w:t>
      </w:r>
      <w:r w:rsidRPr="003A3611">
        <w:rPr>
          <w:rFonts w:ascii="Times New Roman" w:hAnsi="Times New Roman" w:cs="Times New Roman"/>
          <w:sz w:val="24"/>
          <w:szCs w:val="24"/>
        </w:rPr>
        <w:t>.2021 1</w:t>
      </w:r>
      <w:r w:rsidR="00947904" w:rsidRPr="003A3611">
        <w:rPr>
          <w:rFonts w:ascii="Times New Roman" w:hAnsi="Times New Roman" w:cs="Times New Roman"/>
          <w:sz w:val="24"/>
          <w:szCs w:val="24"/>
        </w:rPr>
        <w:t>3</w:t>
      </w:r>
      <w:r w:rsidRPr="003A3611">
        <w:rPr>
          <w:rFonts w:ascii="Times New Roman" w:hAnsi="Times New Roman" w:cs="Times New Roman"/>
          <w:sz w:val="24"/>
          <w:szCs w:val="24"/>
        </w:rPr>
        <w:t>:3</w:t>
      </w:r>
      <w:r w:rsidR="00947904" w:rsidRPr="003A3611">
        <w:rPr>
          <w:rFonts w:ascii="Times New Roman" w:hAnsi="Times New Roman" w:cs="Times New Roman"/>
          <w:sz w:val="24"/>
          <w:szCs w:val="24"/>
        </w:rPr>
        <w:t>8</w:t>
      </w:r>
      <w:r w:rsidRPr="003A3611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947904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947904" w:rsidRPr="003A3611">
        <w:rPr>
          <w:rFonts w:ascii="Times New Roman" w:hAnsi="Times New Roman" w:cs="Times New Roman"/>
          <w:sz w:val="24"/>
          <w:szCs w:val="24"/>
        </w:rPr>
        <w:t>3 000 000</w:t>
      </w:r>
      <w:r w:rsidRPr="003A3611">
        <w:rPr>
          <w:rFonts w:ascii="Times New Roman" w:hAnsi="Times New Roman" w:cs="Times New Roman"/>
          <w:sz w:val="24"/>
          <w:szCs w:val="24"/>
        </w:rPr>
        <w:t xml:space="preserve"> рублей 00 копеек, </w:t>
      </w:r>
      <w:r w:rsidR="00947904" w:rsidRPr="003A3611">
        <w:rPr>
          <w:rFonts w:ascii="Times New Roman" w:hAnsi="Times New Roman" w:cs="Times New Roman"/>
          <w:sz w:val="24"/>
          <w:szCs w:val="24"/>
        </w:rPr>
        <w:t xml:space="preserve">в том числе НДС 500 000 рублей 00 копеек. 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</w:t>
      </w:r>
      <w:r w:rsidR="00947904" w:rsidRPr="003A3611">
        <w:rPr>
          <w:rFonts w:ascii="Times New Roman" w:hAnsi="Times New Roman" w:cs="Times New Roman"/>
          <w:sz w:val="24"/>
          <w:szCs w:val="24"/>
        </w:rPr>
        <w:t>среднего</w:t>
      </w:r>
      <w:r w:rsidRPr="003A3611">
        <w:rPr>
          <w:rFonts w:ascii="Times New Roman" w:hAnsi="Times New Roman" w:cs="Times New Roman"/>
          <w:sz w:val="24"/>
          <w:szCs w:val="24"/>
        </w:rPr>
        <w:t xml:space="preserve"> предпринимательства</w:t>
      </w:r>
      <w:r w:rsidR="00947904" w:rsidRPr="003A3611">
        <w:rPr>
          <w:rFonts w:ascii="Times New Roman" w:hAnsi="Times New Roman" w:cs="Times New Roman"/>
          <w:sz w:val="24"/>
          <w:szCs w:val="24"/>
        </w:rPr>
        <w:t>.</w:t>
      </w:r>
    </w:p>
    <w:p w:rsidR="006A4FC6" w:rsidRPr="003A3611" w:rsidRDefault="006A4FC6" w:rsidP="006A4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Правительства РФ от 16.09.2016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– Постановление № 925).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2</w:t>
      </w:r>
      <w:r w:rsidRPr="003A361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A361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947904" w:rsidRPr="003A3611">
        <w:rPr>
          <w:rFonts w:ascii="Times New Roman" w:hAnsi="Times New Roman" w:cs="Times New Roman"/>
          <w:sz w:val="24"/>
          <w:szCs w:val="24"/>
        </w:rPr>
        <w:t>АТОМТЕПЛОЭЛЕКТРОСЕТЬ</w:t>
      </w:r>
      <w:r w:rsidRPr="003A3611">
        <w:rPr>
          <w:rFonts w:ascii="Times New Roman" w:hAnsi="Times New Roman" w:cs="Times New Roman"/>
          <w:sz w:val="24"/>
          <w:szCs w:val="24"/>
        </w:rPr>
        <w:t>» (ООО «</w:t>
      </w:r>
      <w:r w:rsidR="00557F1D" w:rsidRPr="003A3611">
        <w:rPr>
          <w:rFonts w:ascii="Times New Roman" w:hAnsi="Times New Roman" w:cs="Times New Roman"/>
          <w:sz w:val="24"/>
          <w:szCs w:val="24"/>
        </w:rPr>
        <w:t>АТ</w:t>
      </w:r>
      <w:r w:rsidR="00D73C4D" w:rsidRPr="003A3611">
        <w:rPr>
          <w:rFonts w:ascii="Times New Roman" w:hAnsi="Times New Roman" w:cs="Times New Roman"/>
          <w:sz w:val="24"/>
          <w:szCs w:val="24"/>
        </w:rPr>
        <w:t>Э</w:t>
      </w:r>
      <w:r w:rsidR="00557F1D" w:rsidRPr="003A3611">
        <w:rPr>
          <w:rFonts w:ascii="Times New Roman" w:hAnsi="Times New Roman" w:cs="Times New Roman"/>
          <w:sz w:val="24"/>
          <w:szCs w:val="24"/>
        </w:rPr>
        <w:t>С</w:t>
      </w:r>
      <w:r w:rsidRPr="003A3611">
        <w:rPr>
          <w:rFonts w:ascii="Times New Roman" w:hAnsi="Times New Roman" w:cs="Times New Roman"/>
          <w:sz w:val="24"/>
          <w:szCs w:val="24"/>
        </w:rPr>
        <w:t xml:space="preserve">»), </w:t>
      </w:r>
      <w:r w:rsidR="00557F1D" w:rsidRPr="003A3611">
        <w:rPr>
          <w:rFonts w:ascii="Times New Roman" w:hAnsi="Times New Roman" w:cs="Times New Roman"/>
          <w:sz w:val="24"/>
          <w:szCs w:val="24"/>
        </w:rPr>
        <w:t>115432</w:t>
      </w:r>
      <w:r w:rsidRPr="003A3611">
        <w:rPr>
          <w:rFonts w:ascii="Times New Roman" w:hAnsi="Times New Roman" w:cs="Times New Roman"/>
          <w:sz w:val="24"/>
          <w:szCs w:val="24"/>
        </w:rPr>
        <w:t>, г</w:t>
      </w:r>
      <w:r w:rsidR="002D1DD4" w:rsidRPr="003A3611">
        <w:rPr>
          <w:rFonts w:ascii="Times New Roman" w:hAnsi="Times New Roman" w:cs="Times New Roman"/>
          <w:sz w:val="24"/>
          <w:szCs w:val="24"/>
        </w:rPr>
        <w:t>ород Москва</w:t>
      </w:r>
      <w:r w:rsidRPr="003A36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D1DD4" w:rsidRPr="003A3611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2D1DD4" w:rsidRPr="003A3611">
        <w:rPr>
          <w:rFonts w:ascii="Times New Roman" w:hAnsi="Times New Roman" w:cs="Times New Roman"/>
          <w:sz w:val="24"/>
          <w:szCs w:val="24"/>
        </w:rPr>
        <w:t>-д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2D1DD4" w:rsidRPr="003A3611">
        <w:rPr>
          <w:rFonts w:ascii="Times New Roman" w:hAnsi="Times New Roman" w:cs="Times New Roman"/>
          <w:sz w:val="24"/>
          <w:szCs w:val="24"/>
        </w:rPr>
        <w:t>Проектируемый 4062-й</w:t>
      </w:r>
      <w:r w:rsidRPr="003A3611">
        <w:rPr>
          <w:rFonts w:ascii="Times New Roman" w:hAnsi="Times New Roman" w:cs="Times New Roman"/>
          <w:sz w:val="24"/>
          <w:szCs w:val="24"/>
        </w:rPr>
        <w:t>, д</w:t>
      </w:r>
      <w:r w:rsidR="002D1DD4" w:rsidRPr="003A3611">
        <w:rPr>
          <w:rFonts w:ascii="Times New Roman" w:hAnsi="Times New Roman" w:cs="Times New Roman"/>
          <w:sz w:val="24"/>
          <w:szCs w:val="24"/>
        </w:rPr>
        <w:t>ом</w:t>
      </w:r>
      <w:r w:rsidRPr="003A3611">
        <w:rPr>
          <w:rFonts w:ascii="Times New Roman" w:hAnsi="Times New Roman" w:cs="Times New Roman"/>
          <w:sz w:val="24"/>
          <w:szCs w:val="24"/>
        </w:rPr>
        <w:t xml:space="preserve"> 6, </w:t>
      </w:r>
      <w:r w:rsidR="002D1DD4" w:rsidRPr="003A3611">
        <w:rPr>
          <w:rFonts w:ascii="Times New Roman" w:hAnsi="Times New Roman" w:cs="Times New Roman"/>
          <w:sz w:val="24"/>
          <w:szCs w:val="24"/>
        </w:rPr>
        <w:t>строение 25</w:t>
      </w:r>
      <w:r w:rsidRPr="003A3611">
        <w:rPr>
          <w:rFonts w:ascii="Times New Roman" w:hAnsi="Times New Roman" w:cs="Times New Roman"/>
          <w:sz w:val="24"/>
          <w:szCs w:val="24"/>
        </w:rPr>
        <w:t xml:space="preserve"> (ИНН </w:t>
      </w:r>
      <w:r w:rsidR="002D1DD4" w:rsidRPr="003A3611">
        <w:rPr>
          <w:rFonts w:ascii="Times New Roman" w:hAnsi="Times New Roman" w:cs="Times New Roman"/>
          <w:sz w:val="24"/>
          <w:szCs w:val="24"/>
        </w:rPr>
        <w:t>7705923730, К</w:t>
      </w:r>
      <w:r w:rsidRPr="003A3611">
        <w:rPr>
          <w:rFonts w:ascii="Times New Roman" w:hAnsi="Times New Roman" w:cs="Times New Roman"/>
          <w:sz w:val="24"/>
          <w:szCs w:val="24"/>
        </w:rPr>
        <w:t xml:space="preserve">ПП </w:t>
      </w:r>
      <w:r w:rsidR="002D1DD4" w:rsidRPr="003A3611">
        <w:rPr>
          <w:rFonts w:ascii="Times New Roman" w:hAnsi="Times New Roman" w:cs="Times New Roman"/>
          <w:sz w:val="24"/>
          <w:szCs w:val="24"/>
        </w:rPr>
        <w:t>772501001</w:t>
      </w:r>
      <w:r w:rsidRPr="003A3611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2D1DD4" w:rsidRPr="003A3611">
        <w:rPr>
          <w:rFonts w:ascii="Times New Roman" w:hAnsi="Times New Roman" w:cs="Times New Roman"/>
          <w:sz w:val="24"/>
          <w:szCs w:val="24"/>
        </w:rPr>
        <w:t>1107746591512).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2D1DD4" w:rsidRPr="003A3611">
        <w:rPr>
          <w:rFonts w:ascii="Times New Roman" w:hAnsi="Times New Roman" w:cs="Times New Roman"/>
          <w:sz w:val="24"/>
          <w:szCs w:val="24"/>
        </w:rPr>
        <w:t>14</w:t>
      </w:r>
      <w:r w:rsidRPr="003A3611">
        <w:rPr>
          <w:rFonts w:ascii="Times New Roman" w:hAnsi="Times New Roman" w:cs="Times New Roman"/>
          <w:sz w:val="24"/>
          <w:szCs w:val="24"/>
        </w:rPr>
        <w:t>.0</w:t>
      </w:r>
      <w:r w:rsidR="002D1DD4" w:rsidRPr="003A3611">
        <w:rPr>
          <w:rFonts w:ascii="Times New Roman" w:hAnsi="Times New Roman" w:cs="Times New Roman"/>
          <w:sz w:val="24"/>
          <w:szCs w:val="24"/>
        </w:rPr>
        <w:t>5</w:t>
      </w:r>
      <w:r w:rsidRPr="003A3611">
        <w:rPr>
          <w:rFonts w:ascii="Times New Roman" w:hAnsi="Times New Roman" w:cs="Times New Roman"/>
          <w:sz w:val="24"/>
          <w:szCs w:val="24"/>
        </w:rPr>
        <w:t>.2021 13:</w:t>
      </w:r>
      <w:r w:rsidR="002D1DD4" w:rsidRPr="003A3611">
        <w:rPr>
          <w:rFonts w:ascii="Times New Roman" w:hAnsi="Times New Roman" w:cs="Times New Roman"/>
          <w:sz w:val="24"/>
          <w:szCs w:val="24"/>
        </w:rPr>
        <w:t>27</w:t>
      </w:r>
      <w:r w:rsidRPr="003A3611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2D1DD4" w:rsidRPr="003A3611">
        <w:rPr>
          <w:rFonts w:ascii="Times New Roman" w:hAnsi="Times New Roman" w:cs="Times New Roman"/>
          <w:sz w:val="24"/>
          <w:szCs w:val="24"/>
        </w:rPr>
        <w:t>2 948 236</w:t>
      </w:r>
      <w:r w:rsidRPr="003A3611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2D1DD4" w:rsidRPr="003A3611">
        <w:rPr>
          <w:rFonts w:ascii="Times New Roman" w:hAnsi="Times New Roman" w:cs="Times New Roman"/>
          <w:sz w:val="24"/>
          <w:szCs w:val="24"/>
        </w:rPr>
        <w:t>29</w:t>
      </w:r>
      <w:r w:rsidRPr="003A3611">
        <w:rPr>
          <w:rFonts w:ascii="Times New Roman" w:hAnsi="Times New Roman" w:cs="Times New Roman"/>
          <w:sz w:val="24"/>
          <w:szCs w:val="24"/>
        </w:rPr>
        <w:t xml:space="preserve"> копеек, </w:t>
      </w:r>
      <w:r w:rsidR="002D1DD4" w:rsidRPr="003A3611">
        <w:rPr>
          <w:rFonts w:ascii="Times New Roman" w:hAnsi="Times New Roman" w:cs="Times New Roman"/>
          <w:sz w:val="24"/>
          <w:szCs w:val="24"/>
        </w:rPr>
        <w:t xml:space="preserve">в том числе НДС 491 372 рубля 72 копейки. 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4FC6" w:rsidRPr="003A3611" w:rsidRDefault="006A4FC6" w:rsidP="006A4FC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73C4D" w:rsidRPr="003A3611" w:rsidRDefault="006942F5" w:rsidP="00D73C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3</w:t>
      </w:r>
      <w:r w:rsidRPr="003A3611">
        <w:rPr>
          <w:rFonts w:ascii="Times New Roman" w:hAnsi="Times New Roman" w:cs="Times New Roman"/>
          <w:sz w:val="24"/>
          <w:szCs w:val="24"/>
        </w:rPr>
        <w:t xml:space="preserve"> Общество с ограниченной ответственностью «</w:t>
      </w:r>
      <w:r w:rsidR="00D73C4D" w:rsidRPr="003A3611">
        <w:rPr>
          <w:rFonts w:ascii="Times New Roman" w:hAnsi="Times New Roman" w:cs="Times New Roman"/>
          <w:sz w:val="24"/>
          <w:szCs w:val="24"/>
        </w:rPr>
        <w:t>ПРОЕКТИРОВАНИЕ И</w:t>
      </w:r>
    </w:p>
    <w:p w:rsidR="006942F5" w:rsidRPr="003A3611" w:rsidRDefault="00D73C4D" w:rsidP="00D73C4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>СТРОИТЕЛЬСТВО</w:t>
      </w:r>
      <w:r w:rsidR="006942F5" w:rsidRPr="003A3611">
        <w:rPr>
          <w:rFonts w:ascii="Times New Roman" w:hAnsi="Times New Roman" w:cs="Times New Roman"/>
          <w:sz w:val="24"/>
          <w:szCs w:val="24"/>
        </w:rPr>
        <w:t>» (</w:t>
      </w:r>
      <w:bookmarkStart w:id="11" w:name="_Hlk70360443"/>
      <w:r w:rsidR="006942F5" w:rsidRPr="003A3611">
        <w:rPr>
          <w:rFonts w:ascii="Times New Roman" w:hAnsi="Times New Roman" w:cs="Times New Roman"/>
          <w:sz w:val="24"/>
          <w:szCs w:val="24"/>
        </w:rPr>
        <w:t>ООО «</w:t>
      </w:r>
      <w:r w:rsidRPr="003A3611">
        <w:rPr>
          <w:rFonts w:ascii="Times New Roman" w:hAnsi="Times New Roman" w:cs="Times New Roman"/>
          <w:sz w:val="24"/>
          <w:szCs w:val="24"/>
        </w:rPr>
        <w:t>ПРОЕКТИРОВАНИЕ И СТРОИТЕЛЬСТВО</w:t>
      </w:r>
      <w:r w:rsidR="006942F5" w:rsidRPr="003A3611">
        <w:rPr>
          <w:rFonts w:ascii="Times New Roman" w:hAnsi="Times New Roman" w:cs="Times New Roman"/>
          <w:sz w:val="24"/>
          <w:szCs w:val="24"/>
        </w:rPr>
        <w:t>»</w:t>
      </w:r>
      <w:bookmarkEnd w:id="11"/>
      <w:r w:rsidR="006942F5" w:rsidRPr="003A3611">
        <w:rPr>
          <w:rFonts w:ascii="Times New Roman" w:hAnsi="Times New Roman" w:cs="Times New Roman"/>
          <w:sz w:val="24"/>
          <w:szCs w:val="24"/>
        </w:rPr>
        <w:t xml:space="preserve">), </w:t>
      </w:r>
      <w:r w:rsidRPr="003A3611">
        <w:rPr>
          <w:rFonts w:ascii="Times New Roman" w:hAnsi="Times New Roman" w:cs="Times New Roman"/>
          <w:sz w:val="24"/>
          <w:szCs w:val="24"/>
        </w:rPr>
        <w:t>183010</w:t>
      </w:r>
      <w:r w:rsidR="006942F5" w:rsidRPr="003A3611">
        <w:rPr>
          <w:rFonts w:ascii="Times New Roman" w:hAnsi="Times New Roman" w:cs="Times New Roman"/>
          <w:sz w:val="24"/>
          <w:szCs w:val="24"/>
        </w:rPr>
        <w:t xml:space="preserve">, </w:t>
      </w:r>
      <w:r w:rsidRPr="003A3611">
        <w:rPr>
          <w:rFonts w:ascii="Times New Roman" w:hAnsi="Times New Roman" w:cs="Times New Roman"/>
          <w:sz w:val="24"/>
          <w:szCs w:val="24"/>
        </w:rPr>
        <w:t>Мурманская область</w:t>
      </w:r>
      <w:r w:rsidR="006942F5" w:rsidRPr="003A3611">
        <w:rPr>
          <w:rFonts w:ascii="Times New Roman" w:hAnsi="Times New Roman" w:cs="Times New Roman"/>
          <w:sz w:val="24"/>
          <w:szCs w:val="24"/>
        </w:rPr>
        <w:t>, г</w:t>
      </w:r>
      <w:r w:rsidRPr="003A3611">
        <w:rPr>
          <w:rFonts w:ascii="Times New Roman" w:hAnsi="Times New Roman" w:cs="Times New Roman"/>
          <w:sz w:val="24"/>
          <w:szCs w:val="24"/>
        </w:rPr>
        <w:t>ород</w:t>
      </w:r>
      <w:r w:rsidR="006942F5"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hAnsi="Times New Roman" w:cs="Times New Roman"/>
          <w:sz w:val="24"/>
          <w:szCs w:val="24"/>
        </w:rPr>
        <w:t>Мурманск</w:t>
      </w:r>
      <w:r w:rsidR="006942F5" w:rsidRPr="003A3611">
        <w:rPr>
          <w:rFonts w:ascii="Times New Roman" w:hAnsi="Times New Roman" w:cs="Times New Roman"/>
          <w:sz w:val="24"/>
          <w:szCs w:val="24"/>
        </w:rPr>
        <w:t>, ул</w:t>
      </w:r>
      <w:r w:rsidRPr="003A3611">
        <w:rPr>
          <w:rFonts w:ascii="Times New Roman" w:hAnsi="Times New Roman" w:cs="Times New Roman"/>
          <w:sz w:val="24"/>
          <w:szCs w:val="24"/>
        </w:rPr>
        <w:t xml:space="preserve">ица Алексея </w:t>
      </w:r>
      <w:proofErr w:type="spellStart"/>
      <w:r w:rsidRPr="003A3611">
        <w:rPr>
          <w:rFonts w:ascii="Times New Roman" w:hAnsi="Times New Roman" w:cs="Times New Roman"/>
          <w:sz w:val="24"/>
          <w:szCs w:val="24"/>
        </w:rPr>
        <w:t>Генералова</w:t>
      </w:r>
      <w:proofErr w:type="spellEnd"/>
      <w:r w:rsidR="006942F5" w:rsidRPr="003A3611">
        <w:rPr>
          <w:rFonts w:ascii="Times New Roman" w:hAnsi="Times New Roman" w:cs="Times New Roman"/>
          <w:sz w:val="24"/>
          <w:szCs w:val="24"/>
        </w:rPr>
        <w:t>, д</w:t>
      </w:r>
      <w:r w:rsidRPr="003A3611">
        <w:rPr>
          <w:rFonts w:ascii="Times New Roman" w:hAnsi="Times New Roman" w:cs="Times New Roman"/>
          <w:sz w:val="24"/>
          <w:szCs w:val="24"/>
        </w:rPr>
        <w:t>ом</w:t>
      </w:r>
      <w:r w:rsidR="006942F5"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hAnsi="Times New Roman" w:cs="Times New Roman"/>
          <w:sz w:val="24"/>
          <w:szCs w:val="24"/>
        </w:rPr>
        <w:t>2/18, квартира 16</w:t>
      </w:r>
      <w:r w:rsidR="006942F5" w:rsidRPr="003A3611">
        <w:rPr>
          <w:rFonts w:ascii="Times New Roman" w:hAnsi="Times New Roman" w:cs="Times New Roman"/>
          <w:sz w:val="24"/>
          <w:szCs w:val="24"/>
        </w:rPr>
        <w:t xml:space="preserve"> (ИНН </w:t>
      </w:r>
      <w:r w:rsidRPr="003A3611">
        <w:rPr>
          <w:rFonts w:ascii="Times New Roman" w:hAnsi="Times New Roman" w:cs="Times New Roman"/>
          <w:sz w:val="24"/>
          <w:szCs w:val="24"/>
        </w:rPr>
        <w:t>5190168417</w:t>
      </w:r>
      <w:r w:rsidR="006942F5" w:rsidRPr="003A3611">
        <w:rPr>
          <w:rFonts w:ascii="Times New Roman" w:hAnsi="Times New Roman" w:cs="Times New Roman"/>
          <w:sz w:val="24"/>
          <w:szCs w:val="24"/>
        </w:rPr>
        <w:t xml:space="preserve">, КПП </w:t>
      </w:r>
      <w:r w:rsidRPr="003A3611">
        <w:rPr>
          <w:rFonts w:ascii="Times New Roman" w:hAnsi="Times New Roman" w:cs="Times New Roman"/>
          <w:sz w:val="24"/>
          <w:szCs w:val="24"/>
        </w:rPr>
        <w:t>519001001</w:t>
      </w:r>
      <w:r w:rsidR="00084EB1" w:rsidRPr="003A3611">
        <w:rPr>
          <w:rFonts w:ascii="Times New Roman" w:hAnsi="Times New Roman" w:cs="Times New Roman"/>
          <w:sz w:val="24"/>
          <w:szCs w:val="24"/>
        </w:rPr>
        <w:t>,</w:t>
      </w:r>
      <w:r w:rsidR="006942F5" w:rsidRPr="003A3611">
        <w:rPr>
          <w:rFonts w:ascii="Times New Roman" w:hAnsi="Times New Roman" w:cs="Times New Roman"/>
          <w:sz w:val="24"/>
          <w:szCs w:val="24"/>
        </w:rPr>
        <w:t xml:space="preserve"> ОГРН </w:t>
      </w:r>
      <w:r w:rsidR="00084EB1" w:rsidRPr="003A3611">
        <w:rPr>
          <w:rFonts w:ascii="Times New Roman" w:hAnsi="Times New Roman" w:cs="Times New Roman"/>
          <w:sz w:val="24"/>
          <w:szCs w:val="24"/>
        </w:rPr>
        <w:t>1075190015207</w:t>
      </w:r>
      <w:r w:rsidR="006942F5" w:rsidRPr="003A3611">
        <w:rPr>
          <w:rFonts w:ascii="Times New Roman" w:hAnsi="Times New Roman" w:cs="Times New Roman"/>
          <w:sz w:val="24"/>
          <w:szCs w:val="24"/>
        </w:rPr>
        <w:t>).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Дата и время регистрации заявки: </w:t>
      </w:r>
      <w:r w:rsidR="00D73C4D" w:rsidRPr="003A3611">
        <w:rPr>
          <w:rFonts w:ascii="Times New Roman" w:hAnsi="Times New Roman" w:cs="Times New Roman"/>
          <w:sz w:val="24"/>
          <w:szCs w:val="24"/>
        </w:rPr>
        <w:t>17</w:t>
      </w:r>
      <w:r w:rsidRPr="003A3611">
        <w:rPr>
          <w:rFonts w:ascii="Times New Roman" w:hAnsi="Times New Roman" w:cs="Times New Roman"/>
          <w:sz w:val="24"/>
          <w:szCs w:val="24"/>
        </w:rPr>
        <w:t xml:space="preserve">.05.2021 </w:t>
      </w:r>
      <w:r w:rsidR="00D73C4D" w:rsidRPr="003A3611">
        <w:rPr>
          <w:rFonts w:ascii="Times New Roman" w:hAnsi="Times New Roman" w:cs="Times New Roman"/>
          <w:sz w:val="24"/>
          <w:szCs w:val="24"/>
        </w:rPr>
        <w:t>11</w:t>
      </w:r>
      <w:r w:rsidRPr="003A3611">
        <w:rPr>
          <w:rFonts w:ascii="Times New Roman" w:hAnsi="Times New Roman" w:cs="Times New Roman"/>
          <w:sz w:val="24"/>
          <w:szCs w:val="24"/>
        </w:rPr>
        <w:t>:</w:t>
      </w:r>
      <w:r w:rsidR="00D73C4D" w:rsidRPr="003A3611">
        <w:rPr>
          <w:rFonts w:ascii="Times New Roman" w:hAnsi="Times New Roman" w:cs="Times New Roman"/>
          <w:sz w:val="24"/>
          <w:szCs w:val="24"/>
        </w:rPr>
        <w:t>54</w:t>
      </w:r>
      <w:r w:rsidRPr="003A3611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084EB1" w:rsidRPr="003A3611" w:rsidRDefault="006942F5" w:rsidP="000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D73C4D" w:rsidRPr="003A3611">
        <w:rPr>
          <w:rFonts w:ascii="Times New Roman" w:hAnsi="Times New Roman" w:cs="Times New Roman"/>
          <w:sz w:val="24"/>
          <w:szCs w:val="24"/>
        </w:rPr>
        <w:t>3 020 463</w:t>
      </w:r>
      <w:r w:rsidRPr="003A3611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3C4D" w:rsidRPr="003A3611">
        <w:rPr>
          <w:rFonts w:ascii="Times New Roman" w:hAnsi="Times New Roman" w:cs="Times New Roman"/>
          <w:sz w:val="24"/>
          <w:szCs w:val="24"/>
        </w:rPr>
        <w:t>я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D73C4D" w:rsidRPr="003A3611">
        <w:rPr>
          <w:rFonts w:ascii="Times New Roman" w:hAnsi="Times New Roman" w:cs="Times New Roman"/>
          <w:sz w:val="24"/>
          <w:szCs w:val="24"/>
        </w:rPr>
        <w:t>22</w:t>
      </w:r>
      <w:r w:rsidRPr="003A3611">
        <w:rPr>
          <w:rFonts w:ascii="Times New Roman" w:hAnsi="Times New Roman" w:cs="Times New Roman"/>
          <w:sz w:val="24"/>
          <w:szCs w:val="24"/>
        </w:rPr>
        <w:t xml:space="preserve"> копе</w:t>
      </w:r>
      <w:r w:rsidR="00D73C4D" w:rsidRPr="003A3611">
        <w:rPr>
          <w:rFonts w:ascii="Times New Roman" w:hAnsi="Times New Roman" w:cs="Times New Roman"/>
          <w:sz w:val="24"/>
          <w:szCs w:val="24"/>
        </w:rPr>
        <w:t>й</w:t>
      </w:r>
      <w:r w:rsidRPr="003A3611">
        <w:rPr>
          <w:rFonts w:ascii="Times New Roman" w:hAnsi="Times New Roman" w:cs="Times New Roman"/>
          <w:sz w:val="24"/>
          <w:szCs w:val="24"/>
        </w:rPr>
        <w:t>к</w:t>
      </w:r>
      <w:r w:rsidR="00D73C4D" w:rsidRPr="003A3611">
        <w:rPr>
          <w:rFonts w:ascii="Times New Roman" w:hAnsi="Times New Roman" w:cs="Times New Roman"/>
          <w:sz w:val="24"/>
          <w:szCs w:val="24"/>
        </w:rPr>
        <w:t>и</w:t>
      </w:r>
      <w:r w:rsidRPr="003A3611">
        <w:rPr>
          <w:rFonts w:ascii="Times New Roman" w:hAnsi="Times New Roman" w:cs="Times New Roman"/>
          <w:sz w:val="24"/>
          <w:szCs w:val="24"/>
        </w:rPr>
        <w:t xml:space="preserve">, </w:t>
      </w:r>
      <w:r w:rsidR="00084EB1" w:rsidRPr="003A3611">
        <w:rPr>
          <w:rFonts w:ascii="Times New Roman" w:hAnsi="Times New Roman" w:cs="Times New Roman"/>
          <w:sz w:val="24"/>
          <w:szCs w:val="24"/>
        </w:rPr>
        <w:t xml:space="preserve">НДС не облагается. 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A3611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3A3611">
        <w:rPr>
          <w:rFonts w:ascii="Times New Roman" w:hAnsi="Times New Roman" w:cs="Times New Roman"/>
          <w:sz w:val="24"/>
          <w:szCs w:val="24"/>
        </w:rPr>
        <w:t>)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C4D" w:rsidRPr="003A3611" w:rsidRDefault="00D73C4D" w:rsidP="00D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4</w:t>
      </w:r>
      <w:r w:rsidRPr="003A3611">
        <w:rPr>
          <w:rFonts w:ascii="Times New Roman" w:hAnsi="Times New Roman" w:cs="Times New Roman"/>
          <w:b/>
          <w:sz w:val="24"/>
          <w:szCs w:val="24"/>
          <w:lang w:eastAsia="ru-RU"/>
        </w:rPr>
        <w:t>  </w:t>
      </w:r>
      <w:r w:rsidRPr="003A361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A361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084EB1" w:rsidRPr="003A3611">
        <w:rPr>
          <w:rFonts w:ascii="Times New Roman" w:hAnsi="Times New Roman" w:cs="Times New Roman"/>
          <w:sz w:val="24"/>
          <w:szCs w:val="24"/>
        </w:rPr>
        <w:t>АНКО</w:t>
      </w:r>
      <w:r w:rsidRPr="003A3611">
        <w:rPr>
          <w:rFonts w:ascii="Times New Roman" w:hAnsi="Times New Roman" w:cs="Times New Roman"/>
          <w:sz w:val="24"/>
          <w:szCs w:val="24"/>
        </w:rPr>
        <w:t>» (</w:t>
      </w:r>
      <w:bookmarkStart w:id="12" w:name="_Hlk70360932"/>
      <w:r w:rsidRPr="003A3611">
        <w:rPr>
          <w:rFonts w:ascii="Times New Roman" w:hAnsi="Times New Roman" w:cs="Times New Roman"/>
          <w:sz w:val="24"/>
          <w:szCs w:val="24"/>
        </w:rPr>
        <w:t>ООО «</w:t>
      </w:r>
      <w:r w:rsidR="00084EB1" w:rsidRPr="003A3611">
        <w:rPr>
          <w:rFonts w:ascii="Times New Roman" w:hAnsi="Times New Roman" w:cs="Times New Roman"/>
          <w:sz w:val="24"/>
          <w:szCs w:val="24"/>
        </w:rPr>
        <w:t>АНКО</w:t>
      </w:r>
      <w:r w:rsidRPr="003A3611">
        <w:rPr>
          <w:rFonts w:ascii="Times New Roman" w:hAnsi="Times New Roman" w:cs="Times New Roman"/>
          <w:sz w:val="24"/>
          <w:szCs w:val="24"/>
        </w:rPr>
        <w:t>»</w:t>
      </w:r>
      <w:bookmarkEnd w:id="12"/>
      <w:r w:rsidRPr="003A3611">
        <w:rPr>
          <w:rFonts w:ascii="Times New Roman" w:hAnsi="Times New Roman" w:cs="Times New Roman"/>
          <w:sz w:val="24"/>
          <w:szCs w:val="24"/>
        </w:rPr>
        <w:t xml:space="preserve">), </w:t>
      </w:r>
      <w:r w:rsidR="00084EB1" w:rsidRPr="003A3611">
        <w:rPr>
          <w:rFonts w:ascii="Times New Roman" w:hAnsi="Times New Roman" w:cs="Times New Roman"/>
          <w:sz w:val="24"/>
          <w:szCs w:val="24"/>
        </w:rPr>
        <w:t>194223,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084EB1" w:rsidRPr="003A3611">
        <w:rPr>
          <w:rFonts w:ascii="Times New Roman" w:hAnsi="Times New Roman" w:cs="Times New Roman"/>
          <w:sz w:val="24"/>
          <w:szCs w:val="24"/>
        </w:rPr>
        <w:t>город Санкт-Петербург</w:t>
      </w:r>
      <w:r w:rsidRPr="003A3611">
        <w:rPr>
          <w:rFonts w:ascii="Times New Roman" w:hAnsi="Times New Roman" w:cs="Times New Roman"/>
          <w:sz w:val="24"/>
          <w:szCs w:val="24"/>
        </w:rPr>
        <w:t>, ул</w:t>
      </w:r>
      <w:r w:rsidR="00084EB1" w:rsidRPr="003A3611">
        <w:rPr>
          <w:rFonts w:ascii="Times New Roman" w:hAnsi="Times New Roman" w:cs="Times New Roman"/>
          <w:sz w:val="24"/>
          <w:szCs w:val="24"/>
        </w:rPr>
        <w:t>ица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084EB1" w:rsidRPr="003A3611">
        <w:rPr>
          <w:rFonts w:ascii="Times New Roman" w:hAnsi="Times New Roman" w:cs="Times New Roman"/>
          <w:sz w:val="24"/>
          <w:szCs w:val="24"/>
        </w:rPr>
        <w:t>Курчатова</w:t>
      </w:r>
      <w:r w:rsidRPr="003A3611">
        <w:rPr>
          <w:rFonts w:ascii="Times New Roman" w:hAnsi="Times New Roman" w:cs="Times New Roman"/>
          <w:sz w:val="24"/>
          <w:szCs w:val="24"/>
        </w:rPr>
        <w:t>, д</w:t>
      </w:r>
      <w:r w:rsidR="00871DFC">
        <w:rPr>
          <w:rFonts w:ascii="Times New Roman" w:hAnsi="Times New Roman" w:cs="Times New Roman"/>
          <w:sz w:val="24"/>
          <w:szCs w:val="24"/>
        </w:rPr>
        <w:t>.</w:t>
      </w:r>
      <w:r w:rsidRPr="003A3611">
        <w:rPr>
          <w:rFonts w:ascii="Times New Roman" w:hAnsi="Times New Roman" w:cs="Times New Roman"/>
          <w:sz w:val="24"/>
          <w:szCs w:val="24"/>
        </w:rPr>
        <w:t xml:space="preserve"> 1</w:t>
      </w:r>
      <w:r w:rsidR="00084EB1" w:rsidRPr="003A3611">
        <w:rPr>
          <w:rFonts w:ascii="Times New Roman" w:hAnsi="Times New Roman" w:cs="Times New Roman"/>
          <w:sz w:val="24"/>
          <w:szCs w:val="24"/>
        </w:rPr>
        <w:t xml:space="preserve">0, литер А, </w:t>
      </w:r>
      <w:proofErr w:type="spellStart"/>
      <w:r w:rsidR="00084EB1" w:rsidRPr="003A3611">
        <w:rPr>
          <w:rFonts w:ascii="Times New Roman" w:hAnsi="Times New Roman" w:cs="Times New Roman"/>
          <w:sz w:val="24"/>
          <w:szCs w:val="24"/>
        </w:rPr>
        <w:t>помещ</w:t>
      </w:r>
      <w:proofErr w:type="spellEnd"/>
      <w:r w:rsidR="00871DFC">
        <w:rPr>
          <w:rFonts w:ascii="Times New Roman" w:hAnsi="Times New Roman" w:cs="Times New Roman"/>
          <w:sz w:val="24"/>
          <w:szCs w:val="24"/>
        </w:rPr>
        <w:t>.</w:t>
      </w:r>
      <w:r w:rsidR="00084EB1" w:rsidRPr="003A3611">
        <w:rPr>
          <w:rFonts w:ascii="Times New Roman" w:hAnsi="Times New Roman" w:cs="Times New Roman"/>
          <w:sz w:val="24"/>
          <w:szCs w:val="24"/>
        </w:rPr>
        <w:t xml:space="preserve"> 1-Н, офис 61</w:t>
      </w:r>
      <w:r w:rsidRPr="003A3611">
        <w:rPr>
          <w:rFonts w:ascii="Times New Roman" w:hAnsi="Times New Roman" w:cs="Times New Roman"/>
          <w:sz w:val="24"/>
          <w:szCs w:val="24"/>
        </w:rPr>
        <w:t xml:space="preserve"> (</w:t>
      </w:r>
      <w:r w:rsidR="00084EB1" w:rsidRPr="003A3611">
        <w:rPr>
          <w:rFonts w:ascii="Times New Roman" w:hAnsi="Times New Roman" w:cs="Times New Roman"/>
          <w:sz w:val="24"/>
          <w:szCs w:val="24"/>
        </w:rPr>
        <w:t>ИНН 7814562523, КПП 780201001</w:t>
      </w:r>
      <w:r w:rsidRPr="003A3611">
        <w:rPr>
          <w:rFonts w:ascii="Times New Roman" w:hAnsi="Times New Roman" w:cs="Times New Roman"/>
          <w:sz w:val="24"/>
          <w:szCs w:val="24"/>
        </w:rPr>
        <w:t xml:space="preserve">, </w:t>
      </w:r>
      <w:r w:rsidR="00084EB1" w:rsidRPr="003A3611">
        <w:rPr>
          <w:rFonts w:ascii="Times New Roman" w:hAnsi="Times New Roman" w:cs="Times New Roman"/>
          <w:sz w:val="24"/>
          <w:szCs w:val="24"/>
        </w:rPr>
        <w:t>ОГРН1137847056027</w:t>
      </w:r>
      <w:r w:rsidRPr="003A3611">
        <w:rPr>
          <w:rFonts w:ascii="Times New Roman" w:hAnsi="Times New Roman" w:cs="Times New Roman"/>
          <w:sz w:val="24"/>
          <w:szCs w:val="24"/>
        </w:rPr>
        <w:t>).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>Дата и время регистрации заявки: 1</w:t>
      </w:r>
      <w:r w:rsidR="00084EB1" w:rsidRPr="003A3611">
        <w:rPr>
          <w:rFonts w:ascii="Times New Roman" w:hAnsi="Times New Roman" w:cs="Times New Roman"/>
          <w:sz w:val="24"/>
          <w:szCs w:val="24"/>
        </w:rPr>
        <w:t>7</w:t>
      </w:r>
      <w:r w:rsidRPr="003A3611">
        <w:rPr>
          <w:rFonts w:ascii="Times New Roman" w:hAnsi="Times New Roman" w:cs="Times New Roman"/>
          <w:sz w:val="24"/>
          <w:szCs w:val="24"/>
        </w:rPr>
        <w:t>.05.2021 1</w:t>
      </w:r>
      <w:r w:rsidR="00084EB1" w:rsidRPr="003A3611">
        <w:rPr>
          <w:rFonts w:ascii="Times New Roman" w:hAnsi="Times New Roman" w:cs="Times New Roman"/>
          <w:sz w:val="24"/>
          <w:szCs w:val="24"/>
        </w:rPr>
        <w:t>4</w:t>
      </w:r>
      <w:r w:rsidRPr="003A3611">
        <w:rPr>
          <w:rFonts w:ascii="Times New Roman" w:hAnsi="Times New Roman" w:cs="Times New Roman"/>
          <w:sz w:val="24"/>
          <w:szCs w:val="24"/>
        </w:rPr>
        <w:t>:</w:t>
      </w:r>
      <w:r w:rsidR="00084EB1" w:rsidRPr="003A3611">
        <w:rPr>
          <w:rFonts w:ascii="Times New Roman" w:hAnsi="Times New Roman" w:cs="Times New Roman"/>
          <w:sz w:val="24"/>
          <w:szCs w:val="24"/>
        </w:rPr>
        <w:t>07</w:t>
      </w:r>
      <w:r w:rsidRPr="003A3611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084EB1" w:rsidRPr="003A3611" w:rsidRDefault="006942F5" w:rsidP="00084E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bookmarkStart w:id="13" w:name="_Hlk70362047"/>
      <w:r w:rsidR="00084EB1" w:rsidRPr="003A3611">
        <w:rPr>
          <w:rFonts w:ascii="Times New Roman" w:hAnsi="Times New Roman" w:cs="Times New Roman"/>
          <w:sz w:val="24"/>
          <w:szCs w:val="24"/>
        </w:rPr>
        <w:t>2 780 000</w:t>
      </w:r>
      <w:r w:rsidRPr="003A3611">
        <w:rPr>
          <w:rFonts w:ascii="Times New Roman" w:hAnsi="Times New Roman" w:cs="Times New Roman"/>
          <w:sz w:val="24"/>
          <w:szCs w:val="24"/>
        </w:rPr>
        <w:t xml:space="preserve"> рублей 00 копеек, </w:t>
      </w:r>
      <w:bookmarkEnd w:id="13"/>
      <w:r w:rsidR="00084EB1" w:rsidRPr="003A3611">
        <w:rPr>
          <w:rFonts w:ascii="Times New Roman" w:hAnsi="Times New Roman" w:cs="Times New Roman"/>
          <w:sz w:val="24"/>
          <w:szCs w:val="24"/>
        </w:rPr>
        <w:t xml:space="preserve">в том числе НДС 463 333 рубля 33 копейки. </w:t>
      </w:r>
    </w:p>
    <w:p w:rsidR="00D73C4D" w:rsidRPr="003A3611" w:rsidRDefault="00D73C4D" w:rsidP="00D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A3611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3A3611">
        <w:rPr>
          <w:rFonts w:ascii="Times New Roman" w:hAnsi="Times New Roman" w:cs="Times New Roman"/>
          <w:sz w:val="24"/>
          <w:szCs w:val="24"/>
        </w:rPr>
        <w:t>)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C4D" w:rsidRPr="003A3611" w:rsidRDefault="00D73C4D" w:rsidP="00D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942F5" w:rsidRPr="003A3611" w:rsidRDefault="006942F5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Заявка № 5</w:t>
      </w:r>
      <w:r w:rsidRPr="003A3611">
        <w:rPr>
          <w:rFonts w:ascii="Times New Roman" w:hAnsi="Times New Roman" w:cs="Times New Roman"/>
          <w:b/>
          <w:sz w:val="24"/>
          <w:szCs w:val="24"/>
          <w:lang w:eastAsia="ru-RU"/>
        </w:rPr>
        <w:t>  </w:t>
      </w:r>
      <w:r w:rsidRPr="003A3611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Pr="003A361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r w:rsidR="003A3611" w:rsidRPr="003A3611">
        <w:rPr>
          <w:rFonts w:ascii="Times New Roman" w:hAnsi="Times New Roman" w:cs="Times New Roman"/>
          <w:sz w:val="24"/>
          <w:szCs w:val="24"/>
        </w:rPr>
        <w:t>ПРОММОНТАЖАВТОМАТИКА</w:t>
      </w:r>
      <w:r w:rsidRPr="003A3611">
        <w:rPr>
          <w:rFonts w:ascii="Times New Roman" w:hAnsi="Times New Roman" w:cs="Times New Roman"/>
          <w:sz w:val="24"/>
          <w:szCs w:val="24"/>
        </w:rPr>
        <w:t>» (ООО «</w:t>
      </w:r>
      <w:r w:rsidR="003A3611" w:rsidRPr="003A3611">
        <w:rPr>
          <w:rFonts w:ascii="Times New Roman" w:hAnsi="Times New Roman" w:cs="Times New Roman"/>
          <w:sz w:val="24"/>
          <w:szCs w:val="24"/>
        </w:rPr>
        <w:t>ПРОММОНТАЖАВТОМАТИКА</w:t>
      </w:r>
      <w:r w:rsidRPr="003A3611">
        <w:rPr>
          <w:rFonts w:ascii="Times New Roman" w:hAnsi="Times New Roman" w:cs="Times New Roman"/>
          <w:sz w:val="24"/>
          <w:szCs w:val="24"/>
        </w:rPr>
        <w:t xml:space="preserve">»), </w:t>
      </w:r>
      <w:r w:rsidR="003A3611" w:rsidRPr="003A3611">
        <w:rPr>
          <w:rFonts w:ascii="Times New Roman" w:hAnsi="Times New Roman" w:cs="Times New Roman"/>
          <w:sz w:val="24"/>
          <w:szCs w:val="24"/>
        </w:rPr>
        <w:t>454080</w:t>
      </w:r>
      <w:r w:rsidRPr="003A3611">
        <w:rPr>
          <w:rFonts w:ascii="Times New Roman" w:hAnsi="Times New Roman" w:cs="Times New Roman"/>
          <w:sz w:val="24"/>
          <w:szCs w:val="24"/>
        </w:rPr>
        <w:t xml:space="preserve">, </w:t>
      </w:r>
      <w:r w:rsidR="003A3611" w:rsidRPr="003A3611">
        <w:rPr>
          <w:rFonts w:ascii="Times New Roman" w:hAnsi="Times New Roman" w:cs="Times New Roman"/>
          <w:sz w:val="24"/>
          <w:szCs w:val="24"/>
        </w:rPr>
        <w:t>Челябинская область, город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3A3611" w:rsidRPr="003A3611">
        <w:rPr>
          <w:rFonts w:ascii="Times New Roman" w:hAnsi="Times New Roman" w:cs="Times New Roman"/>
          <w:sz w:val="24"/>
          <w:szCs w:val="24"/>
        </w:rPr>
        <w:t>Челяби</w:t>
      </w:r>
      <w:r w:rsidRPr="003A3611">
        <w:rPr>
          <w:rFonts w:ascii="Times New Roman" w:hAnsi="Times New Roman" w:cs="Times New Roman"/>
          <w:sz w:val="24"/>
          <w:szCs w:val="24"/>
        </w:rPr>
        <w:t>нск, ул</w:t>
      </w:r>
      <w:r w:rsidR="003A3611" w:rsidRPr="003A3611">
        <w:rPr>
          <w:rFonts w:ascii="Times New Roman" w:hAnsi="Times New Roman" w:cs="Times New Roman"/>
          <w:sz w:val="24"/>
          <w:szCs w:val="24"/>
        </w:rPr>
        <w:t>ица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3A3611" w:rsidRPr="003A3611">
        <w:rPr>
          <w:rFonts w:ascii="Times New Roman" w:hAnsi="Times New Roman" w:cs="Times New Roman"/>
          <w:sz w:val="24"/>
          <w:szCs w:val="24"/>
        </w:rPr>
        <w:t>Клары Цеткин</w:t>
      </w:r>
      <w:r w:rsidRPr="003A3611">
        <w:rPr>
          <w:rFonts w:ascii="Times New Roman" w:hAnsi="Times New Roman" w:cs="Times New Roman"/>
          <w:sz w:val="24"/>
          <w:szCs w:val="24"/>
        </w:rPr>
        <w:t xml:space="preserve">, 11 (ИНН </w:t>
      </w:r>
      <w:r w:rsidR="00084EB1" w:rsidRPr="003A3611">
        <w:rPr>
          <w:rFonts w:ascii="Times New Roman" w:hAnsi="Times New Roman" w:cs="Times New Roman"/>
          <w:sz w:val="24"/>
          <w:szCs w:val="24"/>
        </w:rPr>
        <w:t>7453249119</w:t>
      </w:r>
      <w:r w:rsidRPr="003A3611">
        <w:rPr>
          <w:rFonts w:ascii="Times New Roman" w:hAnsi="Times New Roman" w:cs="Times New Roman"/>
          <w:sz w:val="24"/>
          <w:szCs w:val="24"/>
        </w:rPr>
        <w:t xml:space="preserve">, КПП </w:t>
      </w:r>
      <w:r w:rsidR="00084EB1" w:rsidRPr="003A3611">
        <w:rPr>
          <w:rFonts w:ascii="Times New Roman" w:hAnsi="Times New Roman" w:cs="Times New Roman"/>
          <w:sz w:val="24"/>
          <w:szCs w:val="24"/>
        </w:rPr>
        <w:t>745301001</w:t>
      </w:r>
      <w:r w:rsidRPr="003A3611">
        <w:rPr>
          <w:rFonts w:ascii="Times New Roman" w:hAnsi="Times New Roman" w:cs="Times New Roman"/>
          <w:sz w:val="24"/>
          <w:szCs w:val="24"/>
        </w:rPr>
        <w:t xml:space="preserve">, ОГРН </w:t>
      </w:r>
      <w:r w:rsidR="00084EB1" w:rsidRPr="003A3611">
        <w:rPr>
          <w:rFonts w:ascii="Times New Roman" w:hAnsi="Times New Roman" w:cs="Times New Roman"/>
          <w:sz w:val="24"/>
          <w:szCs w:val="24"/>
        </w:rPr>
        <w:t>1127453012785</w:t>
      </w:r>
      <w:r w:rsidRPr="003A3611">
        <w:rPr>
          <w:rFonts w:ascii="Times New Roman" w:hAnsi="Times New Roman" w:cs="Times New Roman"/>
          <w:sz w:val="24"/>
          <w:szCs w:val="24"/>
        </w:rPr>
        <w:t>).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>Дата и время регистрации заявки: 1</w:t>
      </w:r>
      <w:r w:rsidR="00832E02" w:rsidRPr="003A3611">
        <w:rPr>
          <w:rFonts w:ascii="Times New Roman" w:hAnsi="Times New Roman" w:cs="Times New Roman"/>
          <w:sz w:val="24"/>
          <w:szCs w:val="24"/>
        </w:rPr>
        <w:t>7</w:t>
      </w:r>
      <w:r w:rsidRPr="003A3611">
        <w:rPr>
          <w:rFonts w:ascii="Times New Roman" w:hAnsi="Times New Roman" w:cs="Times New Roman"/>
          <w:sz w:val="24"/>
          <w:szCs w:val="24"/>
        </w:rPr>
        <w:t xml:space="preserve">.05.2021 </w:t>
      </w:r>
      <w:r w:rsidR="00832E02" w:rsidRPr="003A3611">
        <w:rPr>
          <w:rFonts w:ascii="Times New Roman" w:hAnsi="Times New Roman" w:cs="Times New Roman"/>
          <w:sz w:val="24"/>
          <w:szCs w:val="24"/>
        </w:rPr>
        <w:t>15</w:t>
      </w:r>
      <w:r w:rsidRPr="003A3611">
        <w:rPr>
          <w:rFonts w:ascii="Times New Roman" w:hAnsi="Times New Roman" w:cs="Times New Roman"/>
          <w:sz w:val="24"/>
          <w:szCs w:val="24"/>
        </w:rPr>
        <w:t>:</w:t>
      </w:r>
      <w:r w:rsidR="00832E02" w:rsidRPr="003A3611">
        <w:rPr>
          <w:rFonts w:ascii="Times New Roman" w:hAnsi="Times New Roman" w:cs="Times New Roman"/>
          <w:sz w:val="24"/>
          <w:szCs w:val="24"/>
        </w:rPr>
        <w:t>34</w:t>
      </w:r>
      <w:r w:rsidRPr="003A3611">
        <w:rPr>
          <w:rFonts w:ascii="Times New Roman" w:hAnsi="Times New Roman" w:cs="Times New Roman"/>
          <w:sz w:val="24"/>
          <w:szCs w:val="24"/>
        </w:rPr>
        <w:t xml:space="preserve"> (МСК). </w:t>
      </w:r>
    </w:p>
    <w:p w:rsidR="003A3611" w:rsidRPr="003A3611" w:rsidRDefault="006942F5" w:rsidP="003A36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Цена договора, предложенная Участником закупки: </w:t>
      </w:r>
      <w:r w:rsidR="00832E02" w:rsidRPr="003A3611">
        <w:rPr>
          <w:rFonts w:ascii="Times New Roman" w:hAnsi="Times New Roman" w:cs="Times New Roman"/>
          <w:sz w:val="24"/>
          <w:szCs w:val="24"/>
        </w:rPr>
        <w:t>2 599 200</w:t>
      </w:r>
      <w:r w:rsidRPr="003A3611">
        <w:rPr>
          <w:rFonts w:ascii="Times New Roman" w:hAnsi="Times New Roman" w:cs="Times New Roman"/>
          <w:sz w:val="24"/>
          <w:szCs w:val="24"/>
        </w:rPr>
        <w:t xml:space="preserve"> рублей 00 копеек, </w:t>
      </w:r>
      <w:r w:rsidR="003A3611" w:rsidRPr="003A3611">
        <w:rPr>
          <w:rFonts w:ascii="Times New Roman" w:hAnsi="Times New Roman" w:cs="Times New Roman"/>
          <w:sz w:val="24"/>
          <w:szCs w:val="24"/>
        </w:rPr>
        <w:t xml:space="preserve">в том числе НДС 433 200 рублей 00 копеек. </w:t>
      </w:r>
    </w:p>
    <w:p w:rsidR="00D73C4D" w:rsidRPr="003A3611" w:rsidRDefault="00D73C4D" w:rsidP="003A3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hAnsi="Times New Roman" w:cs="Times New Roman"/>
          <w:sz w:val="24"/>
          <w:szCs w:val="24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3A3611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Pr="003A3611">
        <w:rPr>
          <w:rFonts w:ascii="Times New Roman" w:hAnsi="Times New Roman" w:cs="Times New Roman"/>
          <w:sz w:val="24"/>
          <w:szCs w:val="24"/>
        </w:rPr>
        <w:t>)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C4D" w:rsidRPr="003A3611" w:rsidRDefault="00D73C4D" w:rsidP="00D73C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6942F5" w:rsidRPr="003A3611" w:rsidRDefault="006942F5" w:rsidP="00E565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2F5" w:rsidRPr="003A3611" w:rsidRDefault="006942F5" w:rsidP="003A3611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568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заявки Участников закупки на соответствие требованиям, указанным в Документации о проведении запроса предложений в электронной форме на право заключения договора на </w:t>
      </w:r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выполнение проектных работ по техническому перевооруж</w:t>
      </w:r>
      <w:r w:rsidR="0056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ению </w:t>
      </w:r>
      <w:proofErr w:type="gramStart"/>
      <w:r w:rsidR="0056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котельной</w:t>
      </w:r>
      <w:proofErr w:type="gramEnd"/>
      <w:r w:rsidR="0056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ЗАТО г. </w:t>
      </w:r>
      <w:proofErr w:type="spellStart"/>
      <w:r w:rsidR="00563E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Заозёрск</w:t>
      </w:r>
      <w:proofErr w:type="spellEnd"/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6942F5" w:rsidRPr="003A3611" w:rsidRDefault="006942F5" w:rsidP="006942F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6942F5" w:rsidRPr="003A3611" w:rsidRDefault="006942F5" w:rsidP="006942F5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A3611" w:rsidRPr="003A3611" w:rsidRDefault="006942F5" w:rsidP="003A36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4" w:name="_Hlk509425320"/>
      <w:r w:rsidRPr="003A36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4.1. </w:t>
      </w:r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A3611" w:rsidRPr="003A3611">
        <w:rPr>
          <w:rFonts w:ascii="Times New Roman" w:hAnsi="Times New Roman" w:cs="Times New Roman"/>
          <w:sz w:val="24"/>
          <w:szCs w:val="24"/>
        </w:rPr>
        <w:t>ООО «ЭНЕРГОФОРМ»</w:t>
      </w:r>
      <w:r w:rsid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="003A3611" w:rsidRPr="003A3611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3A3611" w:rsidRPr="003A361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A3611" w:rsidRPr="003A3611" w:rsidRDefault="003A3611" w:rsidP="003A3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3A3611">
        <w:rPr>
          <w:rFonts w:ascii="Times New Roman" w:hAnsi="Times New Roman" w:cs="Times New Roman"/>
          <w:sz w:val="24"/>
          <w:szCs w:val="24"/>
        </w:rPr>
        <w:t xml:space="preserve">ООО «ЭНЕРГОФОРМ»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A3611" w:rsidRPr="003A3611" w:rsidRDefault="003A3611" w:rsidP="003A3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7046E" w:rsidRPr="00D7046E">
        <w:rPr>
          <w:rFonts w:ascii="Times New Roman" w:hAnsi="Times New Roman" w:cs="Times New Roman"/>
          <w:sz w:val="24"/>
          <w:szCs w:val="24"/>
        </w:rPr>
        <w:t xml:space="preserve">ООО «ЭНЕРГОФОРМ»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A361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942F5" w:rsidRPr="003A3611" w:rsidRDefault="006942F5" w:rsidP="003A361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</w:pPr>
    </w:p>
    <w:p w:rsidR="003A3611" w:rsidRPr="003A3611" w:rsidRDefault="006942F5" w:rsidP="003A36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4.2. </w:t>
      </w:r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A3611" w:rsidRPr="003A3611">
        <w:rPr>
          <w:rFonts w:ascii="Times New Roman" w:hAnsi="Times New Roman" w:cs="Times New Roman"/>
          <w:sz w:val="24"/>
          <w:szCs w:val="24"/>
        </w:rPr>
        <w:t xml:space="preserve">ООО «АТЭС» </w:t>
      </w:r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="003A3611" w:rsidRPr="003A3611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3A3611" w:rsidRPr="003A361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A3611" w:rsidRPr="003A3611" w:rsidRDefault="003A3611" w:rsidP="003A3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3A3611">
        <w:rPr>
          <w:rFonts w:ascii="Times New Roman" w:hAnsi="Times New Roman" w:cs="Times New Roman"/>
          <w:sz w:val="24"/>
          <w:szCs w:val="24"/>
        </w:rPr>
        <w:t xml:space="preserve">ООО «АТЭС»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A3611" w:rsidRPr="003A3611" w:rsidRDefault="003A3611" w:rsidP="003A3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D7046E">
        <w:rPr>
          <w:rFonts w:ascii="Times New Roman" w:hAnsi="Times New Roman" w:cs="Times New Roman"/>
          <w:sz w:val="24"/>
          <w:szCs w:val="24"/>
        </w:rPr>
        <w:t>ООО «АТЭС»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A361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942F5" w:rsidRPr="003A3611" w:rsidRDefault="006942F5" w:rsidP="003A3611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2F5" w:rsidRPr="003A3611" w:rsidRDefault="006942F5" w:rsidP="006942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14"/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A3611" w:rsidRPr="003A3611">
        <w:rPr>
          <w:rFonts w:ascii="Times New Roman" w:hAnsi="Times New Roman" w:cs="Times New Roman"/>
          <w:sz w:val="24"/>
          <w:szCs w:val="24"/>
        </w:rPr>
        <w:t>ООО «ПРОЕКТИРОВАНИЕ И СТРОИТЕЛЬСТВО»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3A3611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3A361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3A3611" w:rsidRPr="003A3611">
        <w:rPr>
          <w:rFonts w:ascii="Times New Roman" w:hAnsi="Times New Roman" w:cs="Times New Roman"/>
          <w:sz w:val="24"/>
          <w:szCs w:val="24"/>
        </w:rPr>
        <w:t>ООО «ПРОЕКТИРОВАНИЕ И СТРОИТЕЛЬСТВО»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A3611">
        <w:rPr>
          <w:rFonts w:ascii="Times New Roman" w:hAnsi="Times New Roman" w:cs="Times New Roman"/>
          <w:sz w:val="24"/>
          <w:szCs w:val="24"/>
        </w:rPr>
        <w:t xml:space="preserve">ООО </w:t>
      </w:r>
      <w:r w:rsidR="00D7046E" w:rsidRPr="003A3611">
        <w:rPr>
          <w:rFonts w:ascii="Times New Roman" w:hAnsi="Times New Roman" w:cs="Times New Roman"/>
          <w:sz w:val="24"/>
          <w:szCs w:val="24"/>
        </w:rPr>
        <w:t>«ПРОЕКТИРОВАНИЕ И СТРОИТЕЛЬСТВО»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A361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942F5" w:rsidRPr="003A3611" w:rsidRDefault="006942F5" w:rsidP="006942F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предложений в электронной форме </w:t>
      </w:r>
      <w:r w:rsidR="003A3611" w:rsidRPr="003A3611">
        <w:rPr>
          <w:rFonts w:ascii="Times New Roman" w:hAnsi="Times New Roman" w:cs="Times New Roman"/>
          <w:sz w:val="24"/>
          <w:szCs w:val="24"/>
        </w:rPr>
        <w:t>ООО «АНКО»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Pr="003A3611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Pr="003A361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="003A3611" w:rsidRPr="003A3611">
        <w:rPr>
          <w:rFonts w:ascii="Times New Roman" w:hAnsi="Times New Roman" w:cs="Times New Roman"/>
          <w:sz w:val="24"/>
          <w:szCs w:val="24"/>
        </w:rPr>
        <w:t>ООО «АНКО»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6942F5" w:rsidRPr="003A3611" w:rsidRDefault="006942F5" w:rsidP="00694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3A3611" w:rsidRPr="003A3611">
        <w:rPr>
          <w:rFonts w:ascii="Times New Roman" w:hAnsi="Times New Roman" w:cs="Times New Roman"/>
          <w:sz w:val="24"/>
          <w:szCs w:val="24"/>
        </w:rPr>
        <w:t>ООО «АНКО</w:t>
      </w:r>
      <w:r w:rsidRPr="003A3611">
        <w:rPr>
          <w:rFonts w:ascii="Times New Roman" w:hAnsi="Times New Roman" w:cs="Times New Roman"/>
          <w:sz w:val="24"/>
          <w:szCs w:val="24"/>
        </w:rPr>
        <w:t>»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A361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942F5" w:rsidRPr="003A3611" w:rsidRDefault="006942F5" w:rsidP="006942F5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3A3611" w:rsidRPr="003A3611" w:rsidRDefault="006942F5" w:rsidP="003A361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4.5.</w:t>
      </w:r>
      <w:r w:rsidRPr="003A361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3A3611" w:rsidRPr="003A3611">
        <w:rPr>
          <w:rFonts w:ascii="Times New Roman" w:hAnsi="Times New Roman" w:cs="Times New Roman"/>
          <w:sz w:val="24"/>
          <w:szCs w:val="24"/>
        </w:rPr>
        <w:t xml:space="preserve">ООО «ПРОММОНТАЖАВТОМАТИКА» </w:t>
      </w:r>
      <w:r w:rsidR="003A3611"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  <w:r w:rsidR="003A3611" w:rsidRPr="003A3611">
        <w:rPr>
          <w:rFonts w:ascii="Times New Roman" w:hAnsi="Times New Roman" w:cs="Times New Roman"/>
          <w:sz w:val="24"/>
          <w:szCs w:val="24"/>
          <w:lang w:eastAsia="ru-RU"/>
        </w:rPr>
        <w:t xml:space="preserve">Достоверность сведений, представленных Участником закупки, подтверждена. Документы, предусмотренные Документацией в составе заявки, действуют на дату окончания срока подачи заявок. Конфликт интересов между Участником закупки </w:t>
      </w:r>
      <w:r w:rsidR="003A3611" w:rsidRPr="003A3611">
        <w:rPr>
          <w:rFonts w:ascii="Times New Roman" w:hAnsi="Times New Roman" w:cs="Times New Roman"/>
          <w:snapToGrid w:val="0"/>
          <w:sz w:val="24"/>
          <w:szCs w:val="24"/>
          <w:lang w:eastAsia="ru-RU"/>
        </w:rPr>
        <w:t>и Заказчиком отсутствует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A3611" w:rsidRPr="003A3611" w:rsidRDefault="003A3611" w:rsidP="003A3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</w:t>
      </w:r>
      <w:r w:rsidRPr="003A3611">
        <w:rPr>
          <w:rFonts w:ascii="Times New Roman" w:hAnsi="Times New Roman" w:cs="Times New Roman"/>
          <w:sz w:val="24"/>
          <w:szCs w:val="24"/>
        </w:rPr>
        <w:t>ООО «ПРОММОНТАЖАВТОМАТИКА»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соответствующей техническим требованиям Документации. 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 Возражения от членов Комиссии по закупке не поступали.</w:t>
      </w:r>
    </w:p>
    <w:p w:rsidR="003A3611" w:rsidRPr="003A3611" w:rsidRDefault="003A3611" w:rsidP="003A36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3A3611">
        <w:rPr>
          <w:rFonts w:ascii="Times New Roman" w:hAnsi="Times New Roman" w:cs="Times New Roman"/>
          <w:sz w:val="24"/>
          <w:szCs w:val="24"/>
        </w:rPr>
        <w:t>ООО «ПРОММОНТАЖАВТОМАТИКА»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в электронной форме и включить в перечень Участников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предложений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электронной форме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A3611" w:rsidRPr="003A3611" w:rsidRDefault="003A3611" w:rsidP="003A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A3611" w:rsidRPr="003A3611" w:rsidRDefault="003A3611" w:rsidP="003A36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A361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3A3611" w:rsidRPr="003A3611" w:rsidRDefault="003A3611" w:rsidP="006942F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</w:pPr>
    </w:p>
    <w:p w:rsidR="006942F5" w:rsidRPr="003A3611" w:rsidRDefault="003A3611" w:rsidP="006942F5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3A3611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4.6. </w:t>
      </w:r>
      <w:r w:rsidR="006942F5" w:rsidRPr="003A3611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6942F5" w:rsidRPr="003A3611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3A361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942F5" w:rsidRPr="003A3611" w:rsidRDefault="006942F5" w:rsidP="006942F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942F5" w:rsidRPr="003A3611" w:rsidRDefault="006942F5" w:rsidP="006942F5">
      <w:pPr>
        <w:keepNext/>
        <w:keepLines/>
        <w:tabs>
          <w:tab w:val="left" w:pos="0"/>
          <w:tab w:val="left" w:pos="993"/>
        </w:tabs>
        <w:spacing w:after="0" w:line="240" w:lineRule="auto"/>
        <w:ind w:firstLine="56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A3611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п. 4.12. Документации Комиссией по закупке была произведена оценка заявок</w:t>
      </w:r>
      <w:r w:rsidRPr="003A3611">
        <w:rPr>
          <w:rFonts w:ascii="Times New Roman" w:hAnsi="Times New Roman" w:cs="Times New Roman"/>
          <w:sz w:val="24"/>
          <w:szCs w:val="24"/>
        </w:rPr>
        <w:t xml:space="preserve"> </w:t>
      </w:r>
      <w:r w:rsidR="00D7046E" w:rsidRPr="003A3611">
        <w:rPr>
          <w:rFonts w:ascii="Times New Roman" w:hAnsi="Times New Roman" w:cs="Times New Roman"/>
          <w:sz w:val="24"/>
          <w:szCs w:val="24"/>
        </w:rPr>
        <w:t>ООО «ЭНЕРГОФОРМ»</w:t>
      </w:r>
      <w:r w:rsidRPr="003A361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D7046E" w:rsidRPr="003A3611">
        <w:rPr>
          <w:rFonts w:ascii="Times New Roman" w:hAnsi="Times New Roman" w:cs="Times New Roman"/>
          <w:sz w:val="24"/>
          <w:szCs w:val="24"/>
        </w:rPr>
        <w:t>ООО «АТЭС»</w:t>
      </w:r>
      <w:r w:rsidR="00D7046E">
        <w:rPr>
          <w:rFonts w:ascii="Times New Roman" w:hAnsi="Times New Roman" w:cs="Times New Roman"/>
          <w:sz w:val="24"/>
          <w:szCs w:val="24"/>
        </w:rPr>
        <w:t xml:space="preserve">, </w:t>
      </w:r>
      <w:r w:rsidR="00D7046E" w:rsidRPr="003A3611">
        <w:rPr>
          <w:rFonts w:ascii="Times New Roman" w:hAnsi="Times New Roman" w:cs="Times New Roman"/>
          <w:sz w:val="24"/>
          <w:szCs w:val="24"/>
        </w:rPr>
        <w:t>ООО «ПРОЕКТИРОВАНИЕ И СТРОИТЕЛЬСТВО»</w:t>
      </w:r>
      <w:r w:rsidR="00D7046E">
        <w:rPr>
          <w:rFonts w:ascii="Times New Roman" w:hAnsi="Times New Roman" w:cs="Times New Roman"/>
          <w:sz w:val="24"/>
          <w:szCs w:val="24"/>
        </w:rPr>
        <w:t xml:space="preserve">, </w:t>
      </w:r>
      <w:r w:rsidR="00D7046E" w:rsidRPr="003A3611">
        <w:rPr>
          <w:rFonts w:ascii="Times New Roman" w:hAnsi="Times New Roman" w:cs="Times New Roman"/>
          <w:sz w:val="24"/>
          <w:szCs w:val="24"/>
        </w:rPr>
        <w:t>ООО «АНКО»</w:t>
      </w:r>
      <w:r w:rsidR="00D7046E">
        <w:rPr>
          <w:rFonts w:ascii="Times New Roman" w:hAnsi="Times New Roman" w:cs="Times New Roman"/>
          <w:sz w:val="24"/>
          <w:szCs w:val="24"/>
        </w:rPr>
        <w:t>,</w:t>
      </w:r>
      <w:r w:rsidR="00D7046E" w:rsidRPr="00D7046E">
        <w:rPr>
          <w:rFonts w:ascii="Times New Roman" w:hAnsi="Times New Roman" w:cs="Times New Roman"/>
          <w:sz w:val="24"/>
          <w:szCs w:val="24"/>
        </w:rPr>
        <w:t xml:space="preserve"> </w:t>
      </w:r>
      <w:r w:rsidR="00D7046E" w:rsidRPr="003A3611">
        <w:rPr>
          <w:rFonts w:ascii="Times New Roman" w:hAnsi="Times New Roman" w:cs="Times New Roman"/>
          <w:sz w:val="24"/>
          <w:szCs w:val="24"/>
        </w:rPr>
        <w:t>ООО «ПРОММОНТАЖАВТОМАТИКА»</w:t>
      </w:r>
      <w:r w:rsidRPr="003A3611">
        <w:rPr>
          <w:rFonts w:ascii="Times New Roman" w:hAnsi="Times New Roman" w:cs="Times New Roman"/>
          <w:sz w:val="24"/>
          <w:szCs w:val="24"/>
        </w:rPr>
        <w:t>.</w:t>
      </w:r>
    </w:p>
    <w:p w:rsidR="006942F5" w:rsidRPr="003A3611" w:rsidRDefault="006942F5" w:rsidP="006942F5">
      <w:pPr>
        <w:keepNext/>
        <w:keepLines/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</w:rPr>
        <w:t xml:space="preserve">          Заявки оценивались членами Комиссии по закупке по следующим критериям: «Цена договора», «</w:t>
      </w:r>
      <w:r w:rsidRPr="003A3611">
        <w:rPr>
          <w:rFonts w:ascii="Times New Roman" w:eastAsia="Calibri" w:hAnsi="Times New Roman" w:cs="Times New Roman"/>
          <w:sz w:val="24"/>
          <w:szCs w:val="24"/>
        </w:rPr>
        <w:t xml:space="preserve">Квалификация Участника запроса предложений в электронной форме, с применением следующего критерия - </w:t>
      </w:r>
      <w:r w:rsidR="00B90E0E" w:rsidRPr="003A3611">
        <w:rPr>
          <w:rFonts w:ascii="Times New Roman" w:eastAsia="Calibri" w:hAnsi="Times New Roman" w:cs="Times New Roman"/>
          <w:sz w:val="24"/>
          <w:szCs w:val="24"/>
        </w:rPr>
        <w:t>опыт своевременного выполнения аналогичных работ</w:t>
      </w:r>
      <w:r w:rsidRPr="003A3611">
        <w:rPr>
          <w:rFonts w:ascii="Times New Roman" w:eastAsia="Calibri" w:hAnsi="Times New Roman" w:cs="Times New Roman"/>
          <w:sz w:val="24"/>
          <w:szCs w:val="24"/>
        </w:rPr>
        <w:t>»</w:t>
      </w:r>
      <w:r w:rsidRPr="003A3611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A4FC6" w:rsidRPr="003E30C2" w:rsidRDefault="006A4FC6" w:rsidP="006A4FC6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A3611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3A3611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3A3611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3A3611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3A3611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3A3611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3A3611">
        <w:rPr>
          <w:rFonts w:ascii="Times New Roman" w:hAnsi="Times New Roman" w:cs="Times New Roman"/>
          <w:bCs/>
          <w:sz w:val="24"/>
          <w:szCs w:val="24"/>
        </w:rPr>
        <w:t xml:space="preserve">, так как в заявках на участие в закупке не содержится предложений о поставке товаров иностранного </w:t>
      </w:r>
      <w:r w:rsidRPr="003E30C2">
        <w:rPr>
          <w:rFonts w:ascii="Times New Roman" w:hAnsi="Times New Roman" w:cs="Times New Roman"/>
          <w:bCs/>
          <w:sz w:val="24"/>
          <w:szCs w:val="24"/>
        </w:rPr>
        <w:t>происхождения, выполнении работ, оказании услуг иностранными лицами.</w:t>
      </w:r>
    </w:p>
    <w:p w:rsidR="006942F5" w:rsidRPr="004E66BA" w:rsidRDefault="006942F5" w:rsidP="006942F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E30C2">
        <w:rPr>
          <w:rFonts w:ascii="Times New Roman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</w:t>
      </w:r>
      <w:r w:rsidRPr="004E66BA">
        <w:rPr>
          <w:rFonts w:ascii="Times New Roman" w:hAnsi="Times New Roman" w:cs="Times New Roman"/>
          <w:bCs/>
          <w:sz w:val="24"/>
          <w:szCs w:val="24"/>
        </w:rPr>
        <w:t>Приложение № 1 к настоящему Протоколу)</w:t>
      </w:r>
      <w:r w:rsidRPr="004E66BA">
        <w:rPr>
          <w:rFonts w:ascii="Times New Roman" w:hAnsi="Times New Roman" w:cs="Times New Roman"/>
          <w:sz w:val="24"/>
          <w:szCs w:val="24"/>
        </w:rPr>
        <w:t>:</w:t>
      </w:r>
    </w:p>
    <w:p w:rsidR="006942F5" w:rsidRPr="004E66BA" w:rsidRDefault="006942F5" w:rsidP="006942F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6BA">
        <w:rPr>
          <w:rFonts w:ascii="Times New Roman" w:hAnsi="Times New Roman" w:cs="Times New Roman"/>
          <w:bCs/>
          <w:sz w:val="24"/>
          <w:szCs w:val="24"/>
        </w:rPr>
        <w:t>1 место –</w:t>
      </w:r>
      <w:r w:rsidR="00563EAF" w:rsidRPr="004E66BA">
        <w:rPr>
          <w:rFonts w:ascii="Times New Roman" w:hAnsi="Times New Roman" w:cs="Times New Roman"/>
          <w:bCs/>
          <w:sz w:val="24"/>
          <w:szCs w:val="24"/>
        </w:rPr>
        <w:t xml:space="preserve"> ООО</w:t>
      </w:r>
      <w:r w:rsidRPr="004E66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30C2" w:rsidRPr="004E66BA">
        <w:rPr>
          <w:rFonts w:ascii="Times New Roman" w:hAnsi="Times New Roman" w:cs="Times New Roman"/>
          <w:iCs/>
          <w:sz w:val="24"/>
          <w:szCs w:val="24"/>
        </w:rPr>
        <w:t xml:space="preserve">«ПРОММОНТАЖАВТОМАТИКА» </w:t>
      </w:r>
      <w:r w:rsidRPr="004E66BA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3E30C2" w:rsidRPr="004E66BA">
        <w:rPr>
          <w:rFonts w:ascii="Times New Roman" w:hAnsi="Times New Roman" w:cs="Times New Roman"/>
          <w:bCs/>
          <w:sz w:val="24"/>
          <w:szCs w:val="24"/>
        </w:rPr>
        <w:t>5</w:t>
      </w:r>
      <w:r w:rsidRPr="004E66BA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4E66BA">
        <w:rPr>
          <w:rFonts w:ascii="Times New Roman" w:hAnsi="Times New Roman" w:cs="Times New Roman"/>
          <w:bCs/>
          <w:sz w:val="24"/>
          <w:szCs w:val="24"/>
        </w:rPr>
        <w:tab/>
      </w:r>
    </w:p>
    <w:p w:rsidR="00224FE7" w:rsidRPr="004E66BA" w:rsidRDefault="006942F5" w:rsidP="006942F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6BA">
        <w:rPr>
          <w:rFonts w:ascii="Times New Roman" w:hAnsi="Times New Roman" w:cs="Times New Roman"/>
          <w:bCs/>
          <w:sz w:val="24"/>
          <w:szCs w:val="24"/>
        </w:rPr>
        <w:t xml:space="preserve">2 место – </w:t>
      </w:r>
      <w:r w:rsidR="003E30C2" w:rsidRPr="004E66BA">
        <w:rPr>
          <w:rFonts w:ascii="Times New Roman" w:hAnsi="Times New Roman" w:cs="Times New Roman"/>
          <w:sz w:val="24"/>
          <w:szCs w:val="24"/>
        </w:rPr>
        <w:t>ООО «АНКО»</w:t>
      </w:r>
      <w:r w:rsidR="003E30C2" w:rsidRPr="004E66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E66BA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6C0AC1" w:rsidRPr="004E66BA">
        <w:rPr>
          <w:rFonts w:ascii="Times New Roman" w:hAnsi="Times New Roman" w:cs="Times New Roman"/>
          <w:bCs/>
          <w:sz w:val="24"/>
          <w:szCs w:val="24"/>
        </w:rPr>
        <w:t>4</w:t>
      </w:r>
      <w:r w:rsidR="003E30C2" w:rsidRPr="004E66BA">
        <w:rPr>
          <w:rFonts w:ascii="Times New Roman" w:hAnsi="Times New Roman" w:cs="Times New Roman"/>
          <w:bCs/>
          <w:sz w:val="24"/>
          <w:szCs w:val="24"/>
        </w:rPr>
        <w:t>,</w:t>
      </w:r>
      <w:r w:rsidR="006C0AC1" w:rsidRPr="004E66BA">
        <w:rPr>
          <w:rFonts w:ascii="Times New Roman" w:hAnsi="Times New Roman" w:cs="Times New Roman"/>
          <w:bCs/>
          <w:sz w:val="24"/>
          <w:szCs w:val="24"/>
        </w:rPr>
        <w:t>30</w:t>
      </w:r>
      <w:r w:rsidRPr="004E66BA">
        <w:rPr>
          <w:rFonts w:ascii="Times New Roman" w:hAnsi="Times New Roman" w:cs="Times New Roman"/>
          <w:bCs/>
          <w:sz w:val="24"/>
          <w:szCs w:val="24"/>
        </w:rPr>
        <w:t>)</w:t>
      </w:r>
      <w:r w:rsidR="00224FE7" w:rsidRPr="004E66BA">
        <w:rPr>
          <w:rFonts w:ascii="Times New Roman" w:hAnsi="Times New Roman" w:cs="Times New Roman"/>
          <w:bCs/>
          <w:sz w:val="24"/>
          <w:szCs w:val="24"/>
        </w:rPr>
        <w:t>;</w:t>
      </w:r>
    </w:p>
    <w:p w:rsidR="00AA431B" w:rsidRPr="004E66BA" w:rsidRDefault="00224FE7" w:rsidP="00224FE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6BA">
        <w:rPr>
          <w:rFonts w:ascii="Times New Roman" w:hAnsi="Times New Roman" w:cs="Times New Roman"/>
          <w:bCs/>
          <w:sz w:val="24"/>
          <w:szCs w:val="24"/>
        </w:rPr>
        <w:t xml:space="preserve">3 место – </w:t>
      </w:r>
      <w:r w:rsidR="00AA431B" w:rsidRPr="004E66BA">
        <w:rPr>
          <w:rFonts w:ascii="Times New Roman" w:hAnsi="Times New Roman" w:cs="Times New Roman"/>
          <w:sz w:val="24"/>
          <w:szCs w:val="24"/>
        </w:rPr>
        <w:t>ООО «ПРОЕКТИРОВАНИЕ И СТРОИТЕЛЬСТВО»</w:t>
      </w:r>
      <w:r w:rsidR="00AA431B" w:rsidRPr="004E66BA">
        <w:rPr>
          <w:rFonts w:ascii="Times New Roman" w:hAnsi="Times New Roman" w:cs="Times New Roman"/>
          <w:bCs/>
          <w:sz w:val="24"/>
          <w:szCs w:val="24"/>
        </w:rPr>
        <w:t xml:space="preserve"> (итоговый балл – 2,2</w:t>
      </w:r>
      <w:r w:rsidR="00871DFC" w:rsidRPr="004E66BA">
        <w:rPr>
          <w:rFonts w:ascii="Times New Roman" w:hAnsi="Times New Roman" w:cs="Times New Roman"/>
          <w:bCs/>
          <w:sz w:val="24"/>
          <w:szCs w:val="24"/>
        </w:rPr>
        <w:t>0</w:t>
      </w:r>
      <w:r w:rsidR="00AA431B" w:rsidRPr="004E66BA">
        <w:rPr>
          <w:rFonts w:ascii="Times New Roman" w:hAnsi="Times New Roman" w:cs="Times New Roman"/>
          <w:bCs/>
          <w:sz w:val="24"/>
          <w:szCs w:val="24"/>
        </w:rPr>
        <w:t>);</w:t>
      </w:r>
    </w:p>
    <w:p w:rsidR="00224FE7" w:rsidRPr="004E66BA" w:rsidRDefault="00AA431B" w:rsidP="00224FE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6BA">
        <w:rPr>
          <w:rFonts w:ascii="Times New Roman" w:hAnsi="Times New Roman" w:cs="Times New Roman"/>
          <w:bCs/>
          <w:sz w:val="24"/>
          <w:szCs w:val="24"/>
        </w:rPr>
        <w:t xml:space="preserve">4 место – </w:t>
      </w:r>
      <w:r w:rsidR="003E30C2" w:rsidRPr="004E66BA">
        <w:rPr>
          <w:rFonts w:ascii="Times New Roman" w:hAnsi="Times New Roman" w:cs="Times New Roman"/>
          <w:sz w:val="24"/>
          <w:szCs w:val="24"/>
        </w:rPr>
        <w:t>ООО «АТЭС»</w:t>
      </w:r>
      <w:r w:rsidR="00224FE7" w:rsidRPr="004E66B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224FE7" w:rsidRPr="004E66BA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3E30C2" w:rsidRPr="004E66BA">
        <w:rPr>
          <w:rFonts w:ascii="Times New Roman" w:hAnsi="Times New Roman" w:cs="Times New Roman"/>
          <w:bCs/>
          <w:sz w:val="24"/>
          <w:szCs w:val="24"/>
        </w:rPr>
        <w:t>2,10</w:t>
      </w:r>
      <w:r w:rsidR="00224FE7" w:rsidRPr="004E66BA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="00224FE7" w:rsidRPr="004E66BA">
        <w:rPr>
          <w:rFonts w:ascii="Times New Roman" w:hAnsi="Times New Roman" w:cs="Times New Roman"/>
          <w:bCs/>
          <w:sz w:val="24"/>
          <w:szCs w:val="24"/>
        </w:rPr>
        <w:tab/>
      </w:r>
    </w:p>
    <w:p w:rsidR="00224FE7" w:rsidRPr="004E66BA" w:rsidRDefault="00224FE7" w:rsidP="00224FE7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E66BA">
        <w:rPr>
          <w:rFonts w:ascii="Times New Roman" w:hAnsi="Times New Roman" w:cs="Times New Roman"/>
          <w:bCs/>
          <w:sz w:val="24"/>
          <w:szCs w:val="24"/>
        </w:rPr>
        <w:t>5 место –</w:t>
      </w:r>
      <w:r w:rsidR="00AA431B" w:rsidRPr="004E66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A431B" w:rsidRPr="004E66BA">
        <w:rPr>
          <w:rFonts w:ascii="Times New Roman" w:hAnsi="Times New Roman" w:cs="Times New Roman"/>
          <w:sz w:val="24"/>
          <w:szCs w:val="24"/>
        </w:rPr>
        <w:t>ООО «ЭНЕРГОФОРМ»</w:t>
      </w:r>
      <w:r w:rsidR="00AA431B" w:rsidRPr="004E66BA">
        <w:rPr>
          <w:rFonts w:ascii="Times New Roman" w:hAnsi="Times New Roman" w:cs="Times New Roman"/>
          <w:bCs/>
          <w:sz w:val="24"/>
          <w:szCs w:val="24"/>
        </w:rPr>
        <w:t xml:space="preserve"> (итоговый балл – 1,40).</w:t>
      </w:r>
      <w:r w:rsidRPr="004E66BA">
        <w:rPr>
          <w:rFonts w:ascii="Times New Roman" w:hAnsi="Times New Roman" w:cs="Times New Roman"/>
          <w:bCs/>
          <w:sz w:val="24"/>
          <w:szCs w:val="24"/>
        </w:rPr>
        <w:tab/>
      </w:r>
    </w:p>
    <w:p w:rsidR="006942F5" w:rsidRPr="004E66BA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4E66BA" w:rsidRDefault="006942F5" w:rsidP="006942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E66B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942F5" w:rsidRPr="004E66BA" w:rsidRDefault="006942F5" w:rsidP="006942F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42F5" w:rsidRPr="003A3611" w:rsidRDefault="006942F5" w:rsidP="006942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E66B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Условия исполнения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указанные в Документации и в заявке Участника запроса предложений в электронной форме, </w:t>
      </w:r>
      <w:r w:rsidRPr="003E30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заявке которого присвоено второе место – </w:t>
      </w:r>
      <w:r w:rsidR="003E30C2" w:rsidRPr="003E30C2">
        <w:rPr>
          <w:rFonts w:ascii="Times New Roman" w:hAnsi="Times New Roman" w:cs="Times New Roman"/>
          <w:iCs/>
          <w:sz w:val="24"/>
          <w:szCs w:val="24"/>
        </w:rPr>
        <w:t>ООО «АНКО» (юридический адрес: 194223, город Санкт-Петербург, улица Курчатова, д</w:t>
      </w:r>
      <w:r w:rsidR="00871DFC">
        <w:rPr>
          <w:rFonts w:ascii="Times New Roman" w:hAnsi="Times New Roman" w:cs="Times New Roman"/>
          <w:iCs/>
          <w:sz w:val="24"/>
          <w:szCs w:val="24"/>
        </w:rPr>
        <w:t>.</w:t>
      </w:r>
      <w:r w:rsidR="003E30C2" w:rsidRPr="003E30C2">
        <w:rPr>
          <w:rFonts w:ascii="Times New Roman" w:hAnsi="Times New Roman" w:cs="Times New Roman"/>
          <w:iCs/>
          <w:sz w:val="24"/>
          <w:szCs w:val="24"/>
        </w:rPr>
        <w:t xml:space="preserve"> 10, литер А, </w:t>
      </w:r>
      <w:proofErr w:type="spellStart"/>
      <w:r w:rsidR="003E30C2" w:rsidRPr="003E30C2">
        <w:rPr>
          <w:rFonts w:ascii="Times New Roman" w:hAnsi="Times New Roman" w:cs="Times New Roman"/>
          <w:iCs/>
          <w:sz w:val="24"/>
          <w:szCs w:val="24"/>
        </w:rPr>
        <w:t>помещ</w:t>
      </w:r>
      <w:proofErr w:type="spellEnd"/>
      <w:r w:rsidR="00871DFC">
        <w:rPr>
          <w:rFonts w:ascii="Times New Roman" w:hAnsi="Times New Roman" w:cs="Times New Roman"/>
          <w:iCs/>
          <w:sz w:val="24"/>
          <w:szCs w:val="24"/>
        </w:rPr>
        <w:t>.</w:t>
      </w:r>
      <w:r w:rsidR="003E30C2" w:rsidRPr="003E30C2">
        <w:rPr>
          <w:rFonts w:ascii="Times New Roman" w:hAnsi="Times New Roman" w:cs="Times New Roman"/>
          <w:iCs/>
          <w:sz w:val="24"/>
          <w:szCs w:val="24"/>
        </w:rPr>
        <w:t xml:space="preserve"> 1-Н, офис 61 (ИНН 7814562523, КПП 780201001, ОГРН1137847056027</w:t>
      </w:r>
      <w:r w:rsidRPr="003E30C2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326844" w:rsidRPr="003A3611">
        <w:rPr>
          <w:rFonts w:ascii="Times New Roman" w:hAnsi="Times New Roman" w:cs="Times New Roman"/>
          <w:sz w:val="24"/>
          <w:szCs w:val="24"/>
        </w:rPr>
        <w:t xml:space="preserve">(в том числе к субъектам малого предпринимательства, относящимся к </w:t>
      </w:r>
      <w:proofErr w:type="spellStart"/>
      <w:r w:rsidR="00326844" w:rsidRPr="003A3611">
        <w:rPr>
          <w:rFonts w:ascii="Times New Roman" w:hAnsi="Times New Roman" w:cs="Times New Roman"/>
          <w:sz w:val="24"/>
          <w:szCs w:val="24"/>
        </w:rPr>
        <w:t>микропредприятиям</w:t>
      </w:r>
      <w:proofErr w:type="spellEnd"/>
      <w:r w:rsidR="00326844" w:rsidRPr="003A3611">
        <w:rPr>
          <w:rFonts w:ascii="Times New Roman" w:hAnsi="Times New Roman" w:cs="Times New Roman"/>
          <w:sz w:val="24"/>
          <w:szCs w:val="24"/>
        </w:rPr>
        <w:t>)</w:t>
      </w:r>
      <w:r w:rsidRPr="003E30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30C2" w:rsidRPr="003A3611" w:rsidRDefault="003E30C2" w:rsidP="003E30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6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</w:rPr>
        <w:t>.1. Предмет договора</w:t>
      </w:r>
      <w:r w:rsidRPr="003A3611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проектных работ по техническому перевооружению </w:t>
      </w:r>
      <w:proofErr w:type="gramStart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</w:t>
      </w:r>
      <w:proofErr w:type="gramEnd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ЗАТО г. </w:t>
      </w:r>
      <w:proofErr w:type="spellStart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Заозёрск</w:t>
      </w:r>
      <w:proofErr w:type="spellEnd"/>
      <w:r w:rsidRPr="003A36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работы).</w:t>
      </w:r>
    </w:p>
    <w:p w:rsidR="003E30C2" w:rsidRPr="004E66BA" w:rsidRDefault="003E30C2" w:rsidP="003E30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6BA">
        <w:rPr>
          <w:rFonts w:ascii="Times New Roman" w:eastAsia="Calibri" w:hAnsi="Times New Roman" w:cs="Times New Roman"/>
          <w:b/>
          <w:bCs/>
          <w:sz w:val="24"/>
          <w:szCs w:val="24"/>
        </w:rPr>
        <w:t>6.2.</w:t>
      </w: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E6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836668" w:rsidRPr="003A3611" w:rsidRDefault="003E30C2" w:rsidP="00836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</w:t>
      </w:r>
      <w:r w:rsidR="00836668" w:rsidRPr="004E66BA">
        <w:rPr>
          <w:rFonts w:ascii="Times New Roman" w:hAnsi="Times New Roman" w:cs="Times New Roman"/>
          <w:b/>
          <w:sz w:val="24"/>
          <w:szCs w:val="24"/>
        </w:rPr>
        <w:t xml:space="preserve"> Цена договора:</w:t>
      </w:r>
      <w:r w:rsidR="00836668" w:rsidRPr="004E66BA">
        <w:rPr>
          <w:rFonts w:ascii="Times New Roman" w:hAnsi="Times New Roman" w:cs="Times New Roman"/>
          <w:sz w:val="24"/>
          <w:szCs w:val="24"/>
        </w:rPr>
        <w:t xml:space="preserve"> 2 780 000 (Два миллиона семьсот восемьдесят тысяч) рублей 00 копеек, </w:t>
      </w:r>
      <w:r w:rsidR="00257E5A" w:rsidRPr="004E66BA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836668" w:rsidRPr="004E66BA">
        <w:rPr>
          <w:rFonts w:ascii="Times New Roman" w:hAnsi="Times New Roman" w:cs="Times New Roman"/>
          <w:sz w:val="24"/>
          <w:szCs w:val="24"/>
        </w:rPr>
        <w:t>НДС.</w:t>
      </w:r>
      <w:r w:rsidR="00836668" w:rsidRPr="003A361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Указанная цена включает в себя: 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стоимость разработки проектно-сметной документации, в том числе рабочей документации и сметной документации;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стоимость экспертизы промышленной безопасности проектно-сметной документации в объеме необходимом для проведения экспертизы экспертной организацией с выдачей положительного заключения; 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стоимость регистрации экспертизы промышленной безопасности в территориальном органе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Ростехнадзора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расходы на изготовление экземпляров проектно-сметной документации, в том числе рабочей документации и сметной документации, в количестве, установленном требованиями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5.2, 5.4 Договора;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все расходы Подрядчика, а также затраты, связанные с выездом персонала (командировочные расходы);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Договор</w:t>
      </w:r>
      <w:r w:rsidR="00563E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ом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Договора.</w:t>
      </w:r>
    </w:p>
    <w:p w:rsidR="003E30C2" w:rsidRPr="003A3611" w:rsidRDefault="003E30C2" w:rsidP="003E30C2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(период) выполнения работ: 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90 (Девяносто) календарных дней с момента подписания Договора.</w:t>
      </w:r>
    </w:p>
    <w:p w:rsidR="003E30C2" w:rsidRPr="003A3611" w:rsidRDefault="003E30C2" w:rsidP="003E3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Место выполнения работ: 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Мурманская область, ЗАТО г.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Заозёрск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ул.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Колышкина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483-ТЦ (далее по тексту - Объект).</w:t>
      </w:r>
    </w:p>
    <w:p w:rsidR="003E30C2" w:rsidRPr="003A3611" w:rsidRDefault="003E30C2" w:rsidP="003E3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 Иные условия: </w:t>
      </w:r>
    </w:p>
    <w:p w:rsidR="003E30C2" w:rsidRPr="003A3611" w:rsidRDefault="003E30C2" w:rsidP="003E3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связи с тем, что в соответствии с п. 2-4 Положения об организации и проведении негосударственной экспертизы проектной документации и (или) результатов инженерных изысканий (утверждено постановлением Правительства Российской Федерации от 31.03.2012 № 272) установлено, что экспертные организации не вправе проводить негосударственную экспертизу, если подготовка проектной документации и (или) выполнение инженерных изысканий осуществлялись указанными экспертными организациями, для проведения экспертизы промышленной безопасности проектно-сметной документации в объеме необходимом для проведения экспертизы экспертная организация, нанимаемая Подрядчиком, должна иметь действующую лицензию, с видами работ по проведению экспертизы промышленной безопасности проектной документации, выданную Федеральной службой по экологическому, технологическому и атомному надзору. А также иметь в штате организации, либо на праве договорных отношений, эксперта, который соответствует требованиям, установленным федеральными нормами и правилами в области промышленной безопасности с аттестацией в области Э12 КЛ/ТП, в соответствии с Приказом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Ростехнадзора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от 09.09.2015 г. №355 «Об утверждении перечня областей аттестации в области промышленной безопасности».  </w:t>
      </w:r>
    </w:p>
    <w:p w:rsidR="003E30C2" w:rsidRPr="003A3611" w:rsidRDefault="003E30C2" w:rsidP="003E3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Гарантийный срок работ: 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работ.</w:t>
      </w:r>
    </w:p>
    <w:p w:rsidR="003E30C2" w:rsidRPr="003A3611" w:rsidRDefault="003E30C2" w:rsidP="003E30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6</w:t>
      </w:r>
      <w:r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.7. Условия оплаты: </w:t>
      </w:r>
    </w:p>
    <w:p w:rsidR="003E30C2" w:rsidRPr="003A3611" w:rsidRDefault="003E30C2" w:rsidP="003E30C2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.7.1.  Оплата фактически выполненных работ производится Заказчиком не позднее 15 (Пятнадцати) рабочих дней с момента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подписанного Сторонами Акта выполненных работ (Приложение №4 к Договор</w:t>
      </w:r>
      <w:r w:rsidR="008366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3E30C2" w:rsidRPr="004E66BA" w:rsidRDefault="003E30C2" w:rsidP="003E3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6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.7.2. 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 на проектные </w:t>
      </w:r>
      <w:r w:rsidRPr="004E66B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работы (расчета стоимости проектных работ), подписанной Сторонами.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942F5" w:rsidRPr="004E66BA" w:rsidRDefault="006942F5" w:rsidP="00257E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4E66BA" w:rsidRDefault="006942F5" w:rsidP="006942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E66B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6942F5" w:rsidRPr="004E66BA" w:rsidRDefault="006942F5" w:rsidP="006942F5">
      <w:pPr>
        <w:pStyle w:val="a4"/>
        <w:tabs>
          <w:tab w:val="left" w:pos="1134"/>
        </w:tabs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</w:p>
    <w:p w:rsidR="006942F5" w:rsidRPr="00836668" w:rsidRDefault="006942F5" w:rsidP="006942F5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E66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4E66BA">
        <w:rPr>
          <w:rFonts w:ascii="Times New Roman" w:hAnsi="Times New Roman" w:cs="Times New Roman"/>
          <w:sz w:val="24"/>
          <w:szCs w:val="24"/>
        </w:rPr>
        <w:t xml:space="preserve"> 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Комиссией по закупке было принято решение признать Победителем запроса предложений в электронной</w:t>
      </w:r>
      <w:r w:rsidRPr="003A361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форме </w:t>
      </w:r>
      <w:r w:rsidR="00836668" w:rsidRPr="003A3611">
        <w:rPr>
          <w:rFonts w:ascii="Times New Roman" w:hAnsi="Times New Roman" w:cs="Times New Roman"/>
          <w:sz w:val="24"/>
          <w:szCs w:val="24"/>
        </w:rPr>
        <w:t>ООО «</w:t>
      </w:r>
      <w:r w:rsidR="00836668" w:rsidRPr="00836668">
        <w:rPr>
          <w:rFonts w:ascii="Times New Roman" w:hAnsi="Times New Roman" w:cs="Times New Roman"/>
          <w:sz w:val="24"/>
          <w:szCs w:val="24"/>
        </w:rPr>
        <w:t>ПРОММОНТАЖАВТОМАТИКА»</w:t>
      </w:r>
      <w:r w:rsidR="00836668" w:rsidRPr="00836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36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(юридический адрес: </w:t>
      </w:r>
      <w:r w:rsidR="00836668" w:rsidRPr="00836668">
        <w:rPr>
          <w:rFonts w:ascii="Times New Roman" w:hAnsi="Times New Roman" w:cs="Times New Roman"/>
          <w:sz w:val="24"/>
          <w:szCs w:val="24"/>
        </w:rPr>
        <w:t>454080, Челябинская область, город Челябинск, улица Клары Цеткин, 11 (ИНН 7453249119, КПП 745301001, ОГРН 1127453012785</w:t>
      </w:r>
      <w:r w:rsidRPr="00836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36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8366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836668" w:rsidRPr="004E66BA" w:rsidRDefault="00836668" w:rsidP="0083666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7</w:t>
      </w:r>
      <w:r w:rsidRPr="0083666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.1. Предмет </w:t>
      </w:r>
      <w:r w:rsidRPr="004E66BA">
        <w:rPr>
          <w:rFonts w:ascii="Times New Roman" w:eastAsia="Calibri" w:hAnsi="Times New Roman" w:cs="Times New Roman"/>
          <w:b/>
          <w:bCs/>
          <w:sz w:val="24"/>
          <w:szCs w:val="24"/>
        </w:rPr>
        <w:t>договора</w:t>
      </w:r>
      <w:r w:rsidRPr="004E66BA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Pr="004E66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выполнение проектных работ по техническому перевооружению </w:t>
      </w:r>
      <w:proofErr w:type="gramStart"/>
      <w:r w:rsidRPr="004E66BA">
        <w:rPr>
          <w:rFonts w:ascii="Times New Roman" w:eastAsia="Times New Roman" w:hAnsi="Times New Roman" w:cs="Times New Roman"/>
          <w:sz w:val="24"/>
          <w:szCs w:val="24"/>
          <w:lang w:eastAsia="ar-SA"/>
        </w:rPr>
        <w:t>котельной</w:t>
      </w:r>
      <w:proofErr w:type="gramEnd"/>
      <w:r w:rsidRPr="004E66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ЗАТО г. </w:t>
      </w:r>
      <w:proofErr w:type="spellStart"/>
      <w:r w:rsidRPr="004E66B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Заозёрск</w:t>
      </w:r>
      <w:proofErr w:type="spellEnd"/>
      <w:r w:rsidRPr="004E66B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работы).</w:t>
      </w:r>
    </w:p>
    <w:p w:rsidR="00836668" w:rsidRPr="004E66BA" w:rsidRDefault="00836668" w:rsidP="008366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6BA">
        <w:rPr>
          <w:rFonts w:ascii="Times New Roman" w:eastAsia="Calibri" w:hAnsi="Times New Roman" w:cs="Times New Roman"/>
          <w:b/>
          <w:bCs/>
          <w:sz w:val="24"/>
          <w:szCs w:val="24"/>
        </w:rPr>
        <w:t>7.2.</w:t>
      </w: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выполняемых работ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4E66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 </w:t>
      </w:r>
      <w:proofErr w:type="spellStart"/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</w:t>
      </w:r>
      <w:proofErr w:type="spellEnd"/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ед.</w:t>
      </w:r>
    </w:p>
    <w:p w:rsidR="00326844" w:rsidRPr="004E66BA" w:rsidRDefault="00836668" w:rsidP="008366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</w:t>
      </w:r>
      <w:r w:rsidRPr="004E66BA">
        <w:rPr>
          <w:rFonts w:ascii="Times New Roman" w:hAnsi="Times New Roman" w:cs="Times New Roman"/>
          <w:b/>
          <w:sz w:val="24"/>
          <w:szCs w:val="24"/>
        </w:rPr>
        <w:t xml:space="preserve"> Цена договора:</w:t>
      </w:r>
      <w:r w:rsidRPr="004E66BA">
        <w:rPr>
          <w:rFonts w:ascii="Times New Roman" w:hAnsi="Times New Roman" w:cs="Times New Roman"/>
          <w:sz w:val="24"/>
          <w:szCs w:val="24"/>
        </w:rPr>
        <w:t xml:space="preserve"> 2 599 200 (Два миллиона пятьсот девяносто девять тысяч двести) рублей 00 копеек, </w:t>
      </w:r>
      <w:r w:rsidR="00257E5A" w:rsidRPr="004E66BA">
        <w:rPr>
          <w:rFonts w:ascii="Times New Roman" w:hAnsi="Times New Roman" w:cs="Times New Roman"/>
          <w:sz w:val="24"/>
          <w:szCs w:val="24"/>
        </w:rPr>
        <w:t>в том числе</w:t>
      </w:r>
      <w:r w:rsidRPr="004E66BA">
        <w:rPr>
          <w:rFonts w:ascii="Times New Roman" w:hAnsi="Times New Roman" w:cs="Times New Roman"/>
          <w:sz w:val="24"/>
          <w:szCs w:val="24"/>
        </w:rPr>
        <w:t xml:space="preserve"> НДС</w:t>
      </w:r>
      <w:r w:rsidR="00326844" w:rsidRPr="004E66BA">
        <w:rPr>
          <w:rFonts w:ascii="Times New Roman" w:hAnsi="Times New Roman" w:cs="Times New Roman"/>
          <w:sz w:val="24"/>
          <w:szCs w:val="24"/>
        </w:rPr>
        <w:t>.</w:t>
      </w:r>
    </w:p>
    <w:p w:rsidR="00836668" w:rsidRPr="003A3611" w:rsidRDefault="00836668" w:rsidP="00836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E66BA">
        <w:rPr>
          <w:rFonts w:ascii="Times New Roman" w:hAnsi="Times New Roman" w:cs="Times New Roman"/>
          <w:sz w:val="24"/>
          <w:szCs w:val="24"/>
        </w:rPr>
        <w:t xml:space="preserve"> </w:t>
      </w:r>
      <w:r w:rsidRPr="004E66B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Указанная цена включает в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себя: 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стоимость разработки проектно-сметной документации, в том числе рабочей документации и сметной документации;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стоимость экспертизы промышленной безопасности проектно-сметной документации в объеме необходимом для проведения экспертизы экспертной организацией с выдачей положительного заключения; 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стоимость регистрации экспертизы промышленной безопасности в территориальном органе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Ростехнадзора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;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расходы на изготовление экземпляров проектно-сметной документации, в том числе рабочей документации и сметной документации, в количестве, установленном требованиями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п.п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 5.2, 5.4 Договора;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все расходы Подрядчика, а также затраты, связанные с выездом персонала (командировочные расходы);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оплату налогов, сборов и других обязательных платежей, предусмотренных действующим законодательством Российской Федерации;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иные затраты, напрямую или косвенно связанные с выполнением работ, предусмотренных Договор</w:t>
      </w:r>
      <w:r w:rsidR="00563E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ом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36668" w:rsidRPr="003A3611" w:rsidRDefault="00836668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Цена Договора может быть изменена при изменении объемов работ в соответствии с п.3.2. Договора.</w:t>
      </w:r>
    </w:p>
    <w:p w:rsidR="00836668" w:rsidRPr="003A3611" w:rsidRDefault="00563EAF" w:rsidP="00836668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836668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Срок (период) выполнения работ: </w:t>
      </w:r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90 (Девяносто) календарных дней с момента подписания Договора.</w:t>
      </w:r>
    </w:p>
    <w:p w:rsidR="00836668" w:rsidRPr="003A3611" w:rsidRDefault="00563EAF" w:rsidP="00836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836668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Место выполнения работ: </w:t>
      </w:r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Мурманская область, ЗАТО г. </w:t>
      </w:r>
      <w:proofErr w:type="spellStart"/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Заозёрск</w:t>
      </w:r>
      <w:proofErr w:type="spellEnd"/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, ул. </w:t>
      </w:r>
      <w:proofErr w:type="spellStart"/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Колышкина</w:t>
      </w:r>
      <w:proofErr w:type="spellEnd"/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483-ТЦ (далее по тексту - Объект).</w:t>
      </w:r>
    </w:p>
    <w:p w:rsidR="00836668" w:rsidRPr="003A3611" w:rsidRDefault="00563EAF" w:rsidP="00836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836668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 Иные условия: </w:t>
      </w:r>
    </w:p>
    <w:p w:rsidR="00836668" w:rsidRPr="003A3611" w:rsidRDefault="00836668" w:rsidP="00836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связи с тем, что в соответствии с п. 2-4 Положения об организации и проведении негосударственной экспертизы проектной документации и (или) результатов инженерных изысканий (утверждено постановлением Правительства Российской Федерации от 31.03.2012 № 272) установлено, что экспертные организации не вправе проводить негосударственную экспертизу, если подготовка проектной документации и (или) выполнение инженерных изысканий осуществлялись указанными экспертными организациями, для проведения экспертизы промышленной безопасности проектно-сметной документации в объеме необходимом для проведения экспертизы экспертная организация, нанимаемая Подрядчиком, должна иметь действующую лицензию, с видами работ по проведению экспертизы промышленной безопасности проектной документации, выданную Федеральной службой по экологическому, технологическому и атомному надзору. А также иметь в штате организации, либо на праве договорных отношений, эксперта, который соответствует требованиям, установленным федеральными нормами и правилами в области промышленной безопасности с аттестацией в области Э12 КЛ/ТП, в соответствии с Приказом </w:t>
      </w:r>
      <w:proofErr w:type="spellStart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Ростехнадзора</w:t>
      </w:r>
      <w:proofErr w:type="spellEnd"/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от 09.09.2015 г. №355 «Об утверждении перечня областей аттестации в области промышленной безопасности».  </w:t>
      </w:r>
    </w:p>
    <w:p w:rsidR="00836668" w:rsidRPr="003A3611" w:rsidRDefault="00836668" w:rsidP="00836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Гарантийный срок работ: гарантии качества распространяются на весь объем работ, выполненных Подрядчиком по Договору, на срок 60 (шестьдесят) месяцев со дня подписания Сторонами Акта выполненных работ.</w:t>
      </w:r>
    </w:p>
    <w:p w:rsidR="00836668" w:rsidRPr="003A3611" w:rsidRDefault="00563EAF" w:rsidP="008366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7</w:t>
      </w:r>
      <w:r w:rsidR="00836668" w:rsidRPr="003A361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.7. Условия оплаты: </w:t>
      </w:r>
    </w:p>
    <w:p w:rsidR="00836668" w:rsidRPr="003A3611" w:rsidRDefault="00563EAF" w:rsidP="0083666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</w:t>
      </w:r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.7.1.  Оплата фактически выполненных работ производится Заказчиком не позднее 15 (Пятнадцати) рабочих дней с момента получения от Подрядчика счета на оплату выполненных работ и счета-фактуры (оформленного в порядке и сроки, установленные Налоговым кодексом РФ), выставленных Подрядчиком Заказчику не позднее 5 (Пяти) календарных дней, считая со дня выполнения работ, на основании подписанного Сторонами Акта выполненных работ (Приложение №4 к Договор</w:t>
      </w:r>
      <w:r w:rsidR="0083666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</w:t>
      </w:r>
      <w:r w:rsidR="00836668"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).</w:t>
      </w:r>
    </w:p>
    <w:p w:rsidR="00836668" w:rsidRPr="004E66BA" w:rsidRDefault="00836668" w:rsidP="008366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563EAF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7</w:t>
      </w:r>
      <w:r w:rsidRPr="003A361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.7.2. 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уточненной (или дополнительной) Сметы на проектные работы (расчета стоимости проектных работ), подписанной Сторонами. Дополнительное </w:t>
      </w:r>
      <w:r w:rsidRPr="004E66B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6942F5" w:rsidRPr="004E66BA" w:rsidRDefault="006942F5" w:rsidP="006942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942F5" w:rsidRPr="003A3611" w:rsidRDefault="006942F5" w:rsidP="006942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E66B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4E66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6568D" w:rsidRDefault="0086568D" w:rsidP="00D471B8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BB6333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B63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173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5"/>
        <w:gridCol w:w="2268"/>
      </w:tblGrid>
      <w:tr w:rsidR="005221E2" w:rsidRPr="00BB6333" w:rsidTr="00857DEE">
        <w:trPr>
          <w:trHeight w:val="681"/>
        </w:trPr>
        <w:tc>
          <w:tcPr>
            <w:tcW w:w="7905" w:type="dxa"/>
          </w:tcPr>
          <w:p w:rsidR="005221E2" w:rsidRPr="00BB6333" w:rsidRDefault="005221E2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B633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268" w:type="dxa"/>
          </w:tcPr>
          <w:p w:rsidR="005221E2" w:rsidRPr="00BB6333" w:rsidRDefault="005221E2" w:rsidP="004A181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221E2" w:rsidRPr="00BB6333" w:rsidRDefault="005221E2" w:rsidP="0078296E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289"/>
        </w:trPr>
        <w:tc>
          <w:tcPr>
            <w:tcW w:w="7905" w:type="dxa"/>
          </w:tcPr>
          <w:p w:rsidR="005221E2" w:rsidRPr="00BB6333" w:rsidRDefault="005221E2" w:rsidP="00507F4A">
            <w:pPr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268" w:type="dxa"/>
          </w:tcPr>
          <w:p w:rsidR="005221E2" w:rsidRPr="00BB6333" w:rsidRDefault="005221E2" w:rsidP="001A0E00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5221E2" w:rsidP="0042121E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633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BB6333" w:rsidRDefault="00F11A0A" w:rsidP="00BB7DA9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1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А.А. Дюжаков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42121E" w:rsidRDefault="00F11A0A" w:rsidP="0042121E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1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В.А. </w:t>
            </w:r>
            <w:proofErr w:type="spellStart"/>
            <w:r w:rsidRPr="00F11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Mиняйло</w:t>
            </w:r>
            <w:proofErr w:type="spellEnd"/>
          </w:p>
        </w:tc>
        <w:tc>
          <w:tcPr>
            <w:tcW w:w="2268" w:type="dxa"/>
          </w:tcPr>
          <w:p w:rsidR="005221E2" w:rsidRPr="0042121E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5221E2" w:rsidRPr="00BB6333" w:rsidTr="00857DEE">
        <w:trPr>
          <w:trHeight w:val="403"/>
        </w:trPr>
        <w:tc>
          <w:tcPr>
            <w:tcW w:w="7905" w:type="dxa"/>
          </w:tcPr>
          <w:p w:rsidR="005221E2" w:rsidRPr="00CB6220" w:rsidRDefault="00F11A0A" w:rsidP="00EA4F3C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F11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Т.З. </w:t>
            </w:r>
            <w:proofErr w:type="spellStart"/>
            <w:r w:rsidRPr="00F11A0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Сытова</w:t>
            </w:r>
            <w:proofErr w:type="spellEnd"/>
          </w:p>
        </w:tc>
        <w:tc>
          <w:tcPr>
            <w:tcW w:w="2268" w:type="dxa"/>
          </w:tcPr>
          <w:p w:rsidR="005221E2" w:rsidRPr="00BB6333" w:rsidRDefault="005221E2" w:rsidP="00BB7DA9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5221E2" w:rsidRPr="00BB6333" w:rsidTr="00857DEE">
        <w:trPr>
          <w:trHeight w:val="641"/>
        </w:trPr>
        <w:tc>
          <w:tcPr>
            <w:tcW w:w="7905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5221E2" w:rsidRPr="00BB6333" w:rsidRDefault="00C94354" w:rsidP="00C94354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Маляр</w:t>
            </w:r>
            <w:r w:rsidR="00522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енко</w:t>
            </w:r>
          </w:p>
        </w:tc>
        <w:tc>
          <w:tcPr>
            <w:tcW w:w="2268" w:type="dxa"/>
          </w:tcPr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21E2" w:rsidRPr="00BB6333" w:rsidRDefault="005221E2" w:rsidP="00BB7DA9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3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BB6333" w:rsidRDefault="001504E0" w:rsidP="0052635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90398" w:rsidRPr="00BB6333" w:rsidRDefault="00890398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90398" w:rsidRPr="00BB6333" w:rsidSect="00757DE7">
      <w:headerReference w:type="default" r:id="rId8"/>
      <w:pgSz w:w="11906" w:h="16838" w:code="9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6C1" w:rsidRDefault="009F76C1" w:rsidP="00167DDE">
      <w:pPr>
        <w:spacing w:after="0" w:line="240" w:lineRule="auto"/>
      </w:pPr>
      <w:r>
        <w:separator/>
      </w:r>
    </w:p>
  </w:endnote>
  <w:endnote w:type="continuationSeparator" w:id="0">
    <w:p w:rsidR="009F76C1" w:rsidRDefault="009F76C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6C1" w:rsidRDefault="009F76C1" w:rsidP="00167DDE">
      <w:pPr>
        <w:spacing w:after="0" w:line="240" w:lineRule="auto"/>
      </w:pPr>
      <w:r>
        <w:separator/>
      </w:r>
    </w:p>
  </w:footnote>
  <w:footnote w:type="continuationSeparator" w:id="0">
    <w:p w:rsidR="009F76C1" w:rsidRDefault="009F76C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Calibri" w:hAnsi="Times New Roman" w:cs="Times New Roman"/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CB622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290AFD">
          <w:rPr>
            <w:rFonts w:ascii="Times New Roman" w:hAnsi="Times New Roman" w:cs="Times New Roman"/>
            <w:sz w:val="18"/>
            <w:szCs w:val="16"/>
          </w:rPr>
          <w:fldChar w:fldCharType="begin"/>
        </w:r>
        <w:r w:rsidRPr="00290AFD">
          <w:rPr>
            <w:rFonts w:ascii="Times New Roman" w:hAnsi="Times New Roman" w:cs="Times New Roman"/>
            <w:sz w:val="18"/>
            <w:szCs w:val="16"/>
          </w:rPr>
          <w:instrText>PAGE   \* MERGEFORMAT</w:instrTex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separate"/>
        </w:r>
        <w:r w:rsidR="009777CE">
          <w:rPr>
            <w:rFonts w:ascii="Times New Roman" w:hAnsi="Times New Roman" w:cs="Times New Roman"/>
            <w:noProof/>
            <w:sz w:val="18"/>
            <w:szCs w:val="16"/>
          </w:rPr>
          <w:t>9</w:t>
        </w:r>
        <w:r w:rsidRPr="00290AFD">
          <w:rPr>
            <w:rFonts w:ascii="Times New Roman" w:hAnsi="Times New Roman" w:cs="Times New Roman"/>
            <w:sz w:val="18"/>
            <w:szCs w:val="16"/>
          </w:rPr>
          <w:fldChar w:fldCharType="end"/>
        </w:r>
      </w:p>
      <w:p w:rsidR="002B19DF" w:rsidRPr="008E4B90" w:rsidRDefault="00F34289" w:rsidP="00CB6220">
        <w:pPr>
          <w:tabs>
            <w:tab w:val="center" w:pos="4677"/>
            <w:tab w:val="right" w:pos="9355"/>
          </w:tabs>
          <w:spacing w:after="0" w:line="240" w:lineRule="auto"/>
          <w:ind w:left="5103"/>
          <w:jc w:val="both"/>
          <w:rPr>
            <w:sz w:val="20"/>
          </w:rPr>
        </w:pPr>
        <w:r w:rsidRPr="00290AFD">
          <w:rPr>
            <w:rFonts w:ascii="Times New Roman" w:hAnsi="Times New Roman" w:cs="Times New Roman"/>
            <w:sz w:val="18"/>
          </w:rPr>
          <w:t xml:space="preserve">Протокол № </w:t>
        </w:r>
        <w:r w:rsidR="00CB6220">
          <w:rPr>
            <w:rFonts w:ascii="Times New Roman" w:hAnsi="Times New Roman" w:cs="Times New Roman"/>
            <w:sz w:val="18"/>
          </w:rPr>
          <w:t xml:space="preserve">1 заседания Комиссии по закупке </w:t>
        </w:r>
        <w:r w:rsidR="00621274" w:rsidRPr="00290AFD">
          <w:rPr>
            <w:rFonts w:ascii="Times New Roman" w:hAnsi="Times New Roman" w:cs="Times New Roman"/>
            <w:sz w:val="18"/>
          </w:rPr>
          <w:t xml:space="preserve">на право заключения договора </w:t>
        </w:r>
        <w:r w:rsidR="00AE3754" w:rsidRPr="00AE3754">
          <w:rPr>
            <w:rFonts w:ascii="Times New Roman" w:hAnsi="Times New Roman" w:cs="Times New Roman"/>
            <w:sz w:val="18"/>
          </w:rPr>
          <w:t xml:space="preserve">на выполнение проектных работ по техническому перевооружению </w:t>
        </w:r>
        <w:proofErr w:type="gramStart"/>
        <w:r w:rsidR="00AE3754" w:rsidRPr="00AE3754">
          <w:rPr>
            <w:rFonts w:ascii="Times New Roman" w:hAnsi="Times New Roman" w:cs="Times New Roman"/>
            <w:sz w:val="18"/>
          </w:rPr>
          <w:t>котельной</w:t>
        </w:r>
        <w:proofErr w:type="gramEnd"/>
        <w:r w:rsidR="00AE3754" w:rsidRPr="00AE3754">
          <w:rPr>
            <w:rFonts w:ascii="Times New Roman" w:hAnsi="Times New Roman" w:cs="Times New Roman"/>
            <w:sz w:val="18"/>
          </w:rPr>
          <w:t xml:space="preserve"> ЗАТО г. </w:t>
        </w:r>
        <w:proofErr w:type="spellStart"/>
        <w:r w:rsidR="00AE3754" w:rsidRPr="00AE3754">
          <w:rPr>
            <w:rFonts w:ascii="Times New Roman" w:hAnsi="Times New Roman" w:cs="Times New Roman"/>
            <w:sz w:val="18"/>
          </w:rPr>
          <w:t>Заозёрск</w:t>
        </w:r>
        <w:proofErr w:type="spellEnd"/>
        <w:r w:rsidR="00AE3754">
          <w:rPr>
            <w:rFonts w:ascii="Times New Roman" w:hAnsi="Times New Roman" w:cs="Times New Roman"/>
            <w:sz w:val="18"/>
          </w:rPr>
          <w:t xml:space="preserve"> </w:t>
        </w:r>
        <w:r w:rsidR="003F218B" w:rsidRPr="00290AFD">
          <w:rPr>
            <w:rFonts w:ascii="Times New Roman" w:hAnsi="Times New Roman" w:cs="Times New Roman"/>
            <w:sz w:val="18"/>
          </w:rPr>
          <w:t xml:space="preserve">от </w:t>
        </w:r>
        <w:r w:rsidR="00CF2A4F">
          <w:rPr>
            <w:rFonts w:ascii="Times New Roman" w:hAnsi="Times New Roman" w:cs="Times New Roman"/>
            <w:sz w:val="18"/>
          </w:rPr>
          <w:t>1</w:t>
        </w:r>
        <w:r w:rsidR="00AE3754">
          <w:rPr>
            <w:rFonts w:ascii="Times New Roman" w:hAnsi="Times New Roman" w:cs="Times New Roman"/>
            <w:sz w:val="18"/>
          </w:rPr>
          <w:t>8</w:t>
        </w:r>
        <w:r w:rsidR="00362D25">
          <w:rPr>
            <w:rFonts w:ascii="Times New Roman" w:hAnsi="Times New Roman" w:cs="Times New Roman"/>
            <w:sz w:val="18"/>
          </w:rPr>
          <w:t>.</w:t>
        </w:r>
        <w:r w:rsidR="00CB6220">
          <w:rPr>
            <w:rFonts w:ascii="Times New Roman" w:hAnsi="Times New Roman" w:cs="Times New Roman"/>
            <w:sz w:val="18"/>
          </w:rPr>
          <w:t>0</w:t>
        </w:r>
        <w:r w:rsidR="009E41B0">
          <w:rPr>
            <w:rFonts w:ascii="Times New Roman" w:hAnsi="Times New Roman" w:cs="Times New Roman"/>
            <w:sz w:val="18"/>
          </w:rPr>
          <w:t>5</w:t>
        </w:r>
        <w:r w:rsidR="00063225" w:rsidRPr="00290AFD">
          <w:rPr>
            <w:rFonts w:ascii="Times New Roman" w:hAnsi="Times New Roman" w:cs="Times New Roman"/>
            <w:sz w:val="18"/>
          </w:rPr>
          <w:t>.202</w:t>
        </w:r>
        <w:r w:rsidR="00CB6220">
          <w:rPr>
            <w:rFonts w:ascii="Times New Roman" w:hAnsi="Times New Roman" w:cs="Times New Roman"/>
            <w:sz w:val="18"/>
          </w:rPr>
          <w:t>1</w:t>
        </w:r>
      </w:p>
      <w:p w:rsidR="00EC537E" w:rsidRPr="00C45A27" w:rsidRDefault="009777CE" w:rsidP="00526357">
        <w:pPr>
          <w:pStyle w:val="af5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8"/>
    <w:multiLevelType w:val="multilevel"/>
    <w:tmpl w:val="EA8454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C"/>
    <w:multiLevelType w:val="multilevel"/>
    <w:tmpl w:val="0000000C"/>
    <w:name w:val="WW8Num16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3" w15:restartNumberingAfterBreak="0">
    <w:nsid w:val="00000018"/>
    <w:multiLevelType w:val="multilevel"/>
    <w:tmpl w:val="8F0AEBC6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4" w15:restartNumberingAfterBreak="0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5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00000027"/>
    <w:multiLevelType w:val="multilevel"/>
    <w:tmpl w:val="00000027"/>
    <w:name w:val="WW8Num52"/>
    <w:lvl w:ilvl="0">
      <w:start w:val="1"/>
      <w:numFmt w:val="bullet"/>
      <w:pStyle w:val="3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B7072AC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945D6"/>
    <w:multiLevelType w:val="multilevel"/>
    <w:tmpl w:val="E8C2DBB2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9" w15:restartNumberingAfterBreak="0">
    <w:nsid w:val="12172EC3"/>
    <w:multiLevelType w:val="multilevel"/>
    <w:tmpl w:val="732CFDD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92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0" w15:restartNumberingAfterBreak="0">
    <w:nsid w:val="1C4E0CA9"/>
    <w:multiLevelType w:val="multilevel"/>
    <w:tmpl w:val="C34E0D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 w15:restartNumberingAfterBreak="0">
    <w:nsid w:val="22D62F0F"/>
    <w:multiLevelType w:val="multilevel"/>
    <w:tmpl w:val="301C2F9E"/>
    <w:lvl w:ilvl="0">
      <w:start w:val="6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12" w15:restartNumberingAfterBreak="0">
    <w:nsid w:val="24EE0440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D35B57"/>
    <w:multiLevelType w:val="hybridMultilevel"/>
    <w:tmpl w:val="4D7638A6"/>
    <w:lvl w:ilvl="0" w:tplc="CAA267EC">
      <w:start w:val="4"/>
      <w:numFmt w:val="decimal"/>
      <w:lvlText w:val="%1."/>
      <w:lvlJc w:val="left"/>
      <w:pPr>
        <w:ind w:left="928" w:hanging="360"/>
      </w:pPr>
      <w:rPr>
        <w:b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2D393D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15" w15:restartNumberingAfterBreak="0">
    <w:nsid w:val="2D567BC1"/>
    <w:multiLevelType w:val="multilevel"/>
    <w:tmpl w:val="D722C02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FD074E6"/>
    <w:multiLevelType w:val="multilevel"/>
    <w:tmpl w:val="E65628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7" w15:restartNumberingAfterBreak="0">
    <w:nsid w:val="31D21415"/>
    <w:multiLevelType w:val="multilevel"/>
    <w:tmpl w:val="51D0F1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8" w15:restartNumberingAfterBreak="0">
    <w:nsid w:val="34BD7F91"/>
    <w:multiLevelType w:val="multilevel"/>
    <w:tmpl w:val="7F72B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9" w15:restartNumberingAfterBreak="0">
    <w:nsid w:val="3D837E5B"/>
    <w:multiLevelType w:val="multilevel"/>
    <w:tmpl w:val="7528FBD0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b/>
      </w:rPr>
    </w:lvl>
    <w:lvl w:ilvl="1">
      <w:start w:val="3"/>
      <w:numFmt w:val="decimal"/>
      <w:lvlText w:val="%1.%2."/>
      <w:lvlJc w:val="left"/>
      <w:pPr>
        <w:ind w:left="106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eastAsia="Calibri"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eastAsia="Calibri"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eastAsia="Calibri"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eastAsia="Calibri"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eastAsia="Calibri"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eastAsia="Calibri"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eastAsia="Calibri" w:hint="default"/>
        <w:b/>
      </w:rPr>
    </w:lvl>
  </w:abstractNum>
  <w:abstractNum w:abstractNumId="20" w15:restartNumberingAfterBreak="0">
    <w:nsid w:val="3E503E1A"/>
    <w:multiLevelType w:val="multilevel"/>
    <w:tmpl w:val="78ACFF3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1" w15:restartNumberingAfterBreak="0">
    <w:nsid w:val="434B5C48"/>
    <w:multiLevelType w:val="multilevel"/>
    <w:tmpl w:val="2556AF36"/>
    <w:lvl w:ilvl="0">
      <w:start w:val="7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2" w15:restartNumberingAfterBreak="0">
    <w:nsid w:val="4CCA2078"/>
    <w:multiLevelType w:val="multilevel"/>
    <w:tmpl w:val="A5EE0D8C"/>
    <w:lvl w:ilvl="0">
      <w:start w:val="6"/>
      <w:numFmt w:val="decimal"/>
      <w:lvlText w:val="%1."/>
      <w:lvlJc w:val="left"/>
      <w:pPr>
        <w:ind w:left="360" w:hanging="360"/>
      </w:pPr>
      <w:rPr>
        <w:rFonts w:eastAsia="Times New Roman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Times New Roman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cstheme="minorBidi" w:hint="default"/>
        <w:b/>
      </w:rPr>
    </w:lvl>
  </w:abstractNum>
  <w:abstractNum w:abstractNumId="23" w15:restartNumberingAfterBreak="0">
    <w:nsid w:val="51EB59E4"/>
    <w:multiLevelType w:val="multilevel"/>
    <w:tmpl w:val="833889BE"/>
    <w:lvl w:ilvl="0">
      <w:start w:val="1"/>
      <w:numFmt w:val="decimal"/>
      <w:lvlText w:val="%1."/>
      <w:lvlJc w:val="left"/>
      <w:pPr>
        <w:ind w:left="360" w:hanging="360"/>
      </w:pPr>
      <w:rPr>
        <w:rFonts w:eastAsia="Calibri" w:hint="default"/>
        <w:b/>
        <w:sz w:val="23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hint="default"/>
        <w:b/>
        <w:sz w:val="23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b/>
        <w:sz w:val="23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b/>
        <w:sz w:val="23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b/>
        <w:sz w:val="23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b/>
        <w:sz w:val="23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b/>
        <w:sz w:val="23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b/>
        <w:sz w:val="23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hint="default"/>
        <w:b/>
        <w:sz w:val="23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65D14F68"/>
    <w:multiLevelType w:val="multilevel"/>
    <w:tmpl w:val="3492419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/>
        <w:b/>
      </w:rPr>
    </w:lvl>
  </w:abstractNum>
  <w:abstractNum w:abstractNumId="26" w15:restartNumberingAfterBreak="0">
    <w:nsid w:val="67271FD3"/>
    <w:multiLevelType w:val="multilevel"/>
    <w:tmpl w:val="588C62FA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/>
      </w:rPr>
    </w:lvl>
    <w:lvl w:ilvl="1">
      <w:start w:val="9"/>
      <w:numFmt w:val="decimal"/>
      <w:lvlText w:val="%1.%2.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eastAsia="Times New Roman"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eastAsia="Times New Roman"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eastAsia="Times New Roman"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eastAsia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eastAsia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eastAsia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eastAsia="Times New Roman" w:hint="default"/>
        <w:b/>
      </w:rPr>
    </w:lvl>
  </w:abstractNum>
  <w:abstractNum w:abstractNumId="27" w15:restartNumberingAfterBreak="0">
    <w:nsid w:val="680560A9"/>
    <w:multiLevelType w:val="multilevel"/>
    <w:tmpl w:val="F2E859FA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8" w15:restartNumberingAfterBreak="0">
    <w:nsid w:val="69302C11"/>
    <w:multiLevelType w:val="multilevel"/>
    <w:tmpl w:val="A6AC87C4"/>
    <w:lvl w:ilvl="0">
      <w:start w:val="6"/>
      <w:numFmt w:val="decimal"/>
      <w:lvlText w:val="%1."/>
      <w:lvlJc w:val="left"/>
      <w:pPr>
        <w:ind w:left="360" w:hanging="360"/>
      </w:pPr>
      <w:rPr>
        <w:rFonts w:eastAsia="Calibri" w:cs="Times New Roman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cs="Times New Roman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Calibri" w:cs="Times New Roman" w:hint="default"/>
        <w:b/>
      </w:rPr>
    </w:lvl>
  </w:abstractNum>
  <w:abstractNum w:abstractNumId="29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="Calibri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Calibri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="Calibri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="Calibri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="Calibri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="Calibri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="Calibri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="Calibri"/>
        <w:b/>
      </w:rPr>
    </w:lvl>
  </w:abstractNum>
  <w:abstractNum w:abstractNumId="30" w15:restartNumberingAfterBreak="0">
    <w:nsid w:val="735E2C69"/>
    <w:multiLevelType w:val="multilevel"/>
    <w:tmpl w:val="0838A9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16"/>
  </w:num>
  <w:num w:numId="5">
    <w:abstractNumId w:val="0"/>
  </w:num>
  <w:num w:numId="6">
    <w:abstractNumId w:val="17"/>
  </w:num>
  <w:num w:numId="7">
    <w:abstractNumId w:val="22"/>
  </w:num>
  <w:num w:numId="8">
    <w:abstractNumId w:val="29"/>
    <w:lvlOverride w:ilvl="0">
      <w:startOverride w:val="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4"/>
  </w:num>
  <w:num w:numId="11">
    <w:abstractNumId w:val="19"/>
  </w:num>
  <w:num w:numId="12">
    <w:abstractNumId w:val="9"/>
  </w:num>
  <w:num w:numId="13">
    <w:abstractNumId w:val="2"/>
  </w:num>
  <w:num w:numId="14">
    <w:abstractNumId w:val="7"/>
  </w:num>
  <w:num w:numId="15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25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0"/>
  </w:num>
  <w:num w:numId="20">
    <w:abstractNumId w:val="3"/>
  </w:num>
  <w:num w:numId="21">
    <w:abstractNumId w:val="25"/>
  </w:num>
  <w:num w:numId="22">
    <w:abstractNumId w:val="27"/>
  </w:num>
  <w:num w:numId="23">
    <w:abstractNumId w:val="28"/>
  </w:num>
  <w:num w:numId="24">
    <w:abstractNumId w:val="20"/>
  </w:num>
  <w:num w:numId="25">
    <w:abstractNumId w:val="21"/>
  </w:num>
  <w:num w:numId="26">
    <w:abstractNumId w:val="8"/>
  </w:num>
  <w:num w:numId="27">
    <w:abstractNumId w:val="24"/>
  </w:num>
  <w:num w:numId="28">
    <w:abstractNumId w:val="4"/>
  </w:num>
  <w:num w:numId="29">
    <w:abstractNumId w:val="18"/>
  </w:num>
  <w:num w:numId="30">
    <w:abstractNumId w:val="26"/>
  </w:num>
  <w:num w:numId="31">
    <w:abstractNumId w:val="12"/>
  </w:num>
  <w:num w:numId="32">
    <w:abstractNumId w:val="6"/>
  </w:num>
  <w:num w:numId="33">
    <w:abstractNumId w:val="15"/>
  </w:num>
  <w:num w:numId="34">
    <w:abstractNumId w:val="2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Наталья А. Маляренко">
    <w15:presenceInfo w15:providerId="AD" w15:userId="S-1-5-21-3046700188-4275274955-497400170-71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activeWritingStyle w:appName="MSWord" w:lang="ru-RU" w:vendorID="64" w:dllVersion="131078" w:nlCheck="1" w:checkStyle="0"/>
  <w:proofState w:spelling="clean" w:grammar="clean"/>
  <w:revisionView w:markup="0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1B91"/>
    <w:rsid w:val="00002639"/>
    <w:rsid w:val="00002949"/>
    <w:rsid w:val="00002B01"/>
    <w:rsid w:val="000041F8"/>
    <w:rsid w:val="000048F3"/>
    <w:rsid w:val="000050D4"/>
    <w:rsid w:val="000054DD"/>
    <w:rsid w:val="000057EC"/>
    <w:rsid w:val="000063FC"/>
    <w:rsid w:val="00006602"/>
    <w:rsid w:val="00006E6C"/>
    <w:rsid w:val="0000784B"/>
    <w:rsid w:val="00007BB6"/>
    <w:rsid w:val="00010BAF"/>
    <w:rsid w:val="00010BEE"/>
    <w:rsid w:val="000114AD"/>
    <w:rsid w:val="00011590"/>
    <w:rsid w:val="00012FDA"/>
    <w:rsid w:val="0001361F"/>
    <w:rsid w:val="000150E4"/>
    <w:rsid w:val="00015383"/>
    <w:rsid w:val="000158CA"/>
    <w:rsid w:val="00017EF1"/>
    <w:rsid w:val="00020B1B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2619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728"/>
    <w:rsid w:val="00045B73"/>
    <w:rsid w:val="0004628E"/>
    <w:rsid w:val="000463C3"/>
    <w:rsid w:val="00046DE5"/>
    <w:rsid w:val="000500B5"/>
    <w:rsid w:val="0005029F"/>
    <w:rsid w:val="00050DA9"/>
    <w:rsid w:val="0005164C"/>
    <w:rsid w:val="000519E4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A6B"/>
    <w:rsid w:val="00057F65"/>
    <w:rsid w:val="0006044A"/>
    <w:rsid w:val="00060DF8"/>
    <w:rsid w:val="00060F49"/>
    <w:rsid w:val="000610CB"/>
    <w:rsid w:val="0006159C"/>
    <w:rsid w:val="00061AA6"/>
    <w:rsid w:val="00061D44"/>
    <w:rsid w:val="0006253A"/>
    <w:rsid w:val="00062867"/>
    <w:rsid w:val="000628DE"/>
    <w:rsid w:val="00062925"/>
    <w:rsid w:val="00063225"/>
    <w:rsid w:val="000639B4"/>
    <w:rsid w:val="00064E43"/>
    <w:rsid w:val="000651E7"/>
    <w:rsid w:val="00065664"/>
    <w:rsid w:val="000656F6"/>
    <w:rsid w:val="00065B24"/>
    <w:rsid w:val="00065F5B"/>
    <w:rsid w:val="000668B4"/>
    <w:rsid w:val="00067362"/>
    <w:rsid w:val="00067F27"/>
    <w:rsid w:val="00070184"/>
    <w:rsid w:val="000705A8"/>
    <w:rsid w:val="000713DF"/>
    <w:rsid w:val="0007158F"/>
    <w:rsid w:val="00072E20"/>
    <w:rsid w:val="000735A9"/>
    <w:rsid w:val="000746E3"/>
    <w:rsid w:val="0007498D"/>
    <w:rsid w:val="00074E87"/>
    <w:rsid w:val="000755D1"/>
    <w:rsid w:val="00075677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EB1"/>
    <w:rsid w:val="00084F41"/>
    <w:rsid w:val="00085402"/>
    <w:rsid w:val="000874BF"/>
    <w:rsid w:val="00087DDC"/>
    <w:rsid w:val="0009000E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97DFA"/>
    <w:rsid w:val="000A0364"/>
    <w:rsid w:val="000A101B"/>
    <w:rsid w:val="000A118C"/>
    <w:rsid w:val="000A378D"/>
    <w:rsid w:val="000A4B1A"/>
    <w:rsid w:val="000A4D91"/>
    <w:rsid w:val="000A53D4"/>
    <w:rsid w:val="000A59DC"/>
    <w:rsid w:val="000A5B8D"/>
    <w:rsid w:val="000A60F7"/>
    <w:rsid w:val="000A6DC5"/>
    <w:rsid w:val="000A7A0C"/>
    <w:rsid w:val="000B02DD"/>
    <w:rsid w:val="000B070D"/>
    <w:rsid w:val="000B0874"/>
    <w:rsid w:val="000B1143"/>
    <w:rsid w:val="000B142F"/>
    <w:rsid w:val="000B19BB"/>
    <w:rsid w:val="000B1D4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3148"/>
    <w:rsid w:val="000C4C41"/>
    <w:rsid w:val="000C52BC"/>
    <w:rsid w:val="000C5F8E"/>
    <w:rsid w:val="000C68C7"/>
    <w:rsid w:val="000C6BD2"/>
    <w:rsid w:val="000C748F"/>
    <w:rsid w:val="000D0A1B"/>
    <w:rsid w:val="000D1179"/>
    <w:rsid w:val="000D2F8D"/>
    <w:rsid w:val="000D37B0"/>
    <w:rsid w:val="000D46D7"/>
    <w:rsid w:val="000D553C"/>
    <w:rsid w:val="000D56A1"/>
    <w:rsid w:val="000D6026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CF8"/>
    <w:rsid w:val="000F2F84"/>
    <w:rsid w:val="000F35CC"/>
    <w:rsid w:val="000F3C8A"/>
    <w:rsid w:val="000F52EA"/>
    <w:rsid w:val="000F689D"/>
    <w:rsid w:val="000F72C3"/>
    <w:rsid w:val="001008F6"/>
    <w:rsid w:val="0010123E"/>
    <w:rsid w:val="00101E95"/>
    <w:rsid w:val="0010222A"/>
    <w:rsid w:val="00102FEA"/>
    <w:rsid w:val="001038C9"/>
    <w:rsid w:val="001054DE"/>
    <w:rsid w:val="0010584C"/>
    <w:rsid w:val="00105990"/>
    <w:rsid w:val="00106A29"/>
    <w:rsid w:val="00106C97"/>
    <w:rsid w:val="00107D9A"/>
    <w:rsid w:val="00110885"/>
    <w:rsid w:val="00110E98"/>
    <w:rsid w:val="001119D6"/>
    <w:rsid w:val="00111F16"/>
    <w:rsid w:val="00112842"/>
    <w:rsid w:val="0011312A"/>
    <w:rsid w:val="0011409C"/>
    <w:rsid w:val="001146EB"/>
    <w:rsid w:val="001154A5"/>
    <w:rsid w:val="00116F7E"/>
    <w:rsid w:val="0012120E"/>
    <w:rsid w:val="0012130D"/>
    <w:rsid w:val="00121B3A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BFD"/>
    <w:rsid w:val="00127D99"/>
    <w:rsid w:val="00127EEE"/>
    <w:rsid w:val="00130231"/>
    <w:rsid w:val="00131B58"/>
    <w:rsid w:val="00131D4C"/>
    <w:rsid w:val="00132650"/>
    <w:rsid w:val="00132ACC"/>
    <w:rsid w:val="00133EE0"/>
    <w:rsid w:val="001350BF"/>
    <w:rsid w:val="001363A0"/>
    <w:rsid w:val="00136C35"/>
    <w:rsid w:val="0013795D"/>
    <w:rsid w:val="00137C13"/>
    <w:rsid w:val="00140582"/>
    <w:rsid w:val="001424C7"/>
    <w:rsid w:val="001433F6"/>
    <w:rsid w:val="00143AEA"/>
    <w:rsid w:val="00143B09"/>
    <w:rsid w:val="00143D13"/>
    <w:rsid w:val="00145211"/>
    <w:rsid w:val="00146602"/>
    <w:rsid w:val="001504E0"/>
    <w:rsid w:val="00150564"/>
    <w:rsid w:val="001506FA"/>
    <w:rsid w:val="00150DC9"/>
    <w:rsid w:val="00151855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03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825"/>
    <w:rsid w:val="00165CC7"/>
    <w:rsid w:val="00165FB5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30D"/>
    <w:rsid w:val="00173F53"/>
    <w:rsid w:val="001756A5"/>
    <w:rsid w:val="00175CE1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9C8"/>
    <w:rsid w:val="00185D25"/>
    <w:rsid w:val="00186607"/>
    <w:rsid w:val="00187378"/>
    <w:rsid w:val="00187495"/>
    <w:rsid w:val="00191062"/>
    <w:rsid w:val="00191980"/>
    <w:rsid w:val="00191DD7"/>
    <w:rsid w:val="00192B5B"/>
    <w:rsid w:val="001940EE"/>
    <w:rsid w:val="00194951"/>
    <w:rsid w:val="00195014"/>
    <w:rsid w:val="00195762"/>
    <w:rsid w:val="001963CF"/>
    <w:rsid w:val="00196542"/>
    <w:rsid w:val="00197099"/>
    <w:rsid w:val="001A0004"/>
    <w:rsid w:val="001A0149"/>
    <w:rsid w:val="001A0A32"/>
    <w:rsid w:val="001A0AEE"/>
    <w:rsid w:val="001A0E00"/>
    <w:rsid w:val="001A1279"/>
    <w:rsid w:val="001A1347"/>
    <w:rsid w:val="001A17D3"/>
    <w:rsid w:val="001A2A76"/>
    <w:rsid w:val="001A2EBF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0A1F"/>
    <w:rsid w:val="001B1B73"/>
    <w:rsid w:val="001B2113"/>
    <w:rsid w:val="001B2458"/>
    <w:rsid w:val="001B2744"/>
    <w:rsid w:val="001B28EC"/>
    <w:rsid w:val="001B2E2F"/>
    <w:rsid w:val="001B2FF7"/>
    <w:rsid w:val="001B30A6"/>
    <w:rsid w:val="001B3743"/>
    <w:rsid w:val="001B3CBF"/>
    <w:rsid w:val="001B4302"/>
    <w:rsid w:val="001B5300"/>
    <w:rsid w:val="001B556C"/>
    <w:rsid w:val="001B7EC2"/>
    <w:rsid w:val="001C058C"/>
    <w:rsid w:val="001C1D8F"/>
    <w:rsid w:val="001C4F63"/>
    <w:rsid w:val="001C53BA"/>
    <w:rsid w:val="001C5DDA"/>
    <w:rsid w:val="001C603B"/>
    <w:rsid w:val="001C6250"/>
    <w:rsid w:val="001C7087"/>
    <w:rsid w:val="001C7860"/>
    <w:rsid w:val="001D1073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181"/>
    <w:rsid w:val="001E3E37"/>
    <w:rsid w:val="001E4630"/>
    <w:rsid w:val="001E771E"/>
    <w:rsid w:val="001F083B"/>
    <w:rsid w:val="001F1BF5"/>
    <w:rsid w:val="001F24F8"/>
    <w:rsid w:val="001F25BC"/>
    <w:rsid w:val="001F284B"/>
    <w:rsid w:val="001F32A6"/>
    <w:rsid w:val="001F334C"/>
    <w:rsid w:val="001F3352"/>
    <w:rsid w:val="001F6005"/>
    <w:rsid w:val="001F69AE"/>
    <w:rsid w:val="001F6C22"/>
    <w:rsid w:val="002006E7"/>
    <w:rsid w:val="00200AB4"/>
    <w:rsid w:val="0020112A"/>
    <w:rsid w:val="00202D54"/>
    <w:rsid w:val="00202F47"/>
    <w:rsid w:val="0020349A"/>
    <w:rsid w:val="002057A7"/>
    <w:rsid w:val="00205D7E"/>
    <w:rsid w:val="0020768B"/>
    <w:rsid w:val="002103A4"/>
    <w:rsid w:val="00210CD3"/>
    <w:rsid w:val="00211394"/>
    <w:rsid w:val="0021173F"/>
    <w:rsid w:val="00211970"/>
    <w:rsid w:val="0021322C"/>
    <w:rsid w:val="002142C4"/>
    <w:rsid w:val="002144EC"/>
    <w:rsid w:val="0021464E"/>
    <w:rsid w:val="00214DBD"/>
    <w:rsid w:val="002207AE"/>
    <w:rsid w:val="00220CFA"/>
    <w:rsid w:val="00221ACD"/>
    <w:rsid w:val="00221C1E"/>
    <w:rsid w:val="00222139"/>
    <w:rsid w:val="0022265D"/>
    <w:rsid w:val="00222A0F"/>
    <w:rsid w:val="002237EC"/>
    <w:rsid w:val="00223913"/>
    <w:rsid w:val="0022488C"/>
    <w:rsid w:val="002249F7"/>
    <w:rsid w:val="00224A75"/>
    <w:rsid w:val="00224FE7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28E"/>
    <w:rsid w:val="0023178C"/>
    <w:rsid w:val="00232C5C"/>
    <w:rsid w:val="002331EE"/>
    <w:rsid w:val="00234BB2"/>
    <w:rsid w:val="00235155"/>
    <w:rsid w:val="002363A6"/>
    <w:rsid w:val="00236E8B"/>
    <w:rsid w:val="002372D5"/>
    <w:rsid w:val="00240ABB"/>
    <w:rsid w:val="00241986"/>
    <w:rsid w:val="0024230D"/>
    <w:rsid w:val="00243CEE"/>
    <w:rsid w:val="00246951"/>
    <w:rsid w:val="00246EBF"/>
    <w:rsid w:val="00246FB4"/>
    <w:rsid w:val="002479F7"/>
    <w:rsid w:val="0025084E"/>
    <w:rsid w:val="00251F12"/>
    <w:rsid w:val="00251F38"/>
    <w:rsid w:val="00252347"/>
    <w:rsid w:val="0025330F"/>
    <w:rsid w:val="00253CC0"/>
    <w:rsid w:val="00254A74"/>
    <w:rsid w:val="00254DB0"/>
    <w:rsid w:val="00254E32"/>
    <w:rsid w:val="00255270"/>
    <w:rsid w:val="00256736"/>
    <w:rsid w:val="002569B9"/>
    <w:rsid w:val="00257E5A"/>
    <w:rsid w:val="00260167"/>
    <w:rsid w:val="00260AC5"/>
    <w:rsid w:val="00261031"/>
    <w:rsid w:val="00261844"/>
    <w:rsid w:val="0026243A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2301"/>
    <w:rsid w:val="00282A05"/>
    <w:rsid w:val="00282B45"/>
    <w:rsid w:val="00282FC7"/>
    <w:rsid w:val="00284836"/>
    <w:rsid w:val="00284CA1"/>
    <w:rsid w:val="00285D4C"/>
    <w:rsid w:val="002864F8"/>
    <w:rsid w:val="00287829"/>
    <w:rsid w:val="00290AFD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116"/>
    <w:rsid w:val="002A06B6"/>
    <w:rsid w:val="002A12D9"/>
    <w:rsid w:val="002A16EF"/>
    <w:rsid w:val="002A325D"/>
    <w:rsid w:val="002A332A"/>
    <w:rsid w:val="002A37D8"/>
    <w:rsid w:val="002A39C0"/>
    <w:rsid w:val="002A3FC1"/>
    <w:rsid w:val="002A4124"/>
    <w:rsid w:val="002A4DE3"/>
    <w:rsid w:val="002A513C"/>
    <w:rsid w:val="002A7212"/>
    <w:rsid w:val="002B0136"/>
    <w:rsid w:val="002B1137"/>
    <w:rsid w:val="002B19DF"/>
    <w:rsid w:val="002B237F"/>
    <w:rsid w:val="002B2D38"/>
    <w:rsid w:val="002B49AC"/>
    <w:rsid w:val="002B4A6F"/>
    <w:rsid w:val="002B6231"/>
    <w:rsid w:val="002B71A9"/>
    <w:rsid w:val="002C036F"/>
    <w:rsid w:val="002C0760"/>
    <w:rsid w:val="002C0B16"/>
    <w:rsid w:val="002C0F35"/>
    <w:rsid w:val="002C1F3A"/>
    <w:rsid w:val="002C2B65"/>
    <w:rsid w:val="002C3649"/>
    <w:rsid w:val="002C378C"/>
    <w:rsid w:val="002C4616"/>
    <w:rsid w:val="002C4BC1"/>
    <w:rsid w:val="002C4C2D"/>
    <w:rsid w:val="002C5E57"/>
    <w:rsid w:val="002C6850"/>
    <w:rsid w:val="002C6D23"/>
    <w:rsid w:val="002C74D9"/>
    <w:rsid w:val="002C755C"/>
    <w:rsid w:val="002C7F5D"/>
    <w:rsid w:val="002D1228"/>
    <w:rsid w:val="002D15E3"/>
    <w:rsid w:val="002D1DD4"/>
    <w:rsid w:val="002D22EE"/>
    <w:rsid w:val="002D2322"/>
    <w:rsid w:val="002D29E4"/>
    <w:rsid w:val="002D2B60"/>
    <w:rsid w:val="002D3582"/>
    <w:rsid w:val="002D3FC1"/>
    <w:rsid w:val="002D4C6B"/>
    <w:rsid w:val="002D55D3"/>
    <w:rsid w:val="002D55F2"/>
    <w:rsid w:val="002D6F46"/>
    <w:rsid w:val="002D7A20"/>
    <w:rsid w:val="002E1A5C"/>
    <w:rsid w:val="002E2367"/>
    <w:rsid w:val="002E2BC1"/>
    <w:rsid w:val="002E37C1"/>
    <w:rsid w:val="002E3EF1"/>
    <w:rsid w:val="002E4340"/>
    <w:rsid w:val="002E4AE4"/>
    <w:rsid w:val="002E545A"/>
    <w:rsid w:val="002E56AA"/>
    <w:rsid w:val="002E5954"/>
    <w:rsid w:val="002E5CEA"/>
    <w:rsid w:val="002E5F2B"/>
    <w:rsid w:val="002E63BE"/>
    <w:rsid w:val="002E6F82"/>
    <w:rsid w:val="002E7882"/>
    <w:rsid w:val="002F0DBE"/>
    <w:rsid w:val="002F1871"/>
    <w:rsid w:val="002F1C71"/>
    <w:rsid w:val="002F22D3"/>
    <w:rsid w:val="002F2D7B"/>
    <w:rsid w:val="002F36D1"/>
    <w:rsid w:val="002F3E95"/>
    <w:rsid w:val="002F46BA"/>
    <w:rsid w:val="002F5350"/>
    <w:rsid w:val="002F560B"/>
    <w:rsid w:val="002F640D"/>
    <w:rsid w:val="002F6CDC"/>
    <w:rsid w:val="002F6D28"/>
    <w:rsid w:val="002F74B8"/>
    <w:rsid w:val="00300005"/>
    <w:rsid w:val="00302772"/>
    <w:rsid w:val="00305153"/>
    <w:rsid w:val="00305559"/>
    <w:rsid w:val="003057F7"/>
    <w:rsid w:val="00305ADB"/>
    <w:rsid w:val="0030671C"/>
    <w:rsid w:val="00306FBD"/>
    <w:rsid w:val="0031000A"/>
    <w:rsid w:val="00310BE7"/>
    <w:rsid w:val="00310C44"/>
    <w:rsid w:val="00311919"/>
    <w:rsid w:val="00311E4A"/>
    <w:rsid w:val="0031229E"/>
    <w:rsid w:val="00313490"/>
    <w:rsid w:val="00313EAC"/>
    <w:rsid w:val="00315CC0"/>
    <w:rsid w:val="003175E6"/>
    <w:rsid w:val="003176CD"/>
    <w:rsid w:val="00320BF3"/>
    <w:rsid w:val="00320DA4"/>
    <w:rsid w:val="0032137F"/>
    <w:rsid w:val="003213CD"/>
    <w:rsid w:val="0032177E"/>
    <w:rsid w:val="003217D1"/>
    <w:rsid w:val="0032231E"/>
    <w:rsid w:val="00322350"/>
    <w:rsid w:val="0032316B"/>
    <w:rsid w:val="00323226"/>
    <w:rsid w:val="00323733"/>
    <w:rsid w:val="00324D73"/>
    <w:rsid w:val="003255D6"/>
    <w:rsid w:val="00325E2C"/>
    <w:rsid w:val="00326032"/>
    <w:rsid w:val="00326562"/>
    <w:rsid w:val="00326619"/>
    <w:rsid w:val="00326844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379D4"/>
    <w:rsid w:val="00340700"/>
    <w:rsid w:val="00340A2E"/>
    <w:rsid w:val="00340EB1"/>
    <w:rsid w:val="0034117E"/>
    <w:rsid w:val="00341520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5D19"/>
    <w:rsid w:val="0035613F"/>
    <w:rsid w:val="0035616B"/>
    <w:rsid w:val="00356A91"/>
    <w:rsid w:val="003571DB"/>
    <w:rsid w:val="0035782F"/>
    <w:rsid w:val="003579C6"/>
    <w:rsid w:val="00357D12"/>
    <w:rsid w:val="00360060"/>
    <w:rsid w:val="00360215"/>
    <w:rsid w:val="003605B2"/>
    <w:rsid w:val="00360A24"/>
    <w:rsid w:val="00361E83"/>
    <w:rsid w:val="0036280A"/>
    <w:rsid w:val="003629E2"/>
    <w:rsid w:val="00362D25"/>
    <w:rsid w:val="00363996"/>
    <w:rsid w:val="00364E97"/>
    <w:rsid w:val="0036528C"/>
    <w:rsid w:val="0036651D"/>
    <w:rsid w:val="0036670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B88"/>
    <w:rsid w:val="00382CDF"/>
    <w:rsid w:val="00383030"/>
    <w:rsid w:val="00383B4F"/>
    <w:rsid w:val="00384FF0"/>
    <w:rsid w:val="00385459"/>
    <w:rsid w:val="00385656"/>
    <w:rsid w:val="00386711"/>
    <w:rsid w:val="00386ED8"/>
    <w:rsid w:val="00390BDB"/>
    <w:rsid w:val="00391CAF"/>
    <w:rsid w:val="00391EE9"/>
    <w:rsid w:val="00391F71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A81"/>
    <w:rsid w:val="003A0C31"/>
    <w:rsid w:val="003A1A4F"/>
    <w:rsid w:val="003A2041"/>
    <w:rsid w:val="003A250F"/>
    <w:rsid w:val="003A3611"/>
    <w:rsid w:val="003A44A1"/>
    <w:rsid w:val="003A47A0"/>
    <w:rsid w:val="003A4E48"/>
    <w:rsid w:val="003A5E2B"/>
    <w:rsid w:val="003A615E"/>
    <w:rsid w:val="003A6630"/>
    <w:rsid w:val="003A6FE6"/>
    <w:rsid w:val="003A7BF9"/>
    <w:rsid w:val="003B2269"/>
    <w:rsid w:val="003B2D3C"/>
    <w:rsid w:val="003B3702"/>
    <w:rsid w:val="003B3D57"/>
    <w:rsid w:val="003B5690"/>
    <w:rsid w:val="003B5CB4"/>
    <w:rsid w:val="003C0DA3"/>
    <w:rsid w:val="003C246A"/>
    <w:rsid w:val="003C267A"/>
    <w:rsid w:val="003C316F"/>
    <w:rsid w:val="003C32B5"/>
    <w:rsid w:val="003C3C96"/>
    <w:rsid w:val="003C3DAF"/>
    <w:rsid w:val="003C44E8"/>
    <w:rsid w:val="003C566E"/>
    <w:rsid w:val="003C669A"/>
    <w:rsid w:val="003C6D32"/>
    <w:rsid w:val="003C6DCB"/>
    <w:rsid w:val="003C7342"/>
    <w:rsid w:val="003C7448"/>
    <w:rsid w:val="003C7698"/>
    <w:rsid w:val="003D217B"/>
    <w:rsid w:val="003D2807"/>
    <w:rsid w:val="003D3EA5"/>
    <w:rsid w:val="003D57CA"/>
    <w:rsid w:val="003D6542"/>
    <w:rsid w:val="003D7909"/>
    <w:rsid w:val="003E1444"/>
    <w:rsid w:val="003E30C2"/>
    <w:rsid w:val="003E37D5"/>
    <w:rsid w:val="003E3D1A"/>
    <w:rsid w:val="003E3F7C"/>
    <w:rsid w:val="003E445A"/>
    <w:rsid w:val="003E4564"/>
    <w:rsid w:val="003E50AC"/>
    <w:rsid w:val="003E5381"/>
    <w:rsid w:val="003E5501"/>
    <w:rsid w:val="003E5647"/>
    <w:rsid w:val="003E5B40"/>
    <w:rsid w:val="003E5DC7"/>
    <w:rsid w:val="003F1162"/>
    <w:rsid w:val="003F2013"/>
    <w:rsid w:val="003F206D"/>
    <w:rsid w:val="003F218B"/>
    <w:rsid w:val="003F2915"/>
    <w:rsid w:val="003F36AA"/>
    <w:rsid w:val="003F3B72"/>
    <w:rsid w:val="003F3CC9"/>
    <w:rsid w:val="003F3E82"/>
    <w:rsid w:val="003F420E"/>
    <w:rsid w:val="003F4FA4"/>
    <w:rsid w:val="003F5204"/>
    <w:rsid w:val="003F6DA8"/>
    <w:rsid w:val="003F7049"/>
    <w:rsid w:val="003F734A"/>
    <w:rsid w:val="00400A63"/>
    <w:rsid w:val="00400DD5"/>
    <w:rsid w:val="0040125E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519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1E"/>
    <w:rsid w:val="00421297"/>
    <w:rsid w:val="004229F9"/>
    <w:rsid w:val="00422C5F"/>
    <w:rsid w:val="00423401"/>
    <w:rsid w:val="00424C6A"/>
    <w:rsid w:val="00425119"/>
    <w:rsid w:val="00425741"/>
    <w:rsid w:val="00425EBC"/>
    <w:rsid w:val="00425F7A"/>
    <w:rsid w:val="00426F08"/>
    <w:rsid w:val="004303F1"/>
    <w:rsid w:val="00431386"/>
    <w:rsid w:val="0043184D"/>
    <w:rsid w:val="00431FDF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3F64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02A2"/>
    <w:rsid w:val="004516A3"/>
    <w:rsid w:val="00451828"/>
    <w:rsid w:val="004523E3"/>
    <w:rsid w:val="004532C2"/>
    <w:rsid w:val="004537C4"/>
    <w:rsid w:val="00453C2A"/>
    <w:rsid w:val="00454196"/>
    <w:rsid w:val="00454215"/>
    <w:rsid w:val="00456A77"/>
    <w:rsid w:val="0046024C"/>
    <w:rsid w:val="00460498"/>
    <w:rsid w:val="0046170B"/>
    <w:rsid w:val="00462611"/>
    <w:rsid w:val="00463C77"/>
    <w:rsid w:val="00464975"/>
    <w:rsid w:val="00465078"/>
    <w:rsid w:val="004652AC"/>
    <w:rsid w:val="004669F2"/>
    <w:rsid w:val="00470E82"/>
    <w:rsid w:val="00471F97"/>
    <w:rsid w:val="004724BA"/>
    <w:rsid w:val="00473414"/>
    <w:rsid w:val="004735FA"/>
    <w:rsid w:val="00474AE8"/>
    <w:rsid w:val="00475216"/>
    <w:rsid w:val="00475907"/>
    <w:rsid w:val="00475A24"/>
    <w:rsid w:val="0047755D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50"/>
    <w:rsid w:val="0049346B"/>
    <w:rsid w:val="00493BD6"/>
    <w:rsid w:val="00493EF5"/>
    <w:rsid w:val="00495396"/>
    <w:rsid w:val="004959A9"/>
    <w:rsid w:val="0049645D"/>
    <w:rsid w:val="004A095E"/>
    <w:rsid w:val="004A181C"/>
    <w:rsid w:val="004A2C65"/>
    <w:rsid w:val="004A38AC"/>
    <w:rsid w:val="004A50CD"/>
    <w:rsid w:val="004A5871"/>
    <w:rsid w:val="004A610F"/>
    <w:rsid w:val="004A64B8"/>
    <w:rsid w:val="004A6A60"/>
    <w:rsid w:val="004A7B80"/>
    <w:rsid w:val="004B14AA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919"/>
    <w:rsid w:val="004C3D77"/>
    <w:rsid w:val="004C5706"/>
    <w:rsid w:val="004C662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4C38"/>
    <w:rsid w:val="004D6269"/>
    <w:rsid w:val="004D632A"/>
    <w:rsid w:val="004D67FD"/>
    <w:rsid w:val="004D68A2"/>
    <w:rsid w:val="004D7071"/>
    <w:rsid w:val="004D717F"/>
    <w:rsid w:val="004D740A"/>
    <w:rsid w:val="004E0BA1"/>
    <w:rsid w:val="004E1130"/>
    <w:rsid w:val="004E1A02"/>
    <w:rsid w:val="004E1C5C"/>
    <w:rsid w:val="004E1CBE"/>
    <w:rsid w:val="004E2979"/>
    <w:rsid w:val="004E5C56"/>
    <w:rsid w:val="004E61D6"/>
    <w:rsid w:val="004E66BA"/>
    <w:rsid w:val="004E69E4"/>
    <w:rsid w:val="004E7A16"/>
    <w:rsid w:val="004F0C47"/>
    <w:rsid w:val="004F13FC"/>
    <w:rsid w:val="004F258E"/>
    <w:rsid w:val="004F2ADF"/>
    <w:rsid w:val="004F30CF"/>
    <w:rsid w:val="004F350B"/>
    <w:rsid w:val="004F69F2"/>
    <w:rsid w:val="004F7D85"/>
    <w:rsid w:val="004F7DDD"/>
    <w:rsid w:val="00500282"/>
    <w:rsid w:val="0050067D"/>
    <w:rsid w:val="00500D06"/>
    <w:rsid w:val="00502751"/>
    <w:rsid w:val="00502AC9"/>
    <w:rsid w:val="00502DA3"/>
    <w:rsid w:val="00502F01"/>
    <w:rsid w:val="00503174"/>
    <w:rsid w:val="00503497"/>
    <w:rsid w:val="005034B1"/>
    <w:rsid w:val="00503DC3"/>
    <w:rsid w:val="005044A6"/>
    <w:rsid w:val="005050A5"/>
    <w:rsid w:val="005067DF"/>
    <w:rsid w:val="00506860"/>
    <w:rsid w:val="00507F4A"/>
    <w:rsid w:val="00507FA5"/>
    <w:rsid w:val="00510CF0"/>
    <w:rsid w:val="00511D01"/>
    <w:rsid w:val="005121A2"/>
    <w:rsid w:val="0051253A"/>
    <w:rsid w:val="0051263E"/>
    <w:rsid w:val="005137DF"/>
    <w:rsid w:val="00513DCD"/>
    <w:rsid w:val="00515000"/>
    <w:rsid w:val="00515888"/>
    <w:rsid w:val="00516432"/>
    <w:rsid w:val="0051656C"/>
    <w:rsid w:val="00516E58"/>
    <w:rsid w:val="00517352"/>
    <w:rsid w:val="005173FD"/>
    <w:rsid w:val="00517B44"/>
    <w:rsid w:val="00520E75"/>
    <w:rsid w:val="00520EFC"/>
    <w:rsid w:val="00520F2A"/>
    <w:rsid w:val="00521422"/>
    <w:rsid w:val="005221E2"/>
    <w:rsid w:val="00523122"/>
    <w:rsid w:val="0052348C"/>
    <w:rsid w:val="00523D19"/>
    <w:rsid w:val="00524B7B"/>
    <w:rsid w:val="00524F63"/>
    <w:rsid w:val="0052510E"/>
    <w:rsid w:val="00526357"/>
    <w:rsid w:val="00526D85"/>
    <w:rsid w:val="00526F83"/>
    <w:rsid w:val="00527333"/>
    <w:rsid w:val="00527941"/>
    <w:rsid w:val="005306AB"/>
    <w:rsid w:val="00530DFF"/>
    <w:rsid w:val="005310CF"/>
    <w:rsid w:val="005311D0"/>
    <w:rsid w:val="00531701"/>
    <w:rsid w:val="0053172E"/>
    <w:rsid w:val="0053309B"/>
    <w:rsid w:val="005351B6"/>
    <w:rsid w:val="0053553E"/>
    <w:rsid w:val="0053773F"/>
    <w:rsid w:val="00537847"/>
    <w:rsid w:val="00537961"/>
    <w:rsid w:val="0053798F"/>
    <w:rsid w:val="00537B90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787C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1D"/>
    <w:rsid w:val="00557F37"/>
    <w:rsid w:val="005600DB"/>
    <w:rsid w:val="0056112B"/>
    <w:rsid w:val="005614F3"/>
    <w:rsid w:val="005623AB"/>
    <w:rsid w:val="005625D6"/>
    <w:rsid w:val="00562966"/>
    <w:rsid w:val="00562B7F"/>
    <w:rsid w:val="005630B5"/>
    <w:rsid w:val="00563CC8"/>
    <w:rsid w:val="00563EAF"/>
    <w:rsid w:val="00564004"/>
    <w:rsid w:val="00564F16"/>
    <w:rsid w:val="00565D97"/>
    <w:rsid w:val="00566B78"/>
    <w:rsid w:val="00566E43"/>
    <w:rsid w:val="005701F9"/>
    <w:rsid w:val="005720E7"/>
    <w:rsid w:val="00572ADB"/>
    <w:rsid w:val="005734CE"/>
    <w:rsid w:val="005734E9"/>
    <w:rsid w:val="00573A23"/>
    <w:rsid w:val="00573D9C"/>
    <w:rsid w:val="0057489A"/>
    <w:rsid w:val="005748D4"/>
    <w:rsid w:val="00575FD2"/>
    <w:rsid w:val="005763BD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146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977AE"/>
    <w:rsid w:val="005A0C26"/>
    <w:rsid w:val="005A0D61"/>
    <w:rsid w:val="005A0FB4"/>
    <w:rsid w:val="005A1EFF"/>
    <w:rsid w:val="005A2C1B"/>
    <w:rsid w:val="005A2D03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74C7"/>
    <w:rsid w:val="005B0B2D"/>
    <w:rsid w:val="005B0B54"/>
    <w:rsid w:val="005B1102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7E1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930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3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389"/>
    <w:rsid w:val="005E5D59"/>
    <w:rsid w:val="005E7141"/>
    <w:rsid w:val="005E7330"/>
    <w:rsid w:val="005E734E"/>
    <w:rsid w:val="005E7AFE"/>
    <w:rsid w:val="005F1B6D"/>
    <w:rsid w:val="005F36DB"/>
    <w:rsid w:val="005F3877"/>
    <w:rsid w:val="005F39A7"/>
    <w:rsid w:val="005F3EA2"/>
    <w:rsid w:val="005F452E"/>
    <w:rsid w:val="005F56DA"/>
    <w:rsid w:val="005F5C48"/>
    <w:rsid w:val="005F7265"/>
    <w:rsid w:val="005F76B5"/>
    <w:rsid w:val="0060060F"/>
    <w:rsid w:val="00600EAD"/>
    <w:rsid w:val="00601CFB"/>
    <w:rsid w:val="00603221"/>
    <w:rsid w:val="006042FF"/>
    <w:rsid w:val="006045EC"/>
    <w:rsid w:val="006053AB"/>
    <w:rsid w:val="00605E69"/>
    <w:rsid w:val="00607114"/>
    <w:rsid w:val="006074B2"/>
    <w:rsid w:val="006078AF"/>
    <w:rsid w:val="006108DE"/>
    <w:rsid w:val="006109D3"/>
    <w:rsid w:val="00610AC9"/>
    <w:rsid w:val="00611C67"/>
    <w:rsid w:val="006120B6"/>
    <w:rsid w:val="006125A9"/>
    <w:rsid w:val="00612893"/>
    <w:rsid w:val="00612AD6"/>
    <w:rsid w:val="00613982"/>
    <w:rsid w:val="006149AE"/>
    <w:rsid w:val="00614A9E"/>
    <w:rsid w:val="00614D7F"/>
    <w:rsid w:val="0061675B"/>
    <w:rsid w:val="00616847"/>
    <w:rsid w:val="00617C42"/>
    <w:rsid w:val="00620076"/>
    <w:rsid w:val="00621274"/>
    <w:rsid w:val="0062135B"/>
    <w:rsid w:val="0062221A"/>
    <w:rsid w:val="00622A50"/>
    <w:rsid w:val="00622B33"/>
    <w:rsid w:val="00622DDA"/>
    <w:rsid w:val="006232CB"/>
    <w:rsid w:val="006236CA"/>
    <w:rsid w:val="00624466"/>
    <w:rsid w:val="00624C6E"/>
    <w:rsid w:val="00624E5F"/>
    <w:rsid w:val="006257E2"/>
    <w:rsid w:val="00625931"/>
    <w:rsid w:val="0062695D"/>
    <w:rsid w:val="00626B01"/>
    <w:rsid w:val="006301C7"/>
    <w:rsid w:val="00630B3C"/>
    <w:rsid w:val="00630D6E"/>
    <w:rsid w:val="00630E33"/>
    <w:rsid w:val="00631143"/>
    <w:rsid w:val="00631448"/>
    <w:rsid w:val="00632728"/>
    <w:rsid w:val="00633B52"/>
    <w:rsid w:val="006363C9"/>
    <w:rsid w:val="006368AC"/>
    <w:rsid w:val="00636FD6"/>
    <w:rsid w:val="00637A84"/>
    <w:rsid w:val="00637FB4"/>
    <w:rsid w:val="0064064A"/>
    <w:rsid w:val="006418B2"/>
    <w:rsid w:val="00641977"/>
    <w:rsid w:val="00643048"/>
    <w:rsid w:val="00643970"/>
    <w:rsid w:val="00645BDB"/>
    <w:rsid w:val="00646B03"/>
    <w:rsid w:val="00650356"/>
    <w:rsid w:val="006524F5"/>
    <w:rsid w:val="0065292E"/>
    <w:rsid w:val="00653AD6"/>
    <w:rsid w:val="00653B0D"/>
    <w:rsid w:val="00653F2D"/>
    <w:rsid w:val="0065477F"/>
    <w:rsid w:val="00654B20"/>
    <w:rsid w:val="006556D0"/>
    <w:rsid w:val="00655A46"/>
    <w:rsid w:val="00656152"/>
    <w:rsid w:val="00656219"/>
    <w:rsid w:val="00656489"/>
    <w:rsid w:val="00656904"/>
    <w:rsid w:val="00657CF5"/>
    <w:rsid w:val="00660756"/>
    <w:rsid w:val="00660B05"/>
    <w:rsid w:val="0066139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0D1C"/>
    <w:rsid w:val="006714BE"/>
    <w:rsid w:val="006714F6"/>
    <w:rsid w:val="006715F3"/>
    <w:rsid w:val="00674005"/>
    <w:rsid w:val="00674760"/>
    <w:rsid w:val="00674DA5"/>
    <w:rsid w:val="00675370"/>
    <w:rsid w:val="00675D9F"/>
    <w:rsid w:val="00676A51"/>
    <w:rsid w:val="006770FB"/>
    <w:rsid w:val="00677C10"/>
    <w:rsid w:val="006801F1"/>
    <w:rsid w:val="0068050F"/>
    <w:rsid w:val="0068134E"/>
    <w:rsid w:val="006825CF"/>
    <w:rsid w:val="006834E2"/>
    <w:rsid w:val="0068350D"/>
    <w:rsid w:val="006835D1"/>
    <w:rsid w:val="0068379A"/>
    <w:rsid w:val="0068491A"/>
    <w:rsid w:val="00684A4A"/>
    <w:rsid w:val="0068529C"/>
    <w:rsid w:val="006854F7"/>
    <w:rsid w:val="00685CCC"/>
    <w:rsid w:val="006863F0"/>
    <w:rsid w:val="00686F00"/>
    <w:rsid w:val="00686F86"/>
    <w:rsid w:val="006877AB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42F5"/>
    <w:rsid w:val="006946B7"/>
    <w:rsid w:val="006950D2"/>
    <w:rsid w:val="00695157"/>
    <w:rsid w:val="0069532F"/>
    <w:rsid w:val="00695332"/>
    <w:rsid w:val="00695FDE"/>
    <w:rsid w:val="0069624D"/>
    <w:rsid w:val="006962B2"/>
    <w:rsid w:val="00696CF8"/>
    <w:rsid w:val="006979A2"/>
    <w:rsid w:val="00697F60"/>
    <w:rsid w:val="006A063E"/>
    <w:rsid w:val="006A0A29"/>
    <w:rsid w:val="006A3075"/>
    <w:rsid w:val="006A3BF1"/>
    <w:rsid w:val="006A3C4F"/>
    <w:rsid w:val="006A3CE8"/>
    <w:rsid w:val="006A3D3C"/>
    <w:rsid w:val="006A4FC6"/>
    <w:rsid w:val="006A56CF"/>
    <w:rsid w:val="006A6206"/>
    <w:rsid w:val="006A6674"/>
    <w:rsid w:val="006A6AA9"/>
    <w:rsid w:val="006A7091"/>
    <w:rsid w:val="006A70E9"/>
    <w:rsid w:val="006A7838"/>
    <w:rsid w:val="006B0608"/>
    <w:rsid w:val="006B2585"/>
    <w:rsid w:val="006B2F87"/>
    <w:rsid w:val="006B3034"/>
    <w:rsid w:val="006B3084"/>
    <w:rsid w:val="006B3268"/>
    <w:rsid w:val="006B3956"/>
    <w:rsid w:val="006B3D01"/>
    <w:rsid w:val="006B4BAF"/>
    <w:rsid w:val="006B4F22"/>
    <w:rsid w:val="006B5047"/>
    <w:rsid w:val="006B5602"/>
    <w:rsid w:val="006B5FC6"/>
    <w:rsid w:val="006B61A8"/>
    <w:rsid w:val="006B68B3"/>
    <w:rsid w:val="006B7203"/>
    <w:rsid w:val="006B7362"/>
    <w:rsid w:val="006B7485"/>
    <w:rsid w:val="006B7858"/>
    <w:rsid w:val="006B7D9C"/>
    <w:rsid w:val="006C0AC1"/>
    <w:rsid w:val="006C1047"/>
    <w:rsid w:val="006C1ADE"/>
    <w:rsid w:val="006C24C8"/>
    <w:rsid w:val="006C33E3"/>
    <w:rsid w:val="006C3CC8"/>
    <w:rsid w:val="006C3E7C"/>
    <w:rsid w:val="006C510A"/>
    <w:rsid w:val="006C59C7"/>
    <w:rsid w:val="006C5E8B"/>
    <w:rsid w:val="006C6B3E"/>
    <w:rsid w:val="006D0199"/>
    <w:rsid w:val="006D1283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95B"/>
    <w:rsid w:val="006F7FE4"/>
    <w:rsid w:val="0070025A"/>
    <w:rsid w:val="00700CB0"/>
    <w:rsid w:val="007014F5"/>
    <w:rsid w:val="007033DB"/>
    <w:rsid w:val="00703D0D"/>
    <w:rsid w:val="00704C0B"/>
    <w:rsid w:val="0070583E"/>
    <w:rsid w:val="0070591C"/>
    <w:rsid w:val="00705EDB"/>
    <w:rsid w:val="007060BB"/>
    <w:rsid w:val="007063B1"/>
    <w:rsid w:val="00711925"/>
    <w:rsid w:val="00712B42"/>
    <w:rsid w:val="00712C66"/>
    <w:rsid w:val="0071304C"/>
    <w:rsid w:val="00713F8F"/>
    <w:rsid w:val="007141DD"/>
    <w:rsid w:val="00714644"/>
    <w:rsid w:val="00715AA2"/>
    <w:rsid w:val="00715CBD"/>
    <w:rsid w:val="007165FA"/>
    <w:rsid w:val="007166AA"/>
    <w:rsid w:val="00716E1A"/>
    <w:rsid w:val="00716FE0"/>
    <w:rsid w:val="00717AB3"/>
    <w:rsid w:val="00717DD2"/>
    <w:rsid w:val="00720FF5"/>
    <w:rsid w:val="0072146C"/>
    <w:rsid w:val="00721ED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260"/>
    <w:rsid w:val="007253DE"/>
    <w:rsid w:val="00726085"/>
    <w:rsid w:val="00726114"/>
    <w:rsid w:val="00726242"/>
    <w:rsid w:val="007271CC"/>
    <w:rsid w:val="00727CE5"/>
    <w:rsid w:val="00727D8C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421A"/>
    <w:rsid w:val="0074523A"/>
    <w:rsid w:val="007452C7"/>
    <w:rsid w:val="00745883"/>
    <w:rsid w:val="007462C4"/>
    <w:rsid w:val="00746BDC"/>
    <w:rsid w:val="00746D9C"/>
    <w:rsid w:val="0074726C"/>
    <w:rsid w:val="007508D1"/>
    <w:rsid w:val="007514B7"/>
    <w:rsid w:val="00751691"/>
    <w:rsid w:val="0075293B"/>
    <w:rsid w:val="007546A6"/>
    <w:rsid w:val="0075726D"/>
    <w:rsid w:val="007575AD"/>
    <w:rsid w:val="00757924"/>
    <w:rsid w:val="00757DE7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105B"/>
    <w:rsid w:val="00771327"/>
    <w:rsid w:val="00773690"/>
    <w:rsid w:val="0077384B"/>
    <w:rsid w:val="00774297"/>
    <w:rsid w:val="007745BF"/>
    <w:rsid w:val="00774D7B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296E"/>
    <w:rsid w:val="00783D41"/>
    <w:rsid w:val="007842A6"/>
    <w:rsid w:val="0078454D"/>
    <w:rsid w:val="00784876"/>
    <w:rsid w:val="00784960"/>
    <w:rsid w:val="007849CE"/>
    <w:rsid w:val="007868C9"/>
    <w:rsid w:val="00786A5F"/>
    <w:rsid w:val="00786C49"/>
    <w:rsid w:val="00787FA8"/>
    <w:rsid w:val="00790259"/>
    <w:rsid w:val="00790B6E"/>
    <w:rsid w:val="007918DD"/>
    <w:rsid w:val="0079199B"/>
    <w:rsid w:val="007921C7"/>
    <w:rsid w:val="00792B4B"/>
    <w:rsid w:val="00792CB6"/>
    <w:rsid w:val="00793ADF"/>
    <w:rsid w:val="0079497F"/>
    <w:rsid w:val="00794A5A"/>
    <w:rsid w:val="007970E4"/>
    <w:rsid w:val="007975C8"/>
    <w:rsid w:val="007A0090"/>
    <w:rsid w:val="007A1885"/>
    <w:rsid w:val="007A30CE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867"/>
    <w:rsid w:val="007B58FA"/>
    <w:rsid w:val="007B5F3F"/>
    <w:rsid w:val="007B69D0"/>
    <w:rsid w:val="007B7107"/>
    <w:rsid w:val="007B7355"/>
    <w:rsid w:val="007B750B"/>
    <w:rsid w:val="007B7D51"/>
    <w:rsid w:val="007C1326"/>
    <w:rsid w:val="007C2481"/>
    <w:rsid w:val="007C2BA2"/>
    <w:rsid w:val="007C357E"/>
    <w:rsid w:val="007C38E4"/>
    <w:rsid w:val="007C3938"/>
    <w:rsid w:val="007C4D82"/>
    <w:rsid w:val="007C4E43"/>
    <w:rsid w:val="007C5F4A"/>
    <w:rsid w:val="007C7ECC"/>
    <w:rsid w:val="007D00C3"/>
    <w:rsid w:val="007D0397"/>
    <w:rsid w:val="007D0463"/>
    <w:rsid w:val="007D0572"/>
    <w:rsid w:val="007D25AA"/>
    <w:rsid w:val="007D314B"/>
    <w:rsid w:val="007D3A89"/>
    <w:rsid w:val="007D464A"/>
    <w:rsid w:val="007D4AD8"/>
    <w:rsid w:val="007D63C9"/>
    <w:rsid w:val="007E0195"/>
    <w:rsid w:val="007E0B9B"/>
    <w:rsid w:val="007E0ED3"/>
    <w:rsid w:val="007E12F8"/>
    <w:rsid w:val="007E44CC"/>
    <w:rsid w:val="007E4909"/>
    <w:rsid w:val="007E4DCD"/>
    <w:rsid w:val="007E50F8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3C4F"/>
    <w:rsid w:val="007F4FF5"/>
    <w:rsid w:val="007F5356"/>
    <w:rsid w:val="007F5E18"/>
    <w:rsid w:val="007F6C8C"/>
    <w:rsid w:val="007F6D9E"/>
    <w:rsid w:val="007F7F76"/>
    <w:rsid w:val="008009E1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1BF"/>
    <w:rsid w:val="0081026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478D"/>
    <w:rsid w:val="00814DDA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2F7"/>
    <w:rsid w:val="008243A9"/>
    <w:rsid w:val="008249A7"/>
    <w:rsid w:val="008256ED"/>
    <w:rsid w:val="0082644D"/>
    <w:rsid w:val="00826F5C"/>
    <w:rsid w:val="00827648"/>
    <w:rsid w:val="00830560"/>
    <w:rsid w:val="0083114C"/>
    <w:rsid w:val="00832E02"/>
    <w:rsid w:val="0083318A"/>
    <w:rsid w:val="0083397D"/>
    <w:rsid w:val="00833B16"/>
    <w:rsid w:val="00835945"/>
    <w:rsid w:val="00836668"/>
    <w:rsid w:val="0083680C"/>
    <w:rsid w:val="0083799A"/>
    <w:rsid w:val="00840087"/>
    <w:rsid w:val="0084026B"/>
    <w:rsid w:val="00840739"/>
    <w:rsid w:val="00840B9B"/>
    <w:rsid w:val="00841515"/>
    <w:rsid w:val="0084162A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38DB"/>
    <w:rsid w:val="00853E03"/>
    <w:rsid w:val="00854715"/>
    <w:rsid w:val="00854A9B"/>
    <w:rsid w:val="00854BF2"/>
    <w:rsid w:val="00855096"/>
    <w:rsid w:val="008555DD"/>
    <w:rsid w:val="0085572F"/>
    <w:rsid w:val="00855D36"/>
    <w:rsid w:val="008577EE"/>
    <w:rsid w:val="00857DEE"/>
    <w:rsid w:val="00860338"/>
    <w:rsid w:val="00860841"/>
    <w:rsid w:val="0086119F"/>
    <w:rsid w:val="00861CFA"/>
    <w:rsid w:val="00862C07"/>
    <w:rsid w:val="00862C76"/>
    <w:rsid w:val="008630B9"/>
    <w:rsid w:val="00863416"/>
    <w:rsid w:val="008651B7"/>
    <w:rsid w:val="0086566A"/>
    <w:rsid w:val="0086568D"/>
    <w:rsid w:val="0086705E"/>
    <w:rsid w:val="008703EC"/>
    <w:rsid w:val="00870B81"/>
    <w:rsid w:val="00871A5F"/>
    <w:rsid w:val="00871B69"/>
    <w:rsid w:val="00871DC0"/>
    <w:rsid w:val="00871DFC"/>
    <w:rsid w:val="00872A98"/>
    <w:rsid w:val="00873CA3"/>
    <w:rsid w:val="00873E3F"/>
    <w:rsid w:val="008743CE"/>
    <w:rsid w:val="00874460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BF4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87E98"/>
    <w:rsid w:val="00887EBE"/>
    <w:rsid w:val="00890398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6DEA"/>
    <w:rsid w:val="00897770"/>
    <w:rsid w:val="008A0F17"/>
    <w:rsid w:val="008A27F0"/>
    <w:rsid w:val="008A51AC"/>
    <w:rsid w:val="008A54BD"/>
    <w:rsid w:val="008A5EDE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6E5"/>
    <w:rsid w:val="008C7CA0"/>
    <w:rsid w:val="008D082C"/>
    <w:rsid w:val="008D111A"/>
    <w:rsid w:val="008D2059"/>
    <w:rsid w:val="008D3982"/>
    <w:rsid w:val="008D398F"/>
    <w:rsid w:val="008D464D"/>
    <w:rsid w:val="008D4CAA"/>
    <w:rsid w:val="008D559B"/>
    <w:rsid w:val="008E061C"/>
    <w:rsid w:val="008E1AB7"/>
    <w:rsid w:val="008E26E6"/>
    <w:rsid w:val="008E2AEC"/>
    <w:rsid w:val="008E3380"/>
    <w:rsid w:val="008E35F0"/>
    <w:rsid w:val="008E3BB6"/>
    <w:rsid w:val="008E40D1"/>
    <w:rsid w:val="008E40DC"/>
    <w:rsid w:val="008E42D0"/>
    <w:rsid w:val="008E45B8"/>
    <w:rsid w:val="008E48F2"/>
    <w:rsid w:val="008E48FE"/>
    <w:rsid w:val="008E4B90"/>
    <w:rsid w:val="008E65BE"/>
    <w:rsid w:val="008E7159"/>
    <w:rsid w:val="008E78D0"/>
    <w:rsid w:val="008F0124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1E73"/>
    <w:rsid w:val="009327BC"/>
    <w:rsid w:val="009330E9"/>
    <w:rsid w:val="0093336E"/>
    <w:rsid w:val="009334DE"/>
    <w:rsid w:val="00936098"/>
    <w:rsid w:val="009360EC"/>
    <w:rsid w:val="009363A1"/>
    <w:rsid w:val="00936C27"/>
    <w:rsid w:val="00937284"/>
    <w:rsid w:val="00937567"/>
    <w:rsid w:val="009401F9"/>
    <w:rsid w:val="00940DD3"/>
    <w:rsid w:val="00942D44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47904"/>
    <w:rsid w:val="0095085A"/>
    <w:rsid w:val="009515B6"/>
    <w:rsid w:val="0095166E"/>
    <w:rsid w:val="0095220E"/>
    <w:rsid w:val="00953194"/>
    <w:rsid w:val="0095394E"/>
    <w:rsid w:val="00953AE3"/>
    <w:rsid w:val="00954A1C"/>
    <w:rsid w:val="00954AAA"/>
    <w:rsid w:val="00954C35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5DFF"/>
    <w:rsid w:val="00966DFB"/>
    <w:rsid w:val="0096714D"/>
    <w:rsid w:val="00970445"/>
    <w:rsid w:val="00971102"/>
    <w:rsid w:val="0097134D"/>
    <w:rsid w:val="009724C6"/>
    <w:rsid w:val="00973DDA"/>
    <w:rsid w:val="0097476B"/>
    <w:rsid w:val="00974862"/>
    <w:rsid w:val="00974EF7"/>
    <w:rsid w:val="00976575"/>
    <w:rsid w:val="0097750E"/>
    <w:rsid w:val="009777CE"/>
    <w:rsid w:val="0098048D"/>
    <w:rsid w:val="00980D24"/>
    <w:rsid w:val="00980E67"/>
    <w:rsid w:val="00981CDF"/>
    <w:rsid w:val="009824F8"/>
    <w:rsid w:val="009829D4"/>
    <w:rsid w:val="00982A45"/>
    <w:rsid w:val="00982B24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2A42"/>
    <w:rsid w:val="0099351C"/>
    <w:rsid w:val="00994F53"/>
    <w:rsid w:val="009951F9"/>
    <w:rsid w:val="0099546C"/>
    <w:rsid w:val="00995D52"/>
    <w:rsid w:val="00996428"/>
    <w:rsid w:val="00997B84"/>
    <w:rsid w:val="00997D8F"/>
    <w:rsid w:val="009A085A"/>
    <w:rsid w:val="009A16BF"/>
    <w:rsid w:val="009A1C31"/>
    <w:rsid w:val="009A1FF1"/>
    <w:rsid w:val="009A2842"/>
    <w:rsid w:val="009A2BA0"/>
    <w:rsid w:val="009A3F8C"/>
    <w:rsid w:val="009A59A5"/>
    <w:rsid w:val="009A713F"/>
    <w:rsid w:val="009B022E"/>
    <w:rsid w:val="009B0E7A"/>
    <w:rsid w:val="009B1267"/>
    <w:rsid w:val="009B2E77"/>
    <w:rsid w:val="009B3424"/>
    <w:rsid w:val="009B4A9E"/>
    <w:rsid w:val="009B5BFF"/>
    <w:rsid w:val="009B6581"/>
    <w:rsid w:val="009B6850"/>
    <w:rsid w:val="009B702B"/>
    <w:rsid w:val="009C003F"/>
    <w:rsid w:val="009C0064"/>
    <w:rsid w:val="009C0551"/>
    <w:rsid w:val="009C1FEF"/>
    <w:rsid w:val="009C24C1"/>
    <w:rsid w:val="009C4211"/>
    <w:rsid w:val="009C4277"/>
    <w:rsid w:val="009C47B4"/>
    <w:rsid w:val="009C48C0"/>
    <w:rsid w:val="009C4BF4"/>
    <w:rsid w:val="009C673D"/>
    <w:rsid w:val="009C7129"/>
    <w:rsid w:val="009C7D06"/>
    <w:rsid w:val="009C7F27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0AB"/>
    <w:rsid w:val="009E1CA6"/>
    <w:rsid w:val="009E2163"/>
    <w:rsid w:val="009E262E"/>
    <w:rsid w:val="009E2AC2"/>
    <w:rsid w:val="009E35AD"/>
    <w:rsid w:val="009E3711"/>
    <w:rsid w:val="009E3E6F"/>
    <w:rsid w:val="009E41B0"/>
    <w:rsid w:val="009E41EC"/>
    <w:rsid w:val="009E44A1"/>
    <w:rsid w:val="009E47D1"/>
    <w:rsid w:val="009E4E33"/>
    <w:rsid w:val="009F03E6"/>
    <w:rsid w:val="009F0A3A"/>
    <w:rsid w:val="009F101E"/>
    <w:rsid w:val="009F1130"/>
    <w:rsid w:val="009F14F5"/>
    <w:rsid w:val="009F16E3"/>
    <w:rsid w:val="009F1C1C"/>
    <w:rsid w:val="009F27F7"/>
    <w:rsid w:val="009F392E"/>
    <w:rsid w:val="009F3EDC"/>
    <w:rsid w:val="009F4E64"/>
    <w:rsid w:val="009F539D"/>
    <w:rsid w:val="009F5B94"/>
    <w:rsid w:val="009F6FA2"/>
    <w:rsid w:val="009F751F"/>
    <w:rsid w:val="009F759E"/>
    <w:rsid w:val="009F7621"/>
    <w:rsid w:val="009F76C1"/>
    <w:rsid w:val="00A0030F"/>
    <w:rsid w:val="00A02A24"/>
    <w:rsid w:val="00A02A8D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59C1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A11"/>
    <w:rsid w:val="00A233A0"/>
    <w:rsid w:val="00A236D9"/>
    <w:rsid w:val="00A23879"/>
    <w:rsid w:val="00A238D6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36F89"/>
    <w:rsid w:val="00A3744B"/>
    <w:rsid w:val="00A4058F"/>
    <w:rsid w:val="00A40E15"/>
    <w:rsid w:val="00A41C2D"/>
    <w:rsid w:val="00A42083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0FA1"/>
    <w:rsid w:val="00A51873"/>
    <w:rsid w:val="00A525D0"/>
    <w:rsid w:val="00A529CD"/>
    <w:rsid w:val="00A52A2A"/>
    <w:rsid w:val="00A52D69"/>
    <w:rsid w:val="00A534C8"/>
    <w:rsid w:val="00A5366F"/>
    <w:rsid w:val="00A5382E"/>
    <w:rsid w:val="00A54538"/>
    <w:rsid w:val="00A5458B"/>
    <w:rsid w:val="00A55EE9"/>
    <w:rsid w:val="00A56A97"/>
    <w:rsid w:val="00A56B24"/>
    <w:rsid w:val="00A60146"/>
    <w:rsid w:val="00A6063E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1E8"/>
    <w:rsid w:val="00A7022D"/>
    <w:rsid w:val="00A70AA2"/>
    <w:rsid w:val="00A70AFE"/>
    <w:rsid w:val="00A72297"/>
    <w:rsid w:val="00A7233D"/>
    <w:rsid w:val="00A73E41"/>
    <w:rsid w:val="00A7497F"/>
    <w:rsid w:val="00A7595F"/>
    <w:rsid w:val="00A7689D"/>
    <w:rsid w:val="00A7706F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AD0"/>
    <w:rsid w:val="00A86BEC"/>
    <w:rsid w:val="00A90094"/>
    <w:rsid w:val="00A90913"/>
    <w:rsid w:val="00A90E75"/>
    <w:rsid w:val="00A92D5A"/>
    <w:rsid w:val="00A9336E"/>
    <w:rsid w:val="00A93531"/>
    <w:rsid w:val="00A93BA6"/>
    <w:rsid w:val="00A94485"/>
    <w:rsid w:val="00A94C6D"/>
    <w:rsid w:val="00A95AB6"/>
    <w:rsid w:val="00A96229"/>
    <w:rsid w:val="00A976AC"/>
    <w:rsid w:val="00A97BCD"/>
    <w:rsid w:val="00A97F4F"/>
    <w:rsid w:val="00AA1203"/>
    <w:rsid w:val="00AA1B13"/>
    <w:rsid w:val="00AA22FC"/>
    <w:rsid w:val="00AA242E"/>
    <w:rsid w:val="00AA431B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860"/>
    <w:rsid w:val="00AC0ED2"/>
    <w:rsid w:val="00AC1A4C"/>
    <w:rsid w:val="00AC1FDF"/>
    <w:rsid w:val="00AC33CA"/>
    <w:rsid w:val="00AC3A38"/>
    <w:rsid w:val="00AC3FAD"/>
    <w:rsid w:val="00AC47A1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3DFF"/>
    <w:rsid w:val="00AD474F"/>
    <w:rsid w:val="00AD6F9F"/>
    <w:rsid w:val="00AD7CAC"/>
    <w:rsid w:val="00AE06A9"/>
    <w:rsid w:val="00AE0A5A"/>
    <w:rsid w:val="00AE0D01"/>
    <w:rsid w:val="00AE10A1"/>
    <w:rsid w:val="00AE1437"/>
    <w:rsid w:val="00AE1547"/>
    <w:rsid w:val="00AE1B6F"/>
    <w:rsid w:val="00AE20DC"/>
    <w:rsid w:val="00AE3754"/>
    <w:rsid w:val="00AE3B4B"/>
    <w:rsid w:val="00AE4058"/>
    <w:rsid w:val="00AE5FBF"/>
    <w:rsid w:val="00AE608E"/>
    <w:rsid w:val="00AE664E"/>
    <w:rsid w:val="00AE6FC9"/>
    <w:rsid w:val="00AE729F"/>
    <w:rsid w:val="00AE78C3"/>
    <w:rsid w:val="00AE7A60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55E"/>
    <w:rsid w:val="00B01BAE"/>
    <w:rsid w:val="00B01D11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32C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ABF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31C8"/>
    <w:rsid w:val="00B34D50"/>
    <w:rsid w:val="00B351F6"/>
    <w:rsid w:val="00B354E7"/>
    <w:rsid w:val="00B35510"/>
    <w:rsid w:val="00B35516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3CF2"/>
    <w:rsid w:val="00B4457D"/>
    <w:rsid w:val="00B45BE5"/>
    <w:rsid w:val="00B45E29"/>
    <w:rsid w:val="00B4607C"/>
    <w:rsid w:val="00B46317"/>
    <w:rsid w:val="00B464AC"/>
    <w:rsid w:val="00B46B43"/>
    <w:rsid w:val="00B46D5F"/>
    <w:rsid w:val="00B504D2"/>
    <w:rsid w:val="00B50747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32A"/>
    <w:rsid w:val="00B6054D"/>
    <w:rsid w:val="00B619E9"/>
    <w:rsid w:val="00B63574"/>
    <w:rsid w:val="00B64473"/>
    <w:rsid w:val="00B64C95"/>
    <w:rsid w:val="00B64D37"/>
    <w:rsid w:val="00B6531C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7384"/>
    <w:rsid w:val="00B776CF"/>
    <w:rsid w:val="00B806F5"/>
    <w:rsid w:val="00B808A2"/>
    <w:rsid w:val="00B809BE"/>
    <w:rsid w:val="00B8135C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0E0E"/>
    <w:rsid w:val="00B91E54"/>
    <w:rsid w:val="00B92610"/>
    <w:rsid w:val="00B93862"/>
    <w:rsid w:val="00B93C15"/>
    <w:rsid w:val="00B93CE7"/>
    <w:rsid w:val="00B9521C"/>
    <w:rsid w:val="00B95999"/>
    <w:rsid w:val="00B95ECF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2D3"/>
    <w:rsid w:val="00BB3707"/>
    <w:rsid w:val="00BB37AB"/>
    <w:rsid w:val="00BB4688"/>
    <w:rsid w:val="00BB520A"/>
    <w:rsid w:val="00BB6333"/>
    <w:rsid w:val="00BB6BC2"/>
    <w:rsid w:val="00BB7946"/>
    <w:rsid w:val="00BB7DA9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235"/>
    <w:rsid w:val="00BE0E0F"/>
    <w:rsid w:val="00BE0F44"/>
    <w:rsid w:val="00BE2414"/>
    <w:rsid w:val="00BE3445"/>
    <w:rsid w:val="00BE3EAA"/>
    <w:rsid w:val="00BE4DBB"/>
    <w:rsid w:val="00BE5033"/>
    <w:rsid w:val="00BE5329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501"/>
    <w:rsid w:val="00BF3A10"/>
    <w:rsid w:val="00BF4246"/>
    <w:rsid w:val="00BF52EC"/>
    <w:rsid w:val="00BF5DF9"/>
    <w:rsid w:val="00BF6F17"/>
    <w:rsid w:val="00BF7B22"/>
    <w:rsid w:val="00C0287D"/>
    <w:rsid w:val="00C040B9"/>
    <w:rsid w:val="00C04D19"/>
    <w:rsid w:val="00C05028"/>
    <w:rsid w:val="00C050A5"/>
    <w:rsid w:val="00C05890"/>
    <w:rsid w:val="00C0596D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17D99"/>
    <w:rsid w:val="00C212FE"/>
    <w:rsid w:val="00C2273C"/>
    <w:rsid w:val="00C228F7"/>
    <w:rsid w:val="00C22E9A"/>
    <w:rsid w:val="00C237AE"/>
    <w:rsid w:val="00C244C9"/>
    <w:rsid w:val="00C2481C"/>
    <w:rsid w:val="00C25716"/>
    <w:rsid w:val="00C25B64"/>
    <w:rsid w:val="00C25C28"/>
    <w:rsid w:val="00C2614C"/>
    <w:rsid w:val="00C2691A"/>
    <w:rsid w:val="00C2731F"/>
    <w:rsid w:val="00C30375"/>
    <w:rsid w:val="00C31F34"/>
    <w:rsid w:val="00C32ED8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0E5C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323"/>
    <w:rsid w:val="00C553B5"/>
    <w:rsid w:val="00C5585B"/>
    <w:rsid w:val="00C55C23"/>
    <w:rsid w:val="00C55C5B"/>
    <w:rsid w:val="00C55C62"/>
    <w:rsid w:val="00C57BB6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058"/>
    <w:rsid w:val="00C707CA"/>
    <w:rsid w:val="00C708E1"/>
    <w:rsid w:val="00C70C25"/>
    <w:rsid w:val="00C7160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2B"/>
    <w:rsid w:val="00C748AF"/>
    <w:rsid w:val="00C74A53"/>
    <w:rsid w:val="00C75037"/>
    <w:rsid w:val="00C7592D"/>
    <w:rsid w:val="00C75B5E"/>
    <w:rsid w:val="00C766E3"/>
    <w:rsid w:val="00C76929"/>
    <w:rsid w:val="00C76BB9"/>
    <w:rsid w:val="00C77294"/>
    <w:rsid w:val="00C7735D"/>
    <w:rsid w:val="00C818A4"/>
    <w:rsid w:val="00C818CF"/>
    <w:rsid w:val="00C828FB"/>
    <w:rsid w:val="00C82F4A"/>
    <w:rsid w:val="00C83C76"/>
    <w:rsid w:val="00C83F5E"/>
    <w:rsid w:val="00C84100"/>
    <w:rsid w:val="00C85293"/>
    <w:rsid w:val="00C853C7"/>
    <w:rsid w:val="00C863E0"/>
    <w:rsid w:val="00C86FA3"/>
    <w:rsid w:val="00C87935"/>
    <w:rsid w:val="00C920BA"/>
    <w:rsid w:val="00C93283"/>
    <w:rsid w:val="00C937E7"/>
    <w:rsid w:val="00C94105"/>
    <w:rsid w:val="00C94354"/>
    <w:rsid w:val="00C95655"/>
    <w:rsid w:val="00C95870"/>
    <w:rsid w:val="00C959B3"/>
    <w:rsid w:val="00C95E4D"/>
    <w:rsid w:val="00C962B1"/>
    <w:rsid w:val="00C96EFB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016"/>
    <w:rsid w:val="00CA711A"/>
    <w:rsid w:val="00CA7519"/>
    <w:rsid w:val="00CB152C"/>
    <w:rsid w:val="00CB19D0"/>
    <w:rsid w:val="00CB1EAE"/>
    <w:rsid w:val="00CB3BC2"/>
    <w:rsid w:val="00CB3F92"/>
    <w:rsid w:val="00CB409D"/>
    <w:rsid w:val="00CB4B54"/>
    <w:rsid w:val="00CB5051"/>
    <w:rsid w:val="00CB50C1"/>
    <w:rsid w:val="00CB6220"/>
    <w:rsid w:val="00CB6620"/>
    <w:rsid w:val="00CB66A9"/>
    <w:rsid w:val="00CB6734"/>
    <w:rsid w:val="00CC0EFA"/>
    <w:rsid w:val="00CC21E5"/>
    <w:rsid w:val="00CC2A5E"/>
    <w:rsid w:val="00CC2D08"/>
    <w:rsid w:val="00CC3CAB"/>
    <w:rsid w:val="00CC46DB"/>
    <w:rsid w:val="00CC4987"/>
    <w:rsid w:val="00CC4C58"/>
    <w:rsid w:val="00CC53D7"/>
    <w:rsid w:val="00CC556B"/>
    <w:rsid w:val="00CC5C42"/>
    <w:rsid w:val="00CC750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3D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2A4F"/>
    <w:rsid w:val="00CF3E8B"/>
    <w:rsid w:val="00CF5109"/>
    <w:rsid w:val="00CF5684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D3C"/>
    <w:rsid w:val="00D11B1C"/>
    <w:rsid w:val="00D11C26"/>
    <w:rsid w:val="00D121A4"/>
    <w:rsid w:val="00D127A0"/>
    <w:rsid w:val="00D129BF"/>
    <w:rsid w:val="00D13D8A"/>
    <w:rsid w:val="00D142A8"/>
    <w:rsid w:val="00D14304"/>
    <w:rsid w:val="00D14FC1"/>
    <w:rsid w:val="00D156CA"/>
    <w:rsid w:val="00D1595E"/>
    <w:rsid w:val="00D15F37"/>
    <w:rsid w:val="00D16635"/>
    <w:rsid w:val="00D166F9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3DB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339"/>
    <w:rsid w:val="00D336D9"/>
    <w:rsid w:val="00D35DD3"/>
    <w:rsid w:val="00D35FE4"/>
    <w:rsid w:val="00D36F8A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1B8"/>
    <w:rsid w:val="00D4792C"/>
    <w:rsid w:val="00D50B0F"/>
    <w:rsid w:val="00D51FA0"/>
    <w:rsid w:val="00D52D44"/>
    <w:rsid w:val="00D52E09"/>
    <w:rsid w:val="00D53378"/>
    <w:rsid w:val="00D53528"/>
    <w:rsid w:val="00D535AC"/>
    <w:rsid w:val="00D546D7"/>
    <w:rsid w:val="00D54D8B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04B4"/>
    <w:rsid w:val="00D61A69"/>
    <w:rsid w:val="00D61BA8"/>
    <w:rsid w:val="00D632A9"/>
    <w:rsid w:val="00D633F9"/>
    <w:rsid w:val="00D638F7"/>
    <w:rsid w:val="00D63E69"/>
    <w:rsid w:val="00D64266"/>
    <w:rsid w:val="00D64BE4"/>
    <w:rsid w:val="00D64EC1"/>
    <w:rsid w:val="00D67063"/>
    <w:rsid w:val="00D7046E"/>
    <w:rsid w:val="00D70753"/>
    <w:rsid w:val="00D707F0"/>
    <w:rsid w:val="00D70BB7"/>
    <w:rsid w:val="00D7138B"/>
    <w:rsid w:val="00D71423"/>
    <w:rsid w:val="00D71A8A"/>
    <w:rsid w:val="00D72CBE"/>
    <w:rsid w:val="00D73134"/>
    <w:rsid w:val="00D73C4D"/>
    <w:rsid w:val="00D7442F"/>
    <w:rsid w:val="00D74ABB"/>
    <w:rsid w:val="00D74D9E"/>
    <w:rsid w:val="00D7528E"/>
    <w:rsid w:val="00D7626A"/>
    <w:rsid w:val="00D764D6"/>
    <w:rsid w:val="00D76874"/>
    <w:rsid w:val="00D76BFF"/>
    <w:rsid w:val="00D81263"/>
    <w:rsid w:val="00D819B9"/>
    <w:rsid w:val="00D81A27"/>
    <w:rsid w:val="00D81D5A"/>
    <w:rsid w:val="00D8265D"/>
    <w:rsid w:val="00D82CC1"/>
    <w:rsid w:val="00D843A6"/>
    <w:rsid w:val="00D846C6"/>
    <w:rsid w:val="00D848FE"/>
    <w:rsid w:val="00D84C63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2735"/>
    <w:rsid w:val="00D93007"/>
    <w:rsid w:val="00D933E8"/>
    <w:rsid w:val="00D945CB"/>
    <w:rsid w:val="00D95AD3"/>
    <w:rsid w:val="00D96521"/>
    <w:rsid w:val="00D9670F"/>
    <w:rsid w:val="00D967A7"/>
    <w:rsid w:val="00D976BA"/>
    <w:rsid w:val="00DA093B"/>
    <w:rsid w:val="00DA0C4F"/>
    <w:rsid w:val="00DA1156"/>
    <w:rsid w:val="00DA15E0"/>
    <w:rsid w:val="00DA24C3"/>
    <w:rsid w:val="00DA2D90"/>
    <w:rsid w:val="00DA4975"/>
    <w:rsid w:val="00DA4A4B"/>
    <w:rsid w:val="00DA4A9F"/>
    <w:rsid w:val="00DA69BA"/>
    <w:rsid w:val="00DA7234"/>
    <w:rsid w:val="00DA7371"/>
    <w:rsid w:val="00DA75AE"/>
    <w:rsid w:val="00DA7D1D"/>
    <w:rsid w:val="00DB002D"/>
    <w:rsid w:val="00DB0136"/>
    <w:rsid w:val="00DB1A9D"/>
    <w:rsid w:val="00DB37B9"/>
    <w:rsid w:val="00DB3A0A"/>
    <w:rsid w:val="00DB3F5C"/>
    <w:rsid w:val="00DB4A29"/>
    <w:rsid w:val="00DB54DC"/>
    <w:rsid w:val="00DB59ED"/>
    <w:rsid w:val="00DB64A5"/>
    <w:rsid w:val="00DB6BAA"/>
    <w:rsid w:val="00DB6BF8"/>
    <w:rsid w:val="00DC0991"/>
    <w:rsid w:val="00DC24C5"/>
    <w:rsid w:val="00DC2D74"/>
    <w:rsid w:val="00DC2E6A"/>
    <w:rsid w:val="00DC34A9"/>
    <w:rsid w:val="00DC3B16"/>
    <w:rsid w:val="00DC44FE"/>
    <w:rsid w:val="00DC4F16"/>
    <w:rsid w:val="00DC5099"/>
    <w:rsid w:val="00DC5519"/>
    <w:rsid w:val="00DC5AB0"/>
    <w:rsid w:val="00DC5B53"/>
    <w:rsid w:val="00DC5D4B"/>
    <w:rsid w:val="00DC5F7B"/>
    <w:rsid w:val="00DC6805"/>
    <w:rsid w:val="00DD06DA"/>
    <w:rsid w:val="00DD0907"/>
    <w:rsid w:val="00DD0C4F"/>
    <w:rsid w:val="00DD0E89"/>
    <w:rsid w:val="00DD13D3"/>
    <w:rsid w:val="00DD1477"/>
    <w:rsid w:val="00DD19F5"/>
    <w:rsid w:val="00DD33A8"/>
    <w:rsid w:val="00DD433A"/>
    <w:rsid w:val="00DD5233"/>
    <w:rsid w:val="00DD63F4"/>
    <w:rsid w:val="00DD6B2B"/>
    <w:rsid w:val="00DD6EBA"/>
    <w:rsid w:val="00DD72B9"/>
    <w:rsid w:val="00DD7EB4"/>
    <w:rsid w:val="00DE0E60"/>
    <w:rsid w:val="00DE1284"/>
    <w:rsid w:val="00DE13FB"/>
    <w:rsid w:val="00DE2CF6"/>
    <w:rsid w:val="00DE328F"/>
    <w:rsid w:val="00DE351B"/>
    <w:rsid w:val="00DE3524"/>
    <w:rsid w:val="00DE3E8E"/>
    <w:rsid w:val="00DE432C"/>
    <w:rsid w:val="00DE5CA6"/>
    <w:rsid w:val="00DE639C"/>
    <w:rsid w:val="00DE6EC6"/>
    <w:rsid w:val="00DE7868"/>
    <w:rsid w:val="00DF07C0"/>
    <w:rsid w:val="00DF0CF7"/>
    <w:rsid w:val="00DF1506"/>
    <w:rsid w:val="00DF17AD"/>
    <w:rsid w:val="00DF1CF5"/>
    <w:rsid w:val="00DF2677"/>
    <w:rsid w:val="00DF2878"/>
    <w:rsid w:val="00DF3567"/>
    <w:rsid w:val="00DF3ABE"/>
    <w:rsid w:val="00DF42D9"/>
    <w:rsid w:val="00DF5289"/>
    <w:rsid w:val="00DF64C6"/>
    <w:rsid w:val="00DF6C4E"/>
    <w:rsid w:val="00E00AFF"/>
    <w:rsid w:val="00E00CA8"/>
    <w:rsid w:val="00E01012"/>
    <w:rsid w:val="00E01668"/>
    <w:rsid w:val="00E019C0"/>
    <w:rsid w:val="00E01AC6"/>
    <w:rsid w:val="00E01BD0"/>
    <w:rsid w:val="00E02369"/>
    <w:rsid w:val="00E0245E"/>
    <w:rsid w:val="00E033F2"/>
    <w:rsid w:val="00E03696"/>
    <w:rsid w:val="00E04242"/>
    <w:rsid w:val="00E0433B"/>
    <w:rsid w:val="00E046F0"/>
    <w:rsid w:val="00E04AC1"/>
    <w:rsid w:val="00E04C4B"/>
    <w:rsid w:val="00E04D78"/>
    <w:rsid w:val="00E05BAD"/>
    <w:rsid w:val="00E05EA5"/>
    <w:rsid w:val="00E06AAE"/>
    <w:rsid w:val="00E073E0"/>
    <w:rsid w:val="00E07B67"/>
    <w:rsid w:val="00E10426"/>
    <w:rsid w:val="00E118DC"/>
    <w:rsid w:val="00E12D51"/>
    <w:rsid w:val="00E130FF"/>
    <w:rsid w:val="00E13599"/>
    <w:rsid w:val="00E140E4"/>
    <w:rsid w:val="00E1433D"/>
    <w:rsid w:val="00E14CF8"/>
    <w:rsid w:val="00E1506B"/>
    <w:rsid w:val="00E1624C"/>
    <w:rsid w:val="00E177F3"/>
    <w:rsid w:val="00E17D4F"/>
    <w:rsid w:val="00E208F4"/>
    <w:rsid w:val="00E21097"/>
    <w:rsid w:val="00E216EE"/>
    <w:rsid w:val="00E21946"/>
    <w:rsid w:val="00E22A19"/>
    <w:rsid w:val="00E22D21"/>
    <w:rsid w:val="00E24526"/>
    <w:rsid w:val="00E25129"/>
    <w:rsid w:val="00E257C6"/>
    <w:rsid w:val="00E25F12"/>
    <w:rsid w:val="00E27473"/>
    <w:rsid w:val="00E27AEF"/>
    <w:rsid w:val="00E30200"/>
    <w:rsid w:val="00E30294"/>
    <w:rsid w:val="00E309A5"/>
    <w:rsid w:val="00E30D34"/>
    <w:rsid w:val="00E317C4"/>
    <w:rsid w:val="00E31AEF"/>
    <w:rsid w:val="00E3235B"/>
    <w:rsid w:val="00E32394"/>
    <w:rsid w:val="00E32E2F"/>
    <w:rsid w:val="00E34E3F"/>
    <w:rsid w:val="00E35477"/>
    <w:rsid w:val="00E3564C"/>
    <w:rsid w:val="00E35D0C"/>
    <w:rsid w:val="00E36088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4EF6"/>
    <w:rsid w:val="00E4542B"/>
    <w:rsid w:val="00E45536"/>
    <w:rsid w:val="00E46286"/>
    <w:rsid w:val="00E466FB"/>
    <w:rsid w:val="00E46EEA"/>
    <w:rsid w:val="00E4743E"/>
    <w:rsid w:val="00E47619"/>
    <w:rsid w:val="00E4761A"/>
    <w:rsid w:val="00E47EB3"/>
    <w:rsid w:val="00E47FAB"/>
    <w:rsid w:val="00E5080C"/>
    <w:rsid w:val="00E5111B"/>
    <w:rsid w:val="00E5119C"/>
    <w:rsid w:val="00E51686"/>
    <w:rsid w:val="00E52105"/>
    <w:rsid w:val="00E53309"/>
    <w:rsid w:val="00E54BF0"/>
    <w:rsid w:val="00E5656C"/>
    <w:rsid w:val="00E57C36"/>
    <w:rsid w:val="00E60F91"/>
    <w:rsid w:val="00E6115F"/>
    <w:rsid w:val="00E615D7"/>
    <w:rsid w:val="00E61D22"/>
    <w:rsid w:val="00E61DC8"/>
    <w:rsid w:val="00E61FA8"/>
    <w:rsid w:val="00E62244"/>
    <w:rsid w:val="00E62558"/>
    <w:rsid w:val="00E62978"/>
    <w:rsid w:val="00E662F8"/>
    <w:rsid w:val="00E664BF"/>
    <w:rsid w:val="00E678CB"/>
    <w:rsid w:val="00E67A3D"/>
    <w:rsid w:val="00E70A9C"/>
    <w:rsid w:val="00E70F27"/>
    <w:rsid w:val="00E70F37"/>
    <w:rsid w:val="00E7143D"/>
    <w:rsid w:val="00E72367"/>
    <w:rsid w:val="00E725E5"/>
    <w:rsid w:val="00E72CBC"/>
    <w:rsid w:val="00E74709"/>
    <w:rsid w:val="00E75295"/>
    <w:rsid w:val="00E75D70"/>
    <w:rsid w:val="00E76AB5"/>
    <w:rsid w:val="00E76D44"/>
    <w:rsid w:val="00E76E18"/>
    <w:rsid w:val="00E7789F"/>
    <w:rsid w:val="00E77E57"/>
    <w:rsid w:val="00E80F19"/>
    <w:rsid w:val="00E81527"/>
    <w:rsid w:val="00E824CE"/>
    <w:rsid w:val="00E82E93"/>
    <w:rsid w:val="00E834EF"/>
    <w:rsid w:val="00E83F4F"/>
    <w:rsid w:val="00E8458B"/>
    <w:rsid w:val="00E84984"/>
    <w:rsid w:val="00E84FC5"/>
    <w:rsid w:val="00E86ACE"/>
    <w:rsid w:val="00E87EF4"/>
    <w:rsid w:val="00E87F4C"/>
    <w:rsid w:val="00E90811"/>
    <w:rsid w:val="00E90A36"/>
    <w:rsid w:val="00E90E06"/>
    <w:rsid w:val="00E90E82"/>
    <w:rsid w:val="00E91A60"/>
    <w:rsid w:val="00E91FAE"/>
    <w:rsid w:val="00E9260B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1FB9"/>
    <w:rsid w:val="00EA2549"/>
    <w:rsid w:val="00EA41EC"/>
    <w:rsid w:val="00EA4655"/>
    <w:rsid w:val="00EA4CE9"/>
    <w:rsid w:val="00EA4EE4"/>
    <w:rsid w:val="00EA4F3C"/>
    <w:rsid w:val="00EA61F1"/>
    <w:rsid w:val="00EA6237"/>
    <w:rsid w:val="00EA624D"/>
    <w:rsid w:val="00EA63D3"/>
    <w:rsid w:val="00EA683E"/>
    <w:rsid w:val="00EA6AC1"/>
    <w:rsid w:val="00EA70D7"/>
    <w:rsid w:val="00EA71CD"/>
    <w:rsid w:val="00EA7E98"/>
    <w:rsid w:val="00EB0908"/>
    <w:rsid w:val="00EB0B0E"/>
    <w:rsid w:val="00EB1695"/>
    <w:rsid w:val="00EB2567"/>
    <w:rsid w:val="00EB3546"/>
    <w:rsid w:val="00EB3BE4"/>
    <w:rsid w:val="00EB4B55"/>
    <w:rsid w:val="00EB519C"/>
    <w:rsid w:val="00EB5326"/>
    <w:rsid w:val="00EB5623"/>
    <w:rsid w:val="00EB5D87"/>
    <w:rsid w:val="00EB6364"/>
    <w:rsid w:val="00EB7646"/>
    <w:rsid w:val="00EB7C68"/>
    <w:rsid w:val="00EC02CD"/>
    <w:rsid w:val="00EC0C34"/>
    <w:rsid w:val="00EC1BE2"/>
    <w:rsid w:val="00EC2165"/>
    <w:rsid w:val="00EC2223"/>
    <w:rsid w:val="00EC2230"/>
    <w:rsid w:val="00EC2794"/>
    <w:rsid w:val="00EC2AA8"/>
    <w:rsid w:val="00EC2EEC"/>
    <w:rsid w:val="00EC31B2"/>
    <w:rsid w:val="00EC371E"/>
    <w:rsid w:val="00EC3AC9"/>
    <w:rsid w:val="00EC537E"/>
    <w:rsid w:val="00EC6460"/>
    <w:rsid w:val="00EC6650"/>
    <w:rsid w:val="00ED0533"/>
    <w:rsid w:val="00ED124A"/>
    <w:rsid w:val="00ED2102"/>
    <w:rsid w:val="00ED5E74"/>
    <w:rsid w:val="00ED7150"/>
    <w:rsid w:val="00ED7E84"/>
    <w:rsid w:val="00EE02C5"/>
    <w:rsid w:val="00EE0D4B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2999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64CE"/>
    <w:rsid w:val="00F07457"/>
    <w:rsid w:val="00F076CE"/>
    <w:rsid w:val="00F077F4"/>
    <w:rsid w:val="00F1051B"/>
    <w:rsid w:val="00F11A0A"/>
    <w:rsid w:val="00F11BE2"/>
    <w:rsid w:val="00F11E47"/>
    <w:rsid w:val="00F12188"/>
    <w:rsid w:val="00F13702"/>
    <w:rsid w:val="00F1474B"/>
    <w:rsid w:val="00F14834"/>
    <w:rsid w:val="00F148AE"/>
    <w:rsid w:val="00F15C16"/>
    <w:rsid w:val="00F15D25"/>
    <w:rsid w:val="00F15F7A"/>
    <w:rsid w:val="00F16C99"/>
    <w:rsid w:val="00F170F6"/>
    <w:rsid w:val="00F1799A"/>
    <w:rsid w:val="00F213BF"/>
    <w:rsid w:val="00F216CE"/>
    <w:rsid w:val="00F21723"/>
    <w:rsid w:val="00F21E59"/>
    <w:rsid w:val="00F237A4"/>
    <w:rsid w:val="00F23B31"/>
    <w:rsid w:val="00F23D84"/>
    <w:rsid w:val="00F24E39"/>
    <w:rsid w:val="00F24FFC"/>
    <w:rsid w:val="00F2537E"/>
    <w:rsid w:val="00F25555"/>
    <w:rsid w:val="00F26E2F"/>
    <w:rsid w:val="00F26F42"/>
    <w:rsid w:val="00F27219"/>
    <w:rsid w:val="00F302ED"/>
    <w:rsid w:val="00F30BE5"/>
    <w:rsid w:val="00F30F2C"/>
    <w:rsid w:val="00F3101F"/>
    <w:rsid w:val="00F31AE8"/>
    <w:rsid w:val="00F31D9A"/>
    <w:rsid w:val="00F32373"/>
    <w:rsid w:val="00F3331C"/>
    <w:rsid w:val="00F334BF"/>
    <w:rsid w:val="00F33729"/>
    <w:rsid w:val="00F34289"/>
    <w:rsid w:val="00F353D0"/>
    <w:rsid w:val="00F3540B"/>
    <w:rsid w:val="00F35C5E"/>
    <w:rsid w:val="00F364AC"/>
    <w:rsid w:val="00F36B4A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71A"/>
    <w:rsid w:val="00F45DDF"/>
    <w:rsid w:val="00F469FA"/>
    <w:rsid w:val="00F471F8"/>
    <w:rsid w:val="00F47288"/>
    <w:rsid w:val="00F475D5"/>
    <w:rsid w:val="00F47965"/>
    <w:rsid w:val="00F509D3"/>
    <w:rsid w:val="00F5186E"/>
    <w:rsid w:val="00F52F25"/>
    <w:rsid w:val="00F5306B"/>
    <w:rsid w:val="00F53479"/>
    <w:rsid w:val="00F541A9"/>
    <w:rsid w:val="00F54CCD"/>
    <w:rsid w:val="00F55BAA"/>
    <w:rsid w:val="00F55D81"/>
    <w:rsid w:val="00F56AB9"/>
    <w:rsid w:val="00F56DB8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5CF7"/>
    <w:rsid w:val="00F665C3"/>
    <w:rsid w:val="00F67742"/>
    <w:rsid w:val="00F677F9"/>
    <w:rsid w:val="00F67F1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681"/>
    <w:rsid w:val="00F90F05"/>
    <w:rsid w:val="00F91278"/>
    <w:rsid w:val="00F927BC"/>
    <w:rsid w:val="00F92C6B"/>
    <w:rsid w:val="00F93D45"/>
    <w:rsid w:val="00F94B32"/>
    <w:rsid w:val="00F950DA"/>
    <w:rsid w:val="00F95438"/>
    <w:rsid w:val="00F9546E"/>
    <w:rsid w:val="00F9774D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5815"/>
    <w:rsid w:val="00FA6503"/>
    <w:rsid w:val="00FA700B"/>
    <w:rsid w:val="00FA71D9"/>
    <w:rsid w:val="00FA7533"/>
    <w:rsid w:val="00FA7A0A"/>
    <w:rsid w:val="00FB0AE7"/>
    <w:rsid w:val="00FB0BCB"/>
    <w:rsid w:val="00FB13B7"/>
    <w:rsid w:val="00FB16DA"/>
    <w:rsid w:val="00FB23F2"/>
    <w:rsid w:val="00FB23FC"/>
    <w:rsid w:val="00FB4020"/>
    <w:rsid w:val="00FB586C"/>
    <w:rsid w:val="00FB62A8"/>
    <w:rsid w:val="00FB686A"/>
    <w:rsid w:val="00FB7033"/>
    <w:rsid w:val="00FB74F6"/>
    <w:rsid w:val="00FC0100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343"/>
    <w:rsid w:val="00FC6A0E"/>
    <w:rsid w:val="00FC7572"/>
    <w:rsid w:val="00FC76CC"/>
    <w:rsid w:val="00FC7B2E"/>
    <w:rsid w:val="00FC7E8E"/>
    <w:rsid w:val="00FD12CC"/>
    <w:rsid w:val="00FD17A4"/>
    <w:rsid w:val="00FD20DC"/>
    <w:rsid w:val="00FD2101"/>
    <w:rsid w:val="00FD243F"/>
    <w:rsid w:val="00FD299B"/>
    <w:rsid w:val="00FD4917"/>
    <w:rsid w:val="00FD4C3F"/>
    <w:rsid w:val="00FD50A9"/>
    <w:rsid w:val="00FD5429"/>
    <w:rsid w:val="00FD59AB"/>
    <w:rsid w:val="00FD6066"/>
    <w:rsid w:val="00FD64E8"/>
    <w:rsid w:val="00FD6A0E"/>
    <w:rsid w:val="00FE03B5"/>
    <w:rsid w:val="00FE049F"/>
    <w:rsid w:val="00FE10E0"/>
    <w:rsid w:val="00FE29D4"/>
    <w:rsid w:val="00FE3AE8"/>
    <w:rsid w:val="00FE5048"/>
    <w:rsid w:val="00FE6161"/>
    <w:rsid w:val="00FE628B"/>
    <w:rsid w:val="00FE7D91"/>
    <w:rsid w:val="00FF111A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AA04585-4FCF-4882-89AB-FC1A019A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B0E7A"/>
  </w:style>
  <w:style w:type="paragraph" w:styleId="10">
    <w:name w:val="heading 1"/>
    <w:basedOn w:val="a0"/>
    <w:next w:val="a0"/>
    <w:link w:val="11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0">
    <w:name w:val="heading 3"/>
    <w:basedOn w:val="a0"/>
    <w:next w:val="a0"/>
    <w:link w:val="32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1">
    <w:name w:val="Заголовок 1 Знак"/>
    <w:basedOn w:val="a1"/>
    <w:link w:val="10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2">
    <w:name w:val="Заголовок 3 Знак"/>
    <w:basedOn w:val="a1"/>
    <w:link w:val="30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2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74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5">
    <w:name w:val="Body Text Indent"/>
    <w:basedOn w:val="a0"/>
    <w:link w:val="af6"/>
    <w:uiPriority w:val="99"/>
    <w:unhideWhenUsed/>
    <w:rsid w:val="00621274"/>
    <w:pPr>
      <w:tabs>
        <w:tab w:val="right" w:pos="9355"/>
      </w:tabs>
      <w:spacing w:after="0" w:line="240" w:lineRule="auto"/>
      <w:ind w:left="5245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af6">
    <w:name w:val="Основной текст с отступом Знак"/>
    <w:basedOn w:val="a1"/>
    <w:link w:val="af5"/>
    <w:uiPriority w:val="99"/>
    <w:rsid w:val="00621274"/>
    <w:rPr>
      <w:rFonts w:ascii="Times New Roman" w:eastAsia="Calibri" w:hAnsi="Times New Roman" w:cs="Times New Roman"/>
      <w:sz w:val="16"/>
      <w:szCs w:val="16"/>
    </w:rPr>
  </w:style>
  <w:style w:type="character" w:styleId="af7">
    <w:name w:val="Strong"/>
    <w:basedOn w:val="a1"/>
    <w:uiPriority w:val="22"/>
    <w:qFormat/>
    <w:rsid w:val="00974EF7"/>
    <w:rPr>
      <w:b/>
      <w:bCs/>
    </w:rPr>
  </w:style>
  <w:style w:type="paragraph" w:customStyle="1" w:styleId="31">
    <w:name w:val="Маркированный список 31"/>
    <w:basedOn w:val="a0"/>
    <w:uiPriority w:val="99"/>
    <w:rsid w:val="007E12F8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0"/>
    <w:link w:val="22"/>
    <w:uiPriority w:val="99"/>
    <w:unhideWhenUsed/>
    <w:rsid w:val="00C962B1"/>
    <w:pPr>
      <w:tabs>
        <w:tab w:val="left" w:pos="709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C962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Гринатом_1"/>
    <w:basedOn w:val="10"/>
    <w:uiPriority w:val="99"/>
    <w:rsid w:val="00721ED3"/>
    <w:pPr>
      <w:keepLines w:val="0"/>
      <w:numPr>
        <w:numId w:val="13"/>
      </w:numPr>
      <w:tabs>
        <w:tab w:val="left" w:pos="629"/>
      </w:tabs>
      <w:suppressAutoHyphens/>
      <w:spacing w:before="240"/>
      <w:jc w:val="both"/>
    </w:pPr>
    <w:rPr>
      <w:rFonts w:ascii="Calibri" w:eastAsia="Calibri" w:hAnsi="Calibri" w:cs="Calibri"/>
      <w:color w:val="auto"/>
      <w:kern w:val="1"/>
      <w:sz w:val="22"/>
      <w:szCs w:val="32"/>
      <w:lang w:val="x-none" w:eastAsia="ar-SA"/>
    </w:rPr>
  </w:style>
  <w:style w:type="paragraph" w:customStyle="1" w:styleId="441">
    <w:name w:val="Стиль441"/>
    <w:uiPriority w:val="99"/>
    <w:rsid w:val="00362D25"/>
    <w:pPr>
      <w:numPr>
        <w:numId w:val="28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">
    <w:name w:val="Пункт_3"/>
    <w:basedOn w:val="a0"/>
    <w:uiPriority w:val="99"/>
    <w:rsid w:val="006B3D01"/>
    <w:pPr>
      <w:numPr>
        <w:numId w:val="32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2BE24-BD81-46EF-BE80-E00B9F81B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3929</Words>
  <Characters>22397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Наталья А. Маляренко</cp:lastModifiedBy>
  <cp:revision>5</cp:revision>
  <cp:lastPrinted>2021-05-21T06:22:00Z</cp:lastPrinted>
  <dcterms:created xsi:type="dcterms:W3CDTF">2021-05-20T13:47:00Z</dcterms:created>
  <dcterms:modified xsi:type="dcterms:W3CDTF">2021-05-21T08:48:00Z</dcterms:modified>
</cp:coreProperties>
</file>