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AD61F7" w:rsidRDefault="009F38C4"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w:t>
      </w:r>
      <w:r w:rsidR="00AD61F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Филиппо</w:t>
      </w:r>
      <w:r w:rsidR="00AD61F7">
        <w:rPr>
          <w:rFonts w:ascii="Times New Roman" w:eastAsia="Times New Roman" w:hAnsi="Times New Roman" w:cs="Times New Roman"/>
          <w:sz w:val="24"/>
          <w:szCs w:val="24"/>
          <w:lang w:eastAsia="ar-SA"/>
        </w:rPr>
        <w:t>в</w:t>
      </w:r>
    </w:p>
    <w:p w:rsidR="006C3AEF" w:rsidRPr="006C3AEF" w:rsidRDefault="006D3ED3"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Приказ </w:t>
      </w:r>
      <w:r w:rsidRPr="000B5296">
        <w:rPr>
          <w:rFonts w:ascii="Times New Roman" w:eastAsia="Times New Roman" w:hAnsi="Times New Roman" w:cs="Times New Roman"/>
          <w:sz w:val="24"/>
          <w:szCs w:val="24"/>
          <w:lang w:eastAsia="ar-SA"/>
        </w:rPr>
        <w:t xml:space="preserve">№ </w:t>
      </w:r>
      <w:r w:rsidRPr="000B5296">
        <w:rPr>
          <w:rFonts w:ascii="Times New Roman" w:eastAsia="Times New Roman" w:hAnsi="Times New Roman" w:cs="Times New Roman"/>
          <w:sz w:val="24"/>
          <w:szCs w:val="24"/>
          <w:lang w:eastAsia="ar-SA"/>
        </w:rPr>
        <w:softHyphen/>
      </w:r>
      <w:r w:rsidRPr="000B5296">
        <w:rPr>
          <w:rFonts w:ascii="Times New Roman" w:eastAsia="Times New Roman" w:hAnsi="Times New Roman" w:cs="Times New Roman"/>
          <w:sz w:val="24"/>
          <w:szCs w:val="24"/>
          <w:lang w:eastAsia="ar-SA"/>
        </w:rPr>
        <w:softHyphen/>
      </w:r>
      <w:r w:rsidRPr="000B5296">
        <w:rPr>
          <w:rFonts w:ascii="Times New Roman" w:eastAsia="Times New Roman" w:hAnsi="Times New Roman" w:cs="Times New Roman"/>
          <w:sz w:val="24"/>
          <w:szCs w:val="24"/>
          <w:lang w:eastAsia="ar-SA"/>
        </w:rPr>
        <w:softHyphen/>
      </w:r>
      <w:r w:rsidRPr="000B5296">
        <w:rPr>
          <w:rFonts w:ascii="Times New Roman" w:eastAsia="Times New Roman" w:hAnsi="Times New Roman" w:cs="Times New Roman"/>
          <w:sz w:val="24"/>
          <w:szCs w:val="24"/>
          <w:lang w:eastAsia="ar-SA"/>
        </w:rPr>
        <w:softHyphen/>
        <w:t xml:space="preserve"> </w:t>
      </w:r>
      <w:r w:rsidR="00AD4C4D">
        <w:rPr>
          <w:rFonts w:ascii="Times New Roman" w:eastAsia="Times New Roman" w:hAnsi="Times New Roman" w:cs="Times New Roman"/>
          <w:sz w:val="24"/>
          <w:szCs w:val="24"/>
          <w:lang w:eastAsia="ar-SA"/>
        </w:rPr>
        <w:t>22</w:t>
      </w:r>
      <w:r w:rsidR="00AE04D0" w:rsidRPr="000B5296">
        <w:rPr>
          <w:rFonts w:ascii="Times New Roman" w:eastAsia="Times New Roman" w:hAnsi="Times New Roman" w:cs="Times New Roman"/>
          <w:sz w:val="24"/>
          <w:szCs w:val="24"/>
          <w:lang w:eastAsia="ar-SA"/>
        </w:rPr>
        <w:t>-з от «</w:t>
      </w:r>
      <w:r w:rsidR="00AD4C4D">
        <w:rPr>
          <w:rFonts w:ascii="Times New Roman" w:eastAsia="Times New Roman" w:hAnsi="Times New Roman" w:cs="Times New Roman"/>
          <w:sz w:val="24"/>
          <w:szCs w:val="24"/>
          <w:lang w:eastAsia="ar-SA"/>
        </w:rPr>
        <w:t>28</w:t>
      </w:r>
      <w:r>
        <w:rPr>
          <w:rFonts w:ascii="Times New Roman" w:eastAsia="Times New Roman" w:hAnsi="Times New Roman" w:cs="Times New Roman"/>
          <w:sz w:val="24"/>
          <w:szCs w:val="24"/>
          <w:lang w:eastAsia="ar-SA"/>
        </w:rPr>
        <w:t xml:space="preserve">» </w:t>
      </w:r>
      <w:r w:rsidR="0015643E">
        <w:rPr>
          <w:rFonts w:ascii="Times New Roman" w:eastAsia="Times New Roman" w:hAnsi="Times New Roman" w:cs="Times New Roman"/>
          <w:sz w:val="24"/>
          <w:szCs w:val="24"/>
          <w:lang w:eastAsia="ar-SA"/>
        </w:rPr>
        <w:t>янва</w:t>
      </w:r>
      <w:r w:rsidR="00AE04D0">
        <w:rPr>
          <w:rFonts w:ascii="Times New Roman" w:eastAsia="Times New Roman" w:hAnsi="Times New Roman" w:cs="Times New Roman"/>
          <w:sz w:val="24"/>
          <w:szCs w:val="24"/>
          <w:lang w:eastAsia="ar-SA"/>
        </w:rPr>
        <w:t>ря</w:t>
      </w:r>
      <w:r w:rsidR="004E5C59">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201</w:t>
      </w:r>
      <w:r w:rsidR="0015643E">
        <w:rPr>
          <w:rFonts w:ascii="Times New Roman" w:eastAsia="Times New Roman" w:hAnsi="Times New Roman" w:cs="Times New Roman"/>
          <w:sz w:val="24"/>
          <w:szCs w:val="24"/>
          <w:lang w:eastAsia="ar-SA"/>
        </w:rPr>
        <w:t>6</w:t>
      </w:r>
      <w:r w:rsidR="006C3AEF" w:rsidRPr="006C3AEF">
        <w:rPr>
          <w:rFonts w:ascii="Times New Roman" w:eastAsia="Times New Roman" w:hAnsi="Times New Roman" w:cs="Times New Roman"/>
          <w:sz w:val="24"/>
          <w:szCs w:val="24"/>
          <w:lang w:eastAsia="ar-SA"/>
        </w:rPr>
        <w:t xml:space="preserve">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901B94"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 xml:space="preserve">               </w:t>
      </w:r>
      <w:r w:rsidR="006C3AEF"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455CF3" w:rsidRDefault="006C3AEF" w:rsidP="00455CF3">
      <w:pPr>
        <w:spacing w:after="0" w:line="240" w:lineRule="auto"/>
        <w:ind w:firstLine="900"/>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901B94" w:rsidRPr="00283C0A">
        <w:rPr>
          <w:rFonts w:ascii="Times New Roman" w:eastAsia="Times New Roman" w:hAnsi="Times New Roman" w:cs="Times New Roman"/>
          <w:b/>
          <w:sz w:val="28"/>
          <w:szCs w:val="28"/>
          <w:lang w:eastAsia="ar-SA"/>
        </w:rPr>
        <w:t xml:space="preserve">на право заключения договора </w:t>
      </w:r>
      <w:r w:rsidR="00151726" w:rsidRPr="00151726">
        <w:rPr>
          <w:rFonts w:ascii="Times New Roman" w:hAnsi="Times New Roman" w:cs="Times New Roman"/>
          <w:b/>
          <w:sz w:val="28"/>
          <w:szCs w:val="28"/>
        </w:rPr>
        <w:t xml:space="preserve">на оказание услуг по перевозке </w:t>
      </w:r>
      <w:r w:rsidR="00455CF3" w:rsidRPr="00455CF3">
        <w:rPr>
          <w:rFonts w:ascii="Times New Roman" w:hAnsi="Times New Roman" w:cs="Times New Roman"/>
          <w:b/>
          <w:sz w:val="28"/>
          <w:szCs w:val="28"/>
        </w:rPr>
        <w:t xml:space="preserve">мазута топочного 100, </w:t>
      </w:r>
    </w:p>
    <w:p w:rsidR="00455CF3" w:rsidRDefault="00455CF3" w:rsidP="00455CF3">
      <w:pPr>
        <w:spacing w:after="0" w:line="240" w:lineRule="auto"/>
        <w:ind w:firstLine="900"/>
        <w:jc w:val="center"/>
        <w:rPr>
          <w:rFonts w:ascii="Times New Roman" w:hAnsi="Times New Roman" w:cs="Times New Roman"/>
          <w:b/>
          <w:sz w:val="28"/>
          <w:szCs w:val="28"/>
        </w:rPr>
      </w:pPr>
      <w:r w:rsidRPr="00455CF3">
        <w:rPr>
          <w:rFonts w:ascii="Times New Roman" w:hAnsi="Times New Roman" w:cs="Times New Roman"/>
          <w:b/>
          <w:sz w:val="28"/>
          <w:szCs w:val="28"/>
        </w:rPr>
        <w:t xml:space="preserve">ГОСТ 10585-2013 или нефтепродуктов </w:t>
      </w:r>
      <w:proofErr w:type="gramStart"/>
      <w:r w:rsidRPr="00455CF3">
        <w:rPr>
          <w:rFonts w:ascii="Times New Roman" w:hAnsi="Times New Roman" w:cs="Times New Roman"/>
          <w:b/>
          <w:sz w:val="28"/>
          <w:szCs w:val="28"/>
        </w:rPr>
        <w:t>аналогичного</w:t>
      </w:r>
      <w:proofErr w:type="gramEnd"/>
      <w:r w:rsidRPr="00455CF3">
        <w:rPr>
          <w:rFonts w:ascii="Times New Roman" w:hAnsi="Times New Roman" w:cs="Times New Roman"/>
          <w:b/>
          <w:sz w:val="28"/>
          <w:szCs w:val="28"/>
        </w:rPr>
        <w:t xml:space="preserve"> </w:t>
      </w:r>
    </w:p>
    <w:p w:rsidR="00901B94" w:rsidRDefault="00455CF3" w:rsidP="00455CF3">
      <w:pPr>
        <w:spacing w:after="0" w:line="240" w:lineRule="auto"/>
        <w:ind w:firstLine="900"/>
        <w:jc w:val="center"/>
        <w:rPr>
          <w:rFonts w:ascii="Times New Roman" w:hAnsi="Times New Roman" w:cs="Times New Roman"/>
          <w:b/>
          <w:sz w:val="28"/>
          <w:szCs w:val="28"/>
        </w:rPr>
      </w:pPr>
      <w:r w:rsidRPr="00455CF3">
        <w:rPr>
          <w:rFonts w:ascii="Times New Roman" w:hAnsi="Times New Roman" w:cs="Times New Roman"/>
          <w:b/>
          <w:sz w:val="28"/>
          <w:szCs w:val="28"/>
        </w:rPr>
        <w:t>или лучшего качества</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42ADD">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Pr="006C3AEF" w:rsidRDefault="006C3AEF" w:rsidP="000F219E">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w:t>
      </w:r>
      <w:r w:rsidR="000A432C">
        <w:rPr>
          <w:rFonts w:ascii="Times New Roman" w:eastAsia="Times New Roman" w:hAnsi="Times New Roman" w:cs="Times New Roman"/>
          <w:sz w:val="24"/>
          <w:szCs w:val="24"/>
          <w:lang w:eastAsia="ar-SA"/>
        </w:rPr>
        <w:t>6</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69713D" w:rsidRPr="009470E0" w:rsidRDefault="00644F9B" w:rsidP="009C691B">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4176652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D841EE" w:rsidRPr="00780BE5" w:rsidRDefault="0069713D" w:rsidP="009C691B">
      <w:pPr>
        <w:spacing w:line="240" w:lineRule="auto"/>
        <w:ind w:firstLine="900"/>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конкурентных переговоров на право заключения договора </w:t>
      </w:r>
      <w:r w:rsidR="00151726" w:rsidRPr="00151726">
        <w:rPr>
          <w:rFonts w:ascii="Times New Roman" w:hAnsi="Times New Roman" w:cs="Times New Roman"/>
          <w:b/>
          <w:sz w:val="24"/>
          <w:szCs w:val="24"/>
        </w:rPr>
        <w:t xml:space="preserve">на оказание услуг по перевозке </w:t>
      </w:r>
      <w:r w:rsidR="00455CF3" w:rsidRPr="00455CF3">
        <w:rPr>
          <w:rFonts w:ascii="Times New Roman" w:hAnsi="Times New Roman" w:cs="Times New Roman"/>
          <w:b/>
          <w:sz w:val="24"/>
          <w:szCs w:val="24"/>
        </w:rPr>
        <w:t>мазута топочного 100, ГОСТ 10585-2013 или нефтепродуктов аналогичного или лучшего качества</w:t>
      </w:r>
    </w:p>
    <w:p w:rsidR="006C3AEF" w:rsidRPr="006C3AEF" w:rsidRDefault="006C3AEF" w:rsidP="00DB0A34">
      <w:pPr>
        <w:keepNext/>
        <w:keepLines/>
        <w:tabs>
          <w:tab w:val="left" w:pos="0"/>
          <w:tab w:val="left" w:pos="709"/>
        </w:tabs>
        <w:suppressAutoHyphens/>
        <w:spacing w:before="240" w:after="0" w:line="240" w:lineRule="auto"/>
        <w:outlineLvl w:val="1"/>
        <w:rPr>
          <w:rFonts w:ascii="Times New Roman" w:eastAsia="Times New Roman" w:hAnsi="Times New Roman" w:cs="Times New Roman"/>
          <w:bCs/>
          <w:sz w:val="24"/>
          <w:szCs w:val="26"/>
          <w:lang w:eastAsia="ar-SA"/>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41216735"/>
      <w:bookmarkStart w:id="11" w:name="_Toc441217547"/>
      <w:bookmarkStart w:id="12" w:name="_Toc441766526"/>
      <w:r w:rsidRPr="006C3AEF">
        <w:rPr>
          <w:rFonts w:ascii="Times New Roman" w:eastAsia="Times New Roman" w:hAnsi="Times New Roman" w:cs="Times New Roman"/>
          <w:b/>
          <w:bCs/>
          <w:sz w:val="24"/>
          <w:szCs w:val="26"/>
          <w:lang w:eastAsia="ar-SA"/>
        </w:rPr>
        <w:t xml:space="preserve">1. Способ проведения закупки: </w:t>
      </w:r>
      <w:r w:rsidRPr="00D841EE">
        <w:rPr>
          <w:rFonts w:ascii="Times New Roman" w:eastAsia="Times New Roman" w:hAnsi="Times New Roman" w:cs="Times New Roman"/>
          <w:bCs/>
          <w:sz w:val="24"/>
          <w:szCs w:val="26"/>
          <w:lang w:eastAsia="ar-SA"/>
        </w:rPr>
        <w:t>конкурентные переговоры</w:t>
      </w:r>
      <w:r w:rsidRPr="006C3AEF">
        <w:rPr>
          <w:rFonts w:ascii="Times New Roman" w:eastAsia="Times New Roman" w:hAnsi="Times New Roman" w:cs="Times New Roman"/>
          <w:bCs/>
          <w:sz w:val="24"/>
          <w:szCs w:val="26"/>
          <w:lang w:eastAsia="ar-SA"/>
        </w:rPr>
        <w:t>.</w:t>
      </w:r>
      <w:bookmarkEnd w:id="3"/>
      <w:bookmarkEnd w:id="4"/>
      <w:bookmarkEnd w:id="5"/>
      <w:bookmarkEnd w:id="6"/>
      <w:bookmarkEnd w:id="7"/>
      <w:bookmarkEnd w:id="8"/>
      <w:bookmarkEnd w:id="9"/>
      <w:bookmarkEnd w:id="10"/>
      <w:bookmarkEnd w:id="11"/>
      <w:bookmarkEnd w:id="12"/>
    </w:p>
    <w:p w:rsidR="006C3AEF" w:rsidRPr="006C3AEF" w:rsidRDefault="006C3AEF" w:rsidP="00DB0A34">
      <w:pPr>
        <w:keepNext/>
        <w:keepLines/>
        <w:tabs>
          <w:tab w:val="left" w:pos="0"/>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Start w:id="20" w:name="_Toc441216736"/>
      <w:bookmarkStart w:id="21" w:name="_Toc441217548"/>
      <w:bookmarkStart w:id="22" w:name="_Toc441766527"/>
      <w:r w:rsidRPr="006C3AEF">
        <w:rPr>
          <w:rFonts w:ascii="Times New Roman" w:eastAsia="Times New Roman" w:hAnsi="Times New Roman" w:cs="Times New Roman"/>
          <w:b/>
          <w:bCs/>
          <w:sz w:val="24"/>
          <w:szCs w:val="26"/>
          <w:lang w:eastAsia="ar-SA"/>
        </w:rPr>
        <w:t>2. 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6C3AEF">
        <w:rPr>
          <w:rFonts w:ascii="Times New Roman" w:eastAsia="Times New Roman" w:hAnsi="Times New Roman" w:cs="Times New Roman"/>
          <w:b/>
          <w:bCs/>
          <w:sz w:val="24"/>
          <w:szCs w:val="26"/>
          <w:lang w:eastAsia="ar-SA"/>
        </w:rPr>
        <w:t xml:space="preserve">  </w:t>
      </w:r>
    </w:p>
    <w:p w:rsidR="006C3AEF" w:rsidRPr="006C3AEF" w:rsidRDefault="006C3AEF" w:rsidP="000D1611">
      <w:pPr>
        <w:tabs>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0D1611">
      <w:pPr>
        <w:tabs>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0D1611">
      <w:pPr>
        <w:tabs>
          <w:tab w:val="left" w:pos="426"/>
          <w:tab w:val="left" w:pos="6987"/>
        </w:tabs>
        <w:suppressAutoHyphens/>
        <w:spacing w:after="0" w:line="240" w:lineRule="auto"/>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w:t>
      </w:r>
      <w:r w:rsidR="00E77146" w:rsidRPr="00E77146">
        <w:rPr>
          <w:rFonts w:ascii="Times New Roman" w:eastAsia="Times New Roman" w:hAnsi="Times New Roman" w:cs="Times New Roman"/>
          <w:sz w:val="24"/>
          <w:szCs w:val="24"/>
          <w:lang w:eastAsia="ar-SA"/>
        </w:rPr>
        <w:t xml:space="preserve">183034, г. Мурманск, ул. Свердлова, д. 39, </w:t>
      </w:r>
      <w:proofErr w:type="spellStart"/>
      <w:r w:rsidR="00E77146" w:rsidRPr="00E77146">
        <w:rPr>
          <w:rFonts w:ascii="Times New Roman" w:eastAsia="Times New Roman" w:hAnsi="Times New Roman" w:cs="Times New Roman"/>
          <w:sz w:val="24"/>
          <w:szCs w:val="24"/>
          <w:lang w:eastAsia="ar-SA"/>
        </w:rPr>
        <w:t>каб</w:t>
      </w:r>
      <w:proofErr w:type="spellEnd"/>
      <w:r w:rsidR="00E77146" w:rsidRPr="00E77146">
        <w:rPr>
          <w:rFonts w:ascii="Times New Roman" w:eastAsia="Times New Roman" w:hAnsi="Times New Roman" w:cs="Times New Roman"/>
          <w:sz w:val="24"/>
          <w:szCs w:val="24"/>
          <w:lang w:eastAsia="ar-SA"/>
        </w:rPr>
        <w:t>. 214. При себе иметь документ удостоверяющий личность</w:t>
      </w:r>
      <w:r w:rsidRPr="00E77146">
        <w:rPr>
          <w:rFonts w:ascii="Times New Roman" w:eastAsia="Times New Roman" w:hAnsi="Times New Roman" w:cs="Times New Roman"/>
          <w:sz w:val="24"/>
          <w:szCs w:val="24"/>
          <w:lang w:eastAsia="ar-SA"/>
        </w:rPr>
        <w:t>.</w:t>
      </w:r>
    </w:p>
    <w:p w:rsidR="006C3AEF" w:rsidRPr="006C3AEF" w:rsidRDefault="006C3AEF" w:rsidP="000D1611">
      <w:pPr>
        <w:tabs>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62 57 доб. 52</w:t>
      </w:r>
      <w:r w:rsidR="006C5CCF" w:rsidRPr="00E05929">
        <w:rPr>
          <w:rFonts w:ascii="Times New Roman" w:eastAsia="Times New Roman" w:hAnsi="Times New Roman" w:cs="Times New Roman"/>
          <w:sz w:val="24"/>
          <w:szCs w:val="24"/>
          <w:lang w:eastAsia="ar-SA"/>
        </w:rPr>
        <w:t>2</w:t>
      </w:r>
      <w:r w:rsidRPr="006C3AEF">
        <w:rPr>
          <w:rFonts w:ascii="Times New Roman" w:eastAsia="Times New Roman" w:hAnsi="Times New Roman" w:cs="Times New Roman"/>
          <w:sz w:val="24"/>
          <w:szCs w:val="24"/>
          <w:lang w:eastAsia="ar-SA"/>
        </w:rPr>
        <w:t>; 8 (953) 753 06 95.</w:t>
      </w:r>
    </w:p>
    <w:p w:rsidR="006C3AEF" w:rsidRPr="006C3AEF" w:rsidRDefault="006C3AEF" w:rsidP="000D1611">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w:t>
      </w:r>
      <w:hyperlink r:id="rId9" w:history="1">
        <w:r w:rsidR="006C5CCF" w:rsidRPr="00FD05CB">
          <w:rPr>
            <w:rStyle w:val="a3"/>
            <w:rFonts w:ascii="Times New Roman" w:eastAsia="Times New Roman" w:hAnsi="Times New Roman" w:cs="Times New Roman"/>
            <w:sz w:val="24"/>
            <w:szCs w:val="24"/>
            <w:lang w:val="en-US" w:eastAsia="ar-SA"/>
          </w:rPr>
          <w:t>palchikovskaya</w:t>
        </w:r>
        <w:r w:rsidR="006C5CCF" w:rsidRPr="00FD05CB">
          <w:rPr>
            <w:rStyle w:val="a3"/>
            <w:rFonts w:ascii="Times New Roman" w:eastAsia="Times New Roman" w:hAnsi="Times New Roman" w:cs="Times New Roman"/>
            <w:sz w:val="24"/>
            <w:szCs w:val="24"/>
            <w:lang w:eastAsia="ar-SA"/>
          </w:rPr>
          <w:t>@</w:t>
        </w:r>
        <w:r w:rsidR="006C5CCF" w:rsidRPr="00FD05CB">
          <w:rPr>
            <w:rStyle w:val="a3"/>
            <w:rFonts w:ascii="Times New Roman" w:eastAsia="Times New Roman" w:hAnsi="Times New Roman" w:cs="Times New Roman"/>
            <w:sz w:val="24"/>
            <w:szCs w:val="24"/>
            <w:lang w:val="en-US" w:eastAsia="ar-SA"/>
          </w:rPr>
          <w:t>mures</w:t>
        </w:r>
        <w:r w:rsidR="006C5CCF" w:rsidRPr="00FD05CB">
          <w:rPr>
            <w:rStyle w:val="a3"/>
            <w:rFonts w:ascii="Times New Roman" w:eastAsia="Times New Roman" w:hAnsi="Times New Roman" w:cs="Times New Roman"/>
            <w:sz w:val="24"/>
            <w:szCs w:val="24"/>
            <w:lang w:eastAsia="ar-SA"/>
          </w:rPr>
          <w:t>.</w:t>
        </w:r>
        <w:proofErr w:type="spellStart"/>
        <w:r w:rsidR="006C5CCF" w:rsidRPr="00FD05CB">
          <w:rPr>
            <w:rStyle w:val="a3"/>
            <w:rFonts w:ascii="Times New Roman" w:eastAsia="Times New Roman" w:hAnsi="Times New Roman" w:cs="Times New Roman"/>
            <w:sz w:val="24"/>
            <w:szCs w:val="24"/>
            <w:lang w:val="en-US" w:eastAsia="ar-SA"/>
          </w:rPr>
          <w:t>ru</w:t>
        </w:r>
        <w:proofErr w:type="spellEnd"/>
      </w:hyperlink>
    </w:p>
    <w:p w:rsidR="006C3AEF" w:rsidRPr="006C3AEF" w:rsidRDefault="006C3AEF" w:rsidP="00402489">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6C3AEF" w:rsidRDefault="006C3AEF" w:rsidP="00DB0A34">
      <w:pPr>
        <w:keepNext/>
        <w:keepLines/>
        <w:tabs>
          <w:tab w:val="left" w:pos="0"/>
          <w:tab w:val="left" w:pos="426"/>
          <w:tab w:val="left" w:pos="709"/>
        </w:tabs>
        <w:suppressAutoHyphens/>
        <w:spacing w:after="0" w:line="240" w:lineRule="auto"/>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41216737"/>
      <w:bookmarkStart w:id="27" w:name="_Toc441217549"/>
      <w:bookmarkStart w:id="28" w:name="_Toc366762350"/>
      <w:bookmarkStart w:id="29" w:name="_Toc368061864"/>
      <w:bookmarkStart w:id="30" w:name="_Toc368062028"/>
      <w:bookmarkStart w:id="31" w:name="_Toc370824124"/>
      <w:bookmarkStart w:id="32" w:name="_Toc441766528"/>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3"/>
      <w:bookmarkEnd w:id="24"/>
      <w:bookmarkEnd w:id="25"/>
      <w:bookmarkEnd w:id="26"/>
      <w:bookmarkEnd w:id="27"/>
      <w:bookmarkEnd w:id="32"/>
      <w:r w:rsidRPr="009D39D9">
        <w:rPr>
          <w:rFonts w:ascii="Times New Roman" w:eastAsia="Times New Roman" w:hAnsi="Times New Roman" w:cs="Times New Roman"/>
          <w:b/>
          <w:bCs/>
          <w:sz w:val="24"/>
          <w:szCs w:val="26"/>
          <w:lang w:eastAsia="ar-SA"/>
        </w:rPr>
        <w:t xml:space="preserve"> </w:t>
      </w:r>
    </w:p>
    <w:p w:rsidR="007533E5" w:rsidRPr="00647DF6" w:rsidRDefault="006F6398" w:rsidP="00647DF6">
      <w:pPr>
        <w:jc w:val="both"/>
        <w:rPr>
          <w:rFonts w:ascii="Times New Roman" w:hAnsi="Times New Roman" w:cs="Times New Roman"/>
          <w:sz w:val="24"/>
          <w:szCs w:val="24"/>
          <w:lang w:eastAsia="ar-SA"/>
        </w:rPr>
      </w:pPr>
      <w:r w:rsidRPr="00647DF6">
        <w:rPr>
          <w:rFonts w:ascii="Times New Roman" w:hAnsi="Times New Roman" w:cs="Times New Roman"/>
          <w:b/>
          <w:sz w:val="24"/>
          <w:szCs w:val="24"/>
          <w:lang w:eastAsia="ar-SA"/>
        </w:rPr>
        <w:t xml:space="preserve">3.1. </w:t>
      </w:r>
      <w:r w:rsidR="007533E5" w:rsidRPr="00647DF6">
        <w:rPr>
          <w:rFonts w:ascii="Times New Roman" w:hAnsi="Times New Roman" w:cs="Times New Roman"/>
          <w:sz w:val="24"/>
          <w:szCs w:val="24"/>
          <w:lang w:eastAsia="ar-SA"/>
        </w:rPr>
        <w:t xml:space="preserve">Ввиду того, что </w:t>
      </w:r>
      <w:r w:rsidR="00097AB5" w:rsidRPr="00647DF6">
        <w:rPr>
          <w:rFonts w:ascii="Times New Roman" w:hAnsi="Times New Roman" w:cs="Times New Roman"/>
          <w:sz w:val="24"/>
          <w:szCs w:val="24"/>
          <w:lang w:eastAsia="ar-SA"/>
        </w:rPr>
        <w:t xml:space="preserve">проводимая </w:t>
      </w:r>
      <w:r w:rsidR="007533E5" w:rsidRPr="00647DF6">
        <w:rPr>
          <w:rFonts w:ascii="Times New Roman" w:hAnsi="Times New Roman" w:cs="Times New Roman"/>
          <w:sz w:val="24"/>
          <w:szCs w:val="24"/>
          <w:lang w:eastAsia="ar-SA"/>
        </w:rPr>
        <w:t xml:space="preserve">закупка </w:t>
      </w:r>
      <w:r w:rsidR="00097AB5" w:rsidRPr="00647DF6">
        <w:rPr>
          <w:rFonts w:ascii="Times New Roman" w:hAnsi="Times New Roman" w:cs="Times New Roman"/>
          <w:sz w:val="24"/>
          <w:szCs w:val="24"/>
          <w:lang w:eastAsia="ar-SA"/>
        </w:rPr>
        <w:t xml:space="preserve">осуществляется </w:t>
      </w:r>
      <w:r w:rsidR="007533E5" w:rsidRPr="00647DF6">
        <w:rPr>
          <w:rFonts w:ascii="Times New Roman" w:hAnsi="Times New Roman" w:cs="Times New Roman"/>
          <w:sz w:val="24"/>
          <w:szCs w:val="24"/>
          <w:lang w:eastAsia="ar-SA"/>
        </w:rPr>
        <w:t>по трем лотам, основные условия раскрыты ниже в каждом из лотов.</w:t>
      </w:r>
    </w:p>
    <w:p w:rsidR="007533E5" w:rsidRPr="00647DF6" w:rsidRDefault="007533E5" w:rsidP="00647DF6">
      <w:pPr>
        <w:jc w:val="both"/>
        <w:rPr>
          <w:rFonts w:ascii="Times New Roman" w:hAnsi="Times New Roman" w:cs="Times New Roman"/>
          <w:sz w:val="24"/>
          <w:szCs w:val="24"/>
          <w:lang w:eastAsia="ar-SA"/>
        </w:rPr>
      </w:pPr>
      <w:r w:rsidRPr="00647DF6">
        <w:rPr>
          <w:rFonts w:ascii="Times New Roman" w:hAnsi="Times New Roman" w:cs="Times New Roman"/>
          <w:sz w:val="24"/>
          <w:szCs w:val="24"/>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rsidR="006F6398" w:rsidRPr="0087645F" w:rsidRDefault="006F6398" w:rsidP="000D1611">
      <w:pPr>
        <w:spacing w:after="0" w:line="240" w:lineRule="auto"/>
        <w:jc w:val="both"/>
        <w:rPr>
          <w:rFonts w:ascii="Times New Roman" w:eastAsia="Times New Roman" w:hAnsi="Times New Roman" w:cs="Times New Roman"/>
          <w:b/>
          <w:sz w:val="24"/>
          <w:szCs w:val="24"/>
          <w:lang w:eastAsia="ru-RU"/>
        </w:rPr>
      </w:pPr>
      <w:bookmarkStart w:id="33" w:name="_Toc410044309"/>
      <w:bookmarkStart w:id="34" w:name="_Toc368061865"/>
      <w:bookmarkStart w:id="35" w:name="_Toc368062029"/>
      <w:bookmarkStart w:id="36" w:name="_Toc370824125"/>
      <w:bookmarkStart w:id="37" w:name="_Toc394314146"/>
      <w:bookmarkEnd w:id="28"/>
      <w:bookmarkEnd w:id="29"/>
      <w:bookmarkEnd w:id="30"/>
      <w:bookmarkEnd w:id="31"/>
      <w:r>
        <w:rPr>
          <w:rFonts w:ascii="Times New Roman" w:eastAsia="Times New Roman" w:hAnsi="Times New Roman" w:cs="Times New Roman"/>
          <w:b/>
          <w:sz w:val="24"/>
          <w:szCs w:val="24"/>
          <w:lang w:eastAsia="ru-RU"/>
        </w:rPr>
        <w:t>3.2.</w:t>
      </w:r>
      <w:r w:rsidRPr="0087645F">
        <w:rPr>
          <w:rFonts w:ascii="Times New Roman" w:eastAsia="Times New Roman" w:hAnsi="Times New Roman" w:cs="Times New Roman"/>
          <w:b/>
          <w:sz w:val="24"/>
          <w:szCs w:val="24"/>
          <w:lang w:eastAsia="ru-RU"/>
        </w:rPr>
        <w:t xml:space="preserve"> Лот</w:t>
      </w:r>
      <w:r w:rsidR="000165F2">
        <w:rPr>
          <w:rFonts w:ascii="Times New Roman" w:eastAsia="Times New Roman" w:hAnsi="Times New Roman" w:cs="Times New Roman"/>
          <w:b/>
          <w:sz w:val="24"/>
          <w:szCs w:val="24"/>
          <w:lang w:eastAsia="ru-RU"/>
        </w:rPr>
        <w:t xml:space="preserve"> </w:t>
      </w:r>
      <w:r w:rsidRPr="0087645F">
        <w:rPr>
          <w:rFonts w:ascii="Times New Roman" w:eastAsia="Times New Roman" w:hAnsi="Times New Roman" w:cs="Times New Roman"/>
          <w:b/>
          <w:sz w:val="24"/>
          <w:szCs w:val="24"/>
          <w:lang w:eastAsia="ru-RU"/>
        </w:rPr>
        <w:t>№</w:t>
      </w:r>
      <w:r w:rsidR="000165F2">
        <w:rPr>
          <w:rFonts w:ascii="Times New Roman" w:eastAsia="Times New Roman" w:hAnsi="Times New Roman" w:cs="Times New Roman"/>
          <w:b/>
          <w:sz w:val="24"/>
          <w:szCs w:val="24"/>
          <w:lang w:eastAsia="ru-RU"/>
        </w:rPr>
        <w:t xml:space="preserve"> </w:t>
      </w:r>
      <w:r w:rsidRPr="0087645F">
        <w:rPr>
          <w:rFonts w:ascii="Times New Roman" w:eastAsia="Times New Roman" w:hAnsi="Times New Roman" w:cs="Times New Roman"/>
          <w:b/>
          <w:sz w:val="24"/>
          <w:szCs w:val="24"/>
          <w:lang w:eastAsia="ru-RU"/>
        </w:rPr>
        <w:t>1.</w:t>
      </w:r>
    </w:p>
    <w:p w:rsidR="006F6398" w:rsidRPr="0087645F" w:rsidRDefault="006F6398" w:rsidP="006F6398">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3.2</w:t>
      </w:r>
      <w:r w:rsidRPr="0087645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w:t>
      </w:r>
      <w:r w:rsidRPr="0087645F">
        <w:rPr>
          <w:rFonts w:ascii="Times New Roman" w:eastAsia="Times New Roman" w:hAnsi="Times New Roman" w:cs="Times New Roman"/>
          <w:b/>
          <w:sz w:val="24"/>
          <w:szCs w:val="24"/>
          <w:lang w:eastAsia="ru-RU"/>
        </w:rPr>
        <w:t xml:space="preserve"> Предмет Договора:</w:t>
      </w:r>
      <w:r w:rsidRPr="0087645F">
        <w:rPr>
          <w:rFonts w:ascii="Times New Roman" w:eastAsia="Times New Roman" w:hAnsi="Times New Roman" w:cs="Times New Roman"/>
          <w:sz w:val="24"/>
          <w:szCs w:val="24"/>
          <w:lang w:eastAsia="ru-RU"/>
        </w:rPr>
        <w:t xml:space="preserve">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6F6398" w:rsidRPr="0087645F" w:rsidRDefault="006F6398" w:rsidP="006F6398">
      <w:pPr>
        <w:tabs>
          <w:tab w:val="left" w:pos="709"/>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ab/>
        <w:t>3.2</w:t>
      </w:r>
      <w:r w:rsidRPr="0087645F">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eastAsia="ru-RU"/>
        </w:rPr>
        <w:t xml:space="preserve">. </w:t>
      </w:r>
      <w:r w:rsidRPr="0087645F">
        <w:rPr>
          <w:rFonts w:ascii="Times New Roman" w:eastAsia="Times New Roman" w:hAnsi="Times New Roman" w:cs="Times New Roman"/>
          <w:b/>
          <w:sz w:val="24"/>
          <w:szCs w:val="24"/>
          <w:lang w:eastAsia="ru-RU"/>
        </w:rPr>
        <w:t xml:space="preserve">Общее количество мазута топочного 100, ГОСТ 10585-2013 или нефтепродуктов аналогичного или лучшего качества, подлежащего перевозке </w:t>
      </w:r>
      <w:r w:rsidRPr="00B57B16">
        <w:rPr>
          <w:rFonts w:ascii="Times New Roman" w:eastAsia="Times New Roman" w:hAnsi="Times New Roman" w:cs="Times New Roman"/>
          <w:sz w:val="24"/>
          <w:szCs w:val="24"/>
          <w:lang w:eastAsia="ru-RU"/>
        </w:rPr>
        <w:t xml:space="preserve">(далее </w:t>
      </w:r>
      <w:r w:rsidR="00EB4522" w:rsidRPr="00B57B16">
        <w:rPr>
          <w:rFonts w:ascii="Times New Roman" w:eastAsia="Times New Roman" w:hAnsi="Times New Roman" w:cs="Times New Roman"/>
          <w:sz w:val="24"/>
          <w:szCs w:val="24"/>
          <w:lang w:eastAsia="ru-RU"/>
        </w:rPr>
        <w:t xml:space="preserve">также </w:t>
      </w:r>
      <w:r w:rsidRPr="00B57B16">
        <w:rPr>
          <w:rFonts w:ascii="Times New Roman" w:eastAsia="Times New Roman" w:hAnsi="Times New Roman" w:cs="Times New Roman"/>
          <w:sz w:val="24"/>
          <w:szCs w:val="24"/>
          <w:lang w:eastAsia="ru-RU"/>
        </w:rPr>
        <w:t>– Груз)</w:t>
      </w:r>
      <w:r w:rsidRPr="0087645F">
        <w:rPr>
          <w:rFonts w:ascii="Times New Roman" w:eastAsia="Times New Roman" w:hAnsi="Times New Roman" w:cs="Times New Roman"/>
          <w:b/>
          <w:sz w:val="24"/>
          <w:szCs w:val="24"/>
          <w:lang w:eastAsia="ru-RU"/>
        </w:rPr>
        <w:t>:</w:t>
      </w:r>
      <w:r w:rsidRPr="0087645F">
        <w:rPr>
          <w:rFonts w:ascii="Times New Roman" w:eastAsia="Times New Roman" w:hAnsi="Times New Roman" w:cs="Times New Roman"/>
          <w:sz w:val="24"/>
          <w:szCs w:val="24"/>
          <w:lang w:eastAsia="ru-RU"/>
        </w:rPr>
        <w:t xml:space="preserve">   7 400 тонн.</w:t>
      </w:r>
      <w:r w:rsidRPr="0087645F">
        <w:rPr>
          <w:rFonts w:ascii="Times New Roman" w:eastAsia="Times New Roman" w:hAnsi="Times New Roman" w:cs="Times New Roman"/>
          <w:b/>
          <w:i/>
          <w:sz w:val="24"/>
          <w:szCs w:val="24"/>
          <w:lang w:eastAsia="ru-RU"/>
        </w:rPr>
        <w:t xml:space="preserve"> </w:t>
      </w:r>
    </w:p>
    <w:p w:rsidR="006F6398" w:rsidRPr="0087645F"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3.2</w:t>
      </w:r>
      <w:r w:rsidRPr="0087645F">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w:t>
      </w:r>
      <w:r w:rsidRPr="0087645F">
        <w:rPr>
          <w:rFonts w:ascii="Times New Roman" w:eastAsia="Times New Roman" w:hAnsi="Times New Roman" w:cs="Times New Roman"/>
          <w:b/>
          <w:sz w:val="24"/>
          <w:szCs w:val="24"/>
          <w:lang w:eastAsia="ru-RU"/>
        </w:rPr>
        <w:t xml:space="preserve"> Сведения о начальной (максимальной) цене Лота:</w:t>
      </w:r>
      <w:r w:rsidRPr="0087645F">
        <w:rPr>
          <w:rFonts w:ascii="Times New Roman" w:eastAsia="Times New Roman" w:hAnsi="Times New Roman" w:cs="Times New Roman"/>
          <w:sz w:val="24"/>
          <w:szCs w:val="24"/>
          <w:lang w:eastAsia="ru-RU"/>
        </w:rPr>
        <w:t xml:space="preserve"> 3 899 500 (Три миллиона восемьсот девяносто девять тысяч пятьсот)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6F6398" w:rsidRPr="00A86543"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A86543">
        <w:rPr>
          <w:rFonts w:ascii="Times New Roman" w:eastAsia="Times New Roman" w:hAnsi="Times New Roman" w:cs="Times New Roman"/>
          <w:sz w:val="24"/>
          <w:szCs w:val="24"/>
          <w:lang w:eastAsia="ru-RU"/>
        </w:rPr>
        <w:t>в т. ч. по маршрутам (Пункт выдачи – котельные ГОУТП «ТЭКОС» г. Мурманска,  пункт приема - котельные ГОУТП «ТЭКОС»):</w:t>
      </w:r>
    </w:p>
    <w:p w:rsidR="006F6398" w:rsidRPr="00A86543" w:rsidRDefault="006F6398" w:rsidP="006F6398">
      <w:pPr>
        <w:tabs>
          <w:tab w:val="left" w:pos="426"/>
        </w:tabs>
        <w:spacing w:after="0" w:line="240" w:lineRule="auto"/>
        <w:jc w:val="both"/>
        <w:rPr>
          <w:rFonts w:ascii="Times New Roman" w:eastAsia="Times New Roman" w:hAnsi="Times New Roman" w:cs="Times New Roman"/>
          <w:sz w:val="24"/>
          <w:szCs w:val="24"/>
          <w:lang w:eastAsia="ru-RU"/>
        </w:rPr>
      </w:pPr>
      <w:proofErr w:type="gramStart"/>
      <w:r w:rsidRPr="00A86543">
        <w:rPr>
          <w:rFonts w:ascii="Times New Roman" w:eastAsia="Times New Roman" w:hAnsi="Times New Roman" w:cs="Times New Roman"/>
          <w:sz w:val="24"/>
          <w:szCs w:val="24"/>
          <w:lang w:eastAsia="ru-RU"/>
        </w:rPr>
        <w:t>- г. Мурманск – п. Абрам-Мыс (ул. Судоремонтная,</w:t>
      </w:r>
      <w:r w:rsidR="00B94014">
        <w:rPr>
          <w:rFonts w:ascii="Times New Roman" w:eastAsia="Times New Roman" w:hAnsi="Times New Roman" w:cs="Times New Roman"/>
          <w:sz w:val="24"/>
          <w:szCs w:val="24"/>
          <w:lang w:eastAsia="ru-RU"/>
        </w:rPr>
        <w:t xml:space="preserve"> </w:t>
      </w:r>
      <w:r w:rsidRPr="00A86543">
        <w:rPr>
          <w:rFonts w:ascii="Times New Roman" w:eastAsia="Times New Roman" w:hAnsi="Times New Roman" w:cs="Times New Roman"/>
          <w:sz w:val="24"/>
          <w:szCs w:val="24"/>
          <w:lang w:eastAsia="ru-RU"/>
        </w:rPr>
        <w:t xml:space="preserve">15) – 2500 тонн – 1 000 000,00 рублей (400,00 </w:t>
      </w:r>
      <w:r>
        <w:rPr>
          <w:rFonts w:ascii="Times New Roman" w:eastAsia="Times New Roman" w:hAnsi="Times New Roman" w:cs="Times New Roman"/>
          <w:sz w:val="24"/>
          <w:szCs w:val="24"/>
          <w:lang w:eastAsia="ru-RU"/>
        </w:rPr>
        <w:t>руб./тонна);</w:t>
      </w:r>
      <w:proofErr w:type="gramEnd"/>
    </w:p>
    <w:p w:rsidR="006F6398" w:rsidRPr="00A86543" w:rsidRDefault="006F6398" w:rsidP="006F6398">
      <w:pPr>
        <w:tabs>
          <w:tab w:val="left" w:pos="426"/>
        </w:tabs>
        <w:spacing w:after="0" w:line="240" w:lineRule="auto"/>
        <w:jc w:val="both"/>
        <w:rPr>
          <w:rFonts w:ascii="Times New Roman" w:eastAsia="Times New Roman" w:hAnsi="Times New Roman" w:cs="Times New Roman"/>
          <w:sz w:val="24"/>
          <w:szCs w:val="24"/>
          <w:lang w:eastAsia="ru-RU"/>
        </w:rPr>
      </w:pPr>
      <w:r w:rsidRPr="00A86543">
        <w:rPr>
          <w:rFonts w:ascii="Times New Roman" w:eastAsia="Times New Roman" w:hAnsi="Times New Roman" w:cs="Times New Roman"/>
          <w:sz w:val="24"/>
          <w:szCs w:val="24"/>
          <w:lang w:eastAsia="ru-RU"/>
        </w:rPr>
        <w:t xml:space="preserve">- г. Мурманск – п. </w:t>
      </w:r>
      <w:proofErr w:type="spellStart"/>
      <w:r w:rsidRPr="00A86543">
        <w:rPr>
          <w:rFonts w:ascii="Times New Roman" w:eastAsia="Times New Roman" w:hAnsi="Times New Roman" w:cs="Times New Roman"/>
          <w:sz w:val="24"/>
          <w:szCs w:val="24"/>
          <w:lang w:eastAsia="ru-RU"/>
        </w:rPr>
        <w:t>Кильдинстрой</w:t>
      </w:r>
      <w:proofErr w:type="spellEnd"/>
      <w:r w:rsidRPr="00A86543">
        <w:rPr>
          <w:rFonts w:ascii="Times New Roman" w:eastAsia="Times New Roman" w:hAnsi="Times New Roman" w:cs="Times New Roman"/>
          <w:sz w:val="24"/>
          <w:szCs w:val="24"/>
          <w:lang w:eastAsia="ru-RU"/>
        </w:rPr>
        <w:t xml:space="preserve"> (ул. Ж.Д. тупик,</w:t>
      </w:r>
      <w:r w:rsidR="00B94014">
        <w:rPr>
          <w:rFonts w:ascii="Times New Roman" w:eastAsia="Times New Roman" w:hAnsi="Times New Roman" w:cs="Times New Roman"/>
          <w:sz w:val="24"/>
          <w:szCs w:val="24"/>
          <w:lang w:eastAsia="ru-RU"/>
        </w:rPr>
        <w:t xml:space="preserve"> </w:t>
      </w:r>
      <w:r w:rsidRPr="00A86543">
        <w:rPr>
          <w:rFonts w:ascii="Times New Roman" w:eastAsia="Times New Roman" w:hAnsi="Times New Roman" w:cs="Times New Roman"/>
          <w:sz w:val="24"/>
          <w:szCs w:val="24"/>
          <w:lang w:eastAsia="ru-RU"/>
        </w:rPr>
        <w:t>14) – 2600 тонн – 1 105 000,00 рублей  (425,00руб./тонна)</w:t>
      </w:r>
      <w:r>
        <w:rPr>
          <w:rFonts w:ascii="Times New Roman" w:eastAsia="Times New Roman" w:hAnsi="Times New Roman" w:cs="Times New Roman"/>
          <w:sz w:val="24"/>
          <w:szCs w:val="24"/>
          <w:lang w:eastAsia="ru-RU"/>
        </w:rPr>
        <w:t>;</w:t>
      </w:r>
    </w:p>
    <w:p w:rsidR="006F6398" w:rsidRPr="00A86543" w:rsidRDefault="006F6398" w:rsidP="006F6398">
      <w:pPr>
        <w:tabs>
          <w:tab w:val="left" w:pos="426"/>
        </w:tabs>
        <w:spacing w:after="0" w:line="240" w:lineRule="auto"/>
        <w:jc w:val="both"/>
        <w:rPr>
          <w:rFonts w:ascii="Times New Roman" w:eastAsia="Times New Roman" w:hAnsi="Times New Roman" w:cs="Times New Roman"/>
          <w:sz w:val="24"/>
          <w:szCs w:val="24"/>
          <w:lang w:eastAsia="ru-RU"/>
        </w:rPr>
      </w:pPr>
      <w:proofErr w:type="gramStart"/>
      <w:r w:rsidRPr="00A86543">
        <w:rPr>
          <w:rFonts w:ascii="Times New Roman" w:eastAsia="Times New Roman" w:hAnsi="Times New Roman" w:cs="Times New Roman"/>
          <w:sz w:val="24"/>
          <w:szCs w:val="24"/>
          <w:lang w:eastAsia="ru-RU"/>
        </w:rPr>
        <w:t xml:space="preserve">- г. Мурманск – п. </w:t>
      </w:r>
      <w:proofErr w:type="spellStart"/>
      <w:r w:rsidRPr="00A86543">
        <w:rPr>
          <w:rFonts w:ascii="Times New Roman" w:eastAsia="Times New Roman" w:hAnsi="Times New Roman" w:cs="Times New Roman"/>
          <w:sz w:val="24"/>
          <w:szCs w:val="24"/>
          <w:lang w:eastAsia="ru-RU"/>
        </w:rPr>
        <w:t>Шонгуй</w:t>
      </w:r>
      <w:proofErr w:type="spellEnd"/>
      <w:r w:rsidRPr="00A86543">
        <w:rPr>
          <w:rFonts w:ascii="Times New Roman" w:eastAsia="Times New Roman" w:hAnsi="Times New Roman" w:cs="Times New Roman"/>
          <w:sz w:val="24"/>
          <w:szCs w:val="24"/>
          <w:lang w:eastAsia="ru-RU"/>
        </w:rPr>
        <w:t xml:space="preserve"> (ул. Набережная,</w:t>
      </w:r>
      <w:r w:rsidR="00B94014">
        <w:rPr>
          <w:rFonts w:ascii="Times New Roman" w:eastAsia="Times New Roman" w:hAnsi="Times New Roman" w:cs="Times New Roman"/>
          <w:sz w:val="24"/>
          <w:szCs w:val="24"/>
          <w:lang w:eastAsia="ru-RU"/>
        </w:rPr>
        <w:t xml:space="preserve"> </w:t>
      </w:r>
      <w:r w:rsidRPr="00A86543">
        <w:rPr>
          <w:rFonts w:ascii="Times New Roman" w:eastAsia="Times New Roman" w:hAnsi="Times New Roman" w:cs="Times New Roman"/>
          <w:sz w:val="24"/>
          <w:szCs w:val="24"/>
          <w:lang w:eastAsia="ru-RU"/>
        </w:rPr>
        <w:t>1) – 1500 тонн –</w:t>
      </w:r>
      <w:r>
        <w:rPr>
          <w:rFonts w:ascii="Times New Roman" w:eastAsia="Times New Roman" w:hAnsi="Times New Roman" w:cs="Times New Roman"/>
          <w:sz w:val="24"/>
          <w:szCs w:val="24"/>
          <w:lang w:eastAsia="ru-RU"/>
        </w:rPr>
        <w:t xml:space="preserve"> </w:t>
      </w:r>
      <w:r w:rsidRPr="00A86543">
        <w:rPr>
          <w:rFonts w:ascii="Times New Roman" w:eastAsia="Times New Roman" w:hAnsi="Times New Roman" w:cs="Times New Roman"/>
          <w:sz w:val="24"/>
          <w:szCs w:val="24"/>
          <w:lang w:eastAsia="ru-RU"/>
        </w:rPr>
        <w:t>682 500,00 рублей (455,00 руб./тонна)</w:t>
      </w:r>
      <w:r>
        <w:rPr>
          <w:rFonts w:ascii="Times New Roman" w:eastAsia="Times New Roman" w:hAnsi="Times New Roman" w:cs="Times New Roman"/>
          <w:sz w:val="24"/>
          <w:szCs w:val="24"/>
          <w:lang w:eastAsia="ru-RU"/>
        </w:rPr>
        <w:t>.</w:t>
      </w:r>
      <w:proofErr w:type="gramEnd"/>
    </w:p>
    <w:p w:rsidR="006F6398" w:rsidRPr="00A86543"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roofErr w:type="gramStart"/>
      <w:r w:rsidRPr="00A86543">
        <w:rPr>
          <w:rFonts w:ascii="Times New Roman" w:eastAsia="Times New Roman" w:hAnsi="Times New Roman" w:cs="Times New Roman"/>
          <w:sz w:val="24"/>
          <w:szCs w:val="24"/>
          <w:lang w:eastAsia="ru-RU"/>
        </w:rPr>
        <w:t xml:space="preserve">в т. ч. по маршрутам (Пункт выдачи – котельные ГОУТП «ТЭКОС» г. Мурманск,  пункт приема - котельная </w:t>
      </w:r>
      <w:proofErr w:type="spellStart"/>
      <w:r w:rsidRPr="00A86543">
        <w:rPr>
          <w:rFonts w:ascii="Times New Roman" w:eastAsia="Times New Roman" w:hAnsi="Times New Roman" w:cs="Times New Roman"/>
          <w:sz w:val="24"/>
          <w:szCs w:val="24"/>
          <w:lang w:eastAsia="ru-RU"/>
        </w:rPr>
        <w:t>с.п</w:t>
      </w:r>
      <w:proofErr w:type="spellEnd"/>
      <w:r w:rsidRPr="00A86543">
        <w:rPr>
          <w:rFonts w:ascii="Times New Roman" w:eastAsia="Times New Roman" w:hAnsi="Times New Roman" w:cs="Times New Roman"/>
          <w:sz w:val="24"/>
          <w:szCs w:val="24"/>
          <w:lang w:eastAsia="ru-RU"/>
        </w:rPr>
        <w:t>.</w:t>
      </w:r>
      <w:proofErr w:type="gramEnd"/>
      <w:r w:rsidRPr="00A86543">
        <w:rPr>
          <w:rFonts w:ascii="Times New Roman" w:eastAsia="Times New Roman" w:hAnsi="Times New Roman" w:cs="Times New Roman"/>
          <w:sz w:val="24"/>
          <w:szCs w:val="24"/>
          <w:lang w:eastAsia="ru-RU"/>
        </w:rPr>
        <w:t xml:space="preserve"> </w:t>
      </w:r>
      <w:proofErr w:type="gramStart"/>
      <w:r w:rsidRPr="00A86543">
        <w:rPr>
          <w:rFonts w:ascii="Times New Roman" w:eastAsia="Times New Roman" w:hAnsi="Times New Roman" w:cs="Times New Roman"/>
          <w:sz w:val="24"/>
          <w:szCs w:val="24"/>
          <w:lang w:eastAsia="ru-RU"/>
        </w:rPr>
        <w:t>Териберка)</w:t>
      </w:r>
      <w:r>
        <w:rPr>
          <w:rFonts w:ascii="Times New Roman" w:eastAsia="Times New Roman" w:hAnsi="Times New Roman" w:cs="Times New Roman"/>
          <w:sz w:val="24"/>
          <w:szCs w:val="24"/>
          <w:lang w:eastAsia="ru-RU"/>
        </w:rPr>
        <w:t>:</w:t>
      </w:r>
      <w:proofErr w:type="gramEnd"/>
    </w:p>
    <w:p w:rsidR="006F6398" w:rsidRPr="00A86543" w:rsidRDefault="006F6398" w:rsidP="006F6398">
      <w:pPr>
        <w:tabs>
          <w:tab w:val="left" w:pos="426"/>
        </w:tabs>
        <w:spacing w:after="0" w:line="240" w:lineRule="auto"/>
        <w:jc w:val="both"/>
        <w:rPr>
          <w:rFonts w:ascii="Times New Roman" w:eastAsia="Times New Roman" w:hAnsi="Times New Roman" w:cs="Times New Roman"/>
          <w:sz w:val="24"/>
          <w:szCs w:val="24"/>
          <w:lang w:eastAsia="ru-RU"/>
        </w:rPr>
      </w:pPr>
      <w:proofErr w:type="gramStart"/>
      <w:r w:rsidRPr="00A86543">
        <w:rPr>
          <w:rFonts w:ascii="Times New Roman" w:eastAsia="Times New Roman" w:hAnsi="Times New Roman" w:cs="Times New Roman"/>
          <w:sz w:val="24"/>
          <w:szCs w:val="24"/>
          <w:lang w:eastAsia="ru-RU"/>
        </w:rPr>
        <w:t>- г. Мурманск – с. п. Териберка – 800 тонн – 1 112 000,00 рублей (1390,00 руб./тонна)</w:t>
      </w:r>
      <w:r>
        <w:rPr>
          <w:rFonts w:ascii="Times New Roman" w:eastAsia="Times New Roman" w:hAnsi="Times New Roman" w:cs="Times New Roman"/>
          <w:sz w:val="24"/>
          <w:szCs w:val="24"/>
          <w:lang w:eastAsia="ru-RU"/>
        </w:rPr>
        <w:t>.</w:t>
      </w:r>
      <w:proofErr w:type="gramEnd"/>
    </w:p>
    <w:p w:rsidR="006F6398" w:rsidRPr="0087645F" w:rsidRDefault="006F6398" w:rsidP="006F6398">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Pr="0031184F">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2</w:t>
      </w:r>
      <w:r w:rsidRPr="0087645F">
        <w:rPr>
          <w:rFonts w:ascii="Times New Roman" w:eastAsia="Times New Roman" w:hAnsi="Times New Roman" w:cs="Times New Roman"/>
          <w:b/>
          <w:sz w:val="24"/>
          <w:szCs w:val="24"/>
          <w:lang w:eastAsia="ru-RU"/>
        </w:rPr>
        <w:t xml:space="preserve">.4.  Срок оказания услуг по перевозке: </w:t>
      </w:r>
      <w:r w:rsidRPr="0087645F">
        <w:rPr>
          <w:rFonts w:ascii="Times New Roman" w:eastAsia="Times New Roman" w:hAnsi="Times New Roman" w:cs="Times New Roman"/>
          <w:sz w:val="24"/>
          <w:szCs w:val="24"/>
          <w:lang w:eastAsia="ru-RU"/>
        </w:rPr>
        <w:t xml:space="preserve"> </w:t>
      </w:r>
      <w:proofErr w:type="gramStart"/>
      <w:r w:rsidRPr="0031184F">
        <w:rPr>
          <w:rFonts w:ascii="Times New Roman" w:eastAsia="Times New Roman" w:hAnsi="Times New Roman" w:cs="Times New Roman"/>
          <w:sz w:val="24"/>
          <w:szCs w:val="24"/>
          <w:lang w:eastAsia="ru-RU"/>
        </w:rPr>
        <w:t>с</w:t>
      </w:r>
      <w:r w:rsidRPr="00A86543">
        <w:rPr>
          <w:rFonts w:ascii="Times New Roman" w:eastAsia="Times New Roman" w:hAnsi="Times New Roman" w:cs="Times New Roman"/>
          <w:sz w:val="24"/>
          <w:szCs w:val="24"/>
          <w:lang w:eastAsia="ru-RU"/>
        </w:rPr>
        <w:t xml:space="preserve"> даты подписания</w:t>
      </w:r>
      <w:proofErr w:type="gramEnd"/>
      <w:r w:rsidRPr="00A86543">
        <w:rPr>
          <w:rFonts w:ascii="Times New Roman" w:eastAsia="Times New Roman" w:hAnsi="Times New Roman" w:cs="Times New Roman"/>
          <w:sz w:val="24"/>
          <w:szCs w:val="24"/>
          <w:lang w:eastAsia="ru-RU"/>
        </w:rPr>
        <w:t xml:space="preserve"> договора 365 дней.</w:t>
      </w:r>
    </w:p>
    <w:p w:rsidR="006F6398" w:rsidRPr="0087645F"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3.2</w:t>
      </w:r>
      <w:r w:rsidRPr="0087645F">
        <w:rPr>
          <w:rFonts w:ascii="Times New Roman" w:eastAsia="Times New Roman" w:hAnsi="Times New Roman" w:cs="Times New Roman"/>
          <w:b/>
          <w:sz w:val="24"/>
          <w:szCs w:val="24"/>
          <w:lang w:eastAsia="ru-RU"/>
        </w:rPr>
        <w:t>.5. Место оказания услуг по перевозке:</w:t>
      </w:r>
      <w:r w:rsidRPr="0087645F">
        <w:rPr>
          <w:rFonts w:ascii="Times New Roman" w:eastAsia="Times New Roman" w:hAnsi="Times New Roman" w:cs="Times New Roman"/>
          <w:sz w:val="24"/>
          <w:szCs w:val="24"/>
          <w:lang w:eastAsia="ru-RU"/>
        </w:rPr>
        <w:t xml:space="preserve"> Мурманская область по маршрутам указанным в п.</w:t>
      </w:r>
      <w:r>
        <w:rPr>
          <w:rFonts w:ascii="Times New Roman" w:eastAsia="Times New Roman" w:hAnsi="Times New Roman" w:cs="Times New Roman"/>
          <w:sz w:val="24"/>
          <w:szCs w:val="24"/>
          <w:lang w:eastAsia="ru-RU"/>
        </w:rPr>
        <w:t>3</w:t>
      </w:r>
      <w:r w:rsidRPr="0087645F">
        <w:rPr>
          <w:rFonts w:ascii="Times New Roman" w:eastAsia="Times New Roman" w:hAnsi="Times New Roman" w:cs="Times New Roman"/>
          <w:sz w:val="24"/>
          <w:szCs w:val="24"/>
          <w:lang w:eastAsia="ru-RU"/>
        </w:rPr>
        <w:t>.</w:t>
      </w:r>
      <w:r w:rsidR="000D1611">
        <w:rPr>
          <w:rFonts w:ascii="Times New Roman" w:eastAsia="Times New Roman" w:hAnsi="Times New Roman" w:cs="Times New Roman"/>
          <w:sz w:val="24"/>
          <w:szCs w:val="24"/>
          <w:lang w:eastAsia="ru-RU"/>
        </w:rPr>
        <w:t>2</w:t>
      </w:r>
      <w:r w:rsidRPr="0087645F">
        <w:rPr>
          <w:rFonts w:ascii="Times New Roman" w:eastAsia="Times New Roman" w:hAnsi="Times New Roman" w:cs="Times New Roman"/>
          <w:sz w:val="24"/>
          <w:szCs w:val="24"/>
          <w:lang w:eastAsia="ru-RU"/>
        </w:rPr>
        <w:t>.3.</w:t>
      </w:r>
    </w:p>
    <w:p w:rsidR="006F6398" w:rsidRPr="0087645F" w:rsidRDefault="006F6398" w:rsidP="006F6398">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3.2</w:t>
      </w:r>
      <w:r w:rsidRPr="0087645F">
        <w:rPr>
          <w:rFonts w:ascii="Times New Roman" w:eastAsia="Times New Roman" w:hAnsi="Times New Roman" w:cs="Times New Roman"/>
          <w:b/>
          <w:sz w:val="24"/>
          <w:szCs w:val="24"/>
          <w:lang w:eastAsia="ru-RU"/>
        </w:rPr>
        <w:t>.6. Требования к обязательному наличию автотранспорта Участника закупки:</w:t>
      </w:r>
    </w:p>
    <w:p w:rsidR="00345C71" w:rsidRDefault="006F6398" w:rsidP="006F6398">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A86543">
        <w:rPr>
          <w:rFonts w:ascii="Times New Roman" w:eastAsia="Times New Roman" w:hAnsi="Times New Roman" w:cs="Times New Roman"/>
          <w:sz w:val="24"/>
          <w:szCs w:val="24"/>
          <w:lang w:eastAsia="ru-RU"/>
        </w:rPr>
        <w:t>- не менее 1 автомобиля с полуприцепом вместимостью от 25 кубических метров и  не менее 1 автомобиля вместимостью от 14 кубических метров</w:t>
      </w:r>
      <w:r w:rsidR="00345C71">
        <w:rPr>
          <w:rFonts w:ascii="Times New Roman" w:eastAsia="Times New Roman" w:hAnsi="Times New Roman" w:cs="Times New Roman"/>
          <w:sz w:val="24"/>
          <w:szCs w:val="24"/>
          <w:lang w:eastAsia="ru-RU"/>
        </w:rPr>
        <w:t>.</w:t>
      </w:r>
      <w:r w:rsidRPr="00A86543">
        <w:rPr>
          <w:rFonts w:ascii="Times New Roman" w:eastAsia="Times New Roman" w:hAnsi="Times New Roman" w:cs="Times New Roman"/>
          <w:sz w:val="24"/>
          <w:szCs w:val="24"/>
          <w:lang w:eastAsia="ru-RU"/>
        </w:rPr>
        <w:t xml:space="preserve"> </w:t>
      </w:r>
    </w:p>
    <w:p w:rsidR="00507B92" w:rsidRPr="00507B92" w:rsidRDefault="00507B92" w:rsidP="00507B92">
      <w:pPr>
        <w:tabs>
          <w:tab w:val="left" w:pos="709"/>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ab/>
      </w:r>
    </w:p>
    <w:p w:rsidR="006F6398" w:rsidRPr="00A86543" w:rsidRDefault="006F6398" w:rsidP="006F6398">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r w:rsidRPr="00A86543">
        <w:rPr>
          <w:rFonts w:ascii="Times New Roman" w:eastAsia="Times New Roman" w:hAnsi="Times New Roman" w:cs="Times New Roman"/>
          <w:b/>
          <w:sz w:val="24"/>
          <w:szCs w:val="24"/>
          <w:lang w:eastAsia="ru-RU"/>
        </w:rPr>
        <w:t xml:space="preserve"> Лот</w:t>
      </w:r>
      <w:r w:rsidR="000165F2">
        <w:rPr>
          <w:rFonts w:ascii="Times New Roman" w:eastAsia="Times New Roman" w:hAnsi="Times New Roman" w:cs="Times New Roman"/>
          <w:b/>
          <w:sz w:val="24"/>
          <w:szCs w:val="24"/>
          <w:lang w:eastAsia="ru-RU"/>
        </w:rPr>
        <w:t xml:space="preserve"> </w:t>
      </w:r>
      <w:r w:rsidRPr="00A86543">
        <w:rPr>
          <w:rFonts w:ascii="Times New Roman" w:eastAsia="Times New Roman" w:hAnsi="Times New Roman" w:cs="Times New Roman"/>
          <w:b/>
          <w:sz w:val="24"/>
          <w:szCs w:val="24"/>
          <w:lang w:eastAsia="ru-RU"/>
        </w:rPr>
        <w:t>№</w:t>
      </w:r>
      <w:r w:rsidR="000165F2">
        <w:rPr>
          <w:rFonts w:ascii="Times New Roman" w:eastAsia="Times New Roman" w:hAnsi="Times New Roman" w:cs="Times New Roman"/>
          <w:b/>
          <w:sz w:val="24"/>
          <w:szCs w:val="24"/>
          <w:lang w:eastAsia="ru-RU"/>
        </w:rPr>
        <w:t xml:space="preserve"> </w:t>
      </w:r>
      <w:r w:rsidRPr="00A86543">
        <w:rPr>
          <w:rFonts w:ascii="Times New Roman" w:eastAsia="Times New Roman" w:hAnsi="Times New Roman" w:cs="Times New Roman"/>
          <w:b/>
          <w:sz w:val="24"/>
          <w:szCs w:val="24"/>
          <w:lang w:eastAsia="ru-RU"/>
        </w:rPr>
        <w:t>2</w:t>
      </w:r>
    </w:p>
    <w:p w:rsidR="006F6398" w:rsidRPr="00A86543" w:rsidRDefault="006F6398" w:rsidP="006F6398">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ab/>
        <w:t>3.3</w:t>
      </w:r>
      <w:r w:rsidRPr="00A86543">
        <w:rPr>
          <w:rFonts w:ascii="Times New Roman" w:eastAsia="Times New Roman" w:hAnsi="Times New Roman" w:cs="Times New Roman"/>
          <w:b/>
          <w:sz w:val="24"/>
          <w:szCs w:val="24"/>
          <w:lang w:eastAsia="ru-RU"/>
        </w:rPr>
        <w:t>.1</w:t>
      </w:r>
      <w:r w:rsidR="000165F2">
        <w:rPr>
          <w:rFonts w:ascii="Times New Roman" w:eastAsia="Times New Roman" w:hAnsi="Times New Roman" w:cs="Times New Roman"/>
          <w:b/>
          <w:sz w:val="24"/>
          <w:szCs w:val="24"/>
          <w:lang w:eastAsia="ru-RU"/>
        </w:rPr>
        <w:t>.</w:t>
      </w:r>
      <w:r w:rsidRPr="00A86543">
        <w:rPr>
          <w:rFonts w:ascii="Times New Roman" w:eastAsia="Times New Roman" w:hAnsi="Times New Roman" w:cs="Times New Roman"/>
          <w:b/>
          <w:sz w:val="24"/>
          <w:szCs w:val="24"/>
          <w:lang w:eastAsia="ru-RU"/>
        </w:rPr>
        <w:t xml:space="preserve"> Предмет Договора:</w:t>
      </w:r>
      <w:r w:rsidRPr="00A86543">
        <w:rPr>
          <w:rFonts w:ascii="Times New Roman" w:eastAsia="Times New Roman" w:hAnsi="Times New Roman" w:cs="Times New Roman"/>
          <w:sz w:val="24"/>
          <w:szCs w:val="24"/>
          <w:lang w:eastAsia="ru-RU"/>
        </w:rPr>
        <w:t xml:space="preserve"> Оказание услуг по перевозке мазута топочного 100, ГОСТ 10585-2013 или нефтепродуктов аналогичного или лучшего качества</w:t>
      </w:r>
      <w:r w:rsidR="00B57B16">
        <w:rPr>
          <w:rFonts w:ascii="Times New Roman" w:eastAsia="Times New Roman" w:hAnsi="Times New Roman" w:cs="Times New Roman"/>
          <w:sz w:val="24"/>
          <w:szCs w:val="24"/>
          <w:lang w:eastAsia="ru-RU"/>
        </w:rPr>
        <w:t xml:space="preserve"> </w:t>
      </w:r>
      <w:r w:rsidR="00B57B16" w:rsidRPr="0087645F">
        <w:rPr>
          <w:rFonts w:ascii="Times New Roman" w:eastAsia="Times New Roman" w:hAnsi="Times New Roman" w:cs="Times New Roman"/>
          <w:sz w:val="24"/>
          <w:szCs w:val="24"/>
          <w:lang w:eastAsia="ru-RU"/>
        </w:rPr>
        <w:t>(далее по тексту – услуги по перевозке)</w:t>
      </w:r>
      <w:r w:rsidRPr="00A86543">
        <w:rPr>
          <w:rFonts w:ascii="Times New Roman" w:eastAsia="Times New Roman" w:hAnsi="Times New Roman" w:cs="Times New Roman"/>
          <w:sz w:val="24"/>
          <w:szCs w:val="24"/>
          <w:lang w:eastAsia="ru-RU"/>
        </w:rPr>
        <w:t>.</w:t>
      </w:r>
    </w:p>
    <w:p w:rsidR="006F6398" w:rsidRPr="00A86543" w:rsidRDefault="006F6398" w:rsidP="006F6398">
      <w:pPr>
        <w:tabs>
          <w:tab w:val="left" w:pos="709"/>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ab/>
        <w:t>3.3</w:t>
      </w:r>
      <w:r w:rsidRPr="00A86543">
        <w:rPr>
          <w:rFonts w:ascii="Times New Roman" w:eastAsia="Times New Roman" w:hAnsi="Times New Roman" w:cs="Times New Roman"/>
          <w:b/>
          <w:sz w:val="24"/>
          <w:szCs w:val="24"/>
          <w:lang w:eastAsia="ru-RU"/>
        </w:rPr>
        <w:t>.2</w:t>
      </w:r>
      <w:r w:rsidR="000165F2">
        <w:rPr>
          <w:rFonts w:ascii="Times New Roman" w:eastAsia="Times New Roman" w:hAnsi="Times New Roman" w:cs="Times New Roman"/>
          <w:b/>
          <w:sz w:val="24"/>
          <w:szCs w:val="24"/>
          <w:lang w:eastAsia="ru-RU"/>
        </w:rPr>
        <w:t>.</w:t>
      </w:r>
      <w:r w:rsidRPr="00A86543">
        <w:rPr>
          <w:rFonts w:ascii="Times New Roman" w:eastAsia="Times New Roman" w:hAnsi="Times New Roman" w:cs="Times New Roman"/>
          <w:b/>
          <w:sz w:val="24"/>
          <w:szCs w:val="24"/>
          <w:lang w:eastAsia="ru-RU"/>
        </w:rPr>
        <w:t xml:space="preserve">  Общее количество мазута топочного 100, ГОСТ 10585-2013 или нефтепродуктов аналогичного или лучшего качества, подлежащего перевозке</w:t>
      </w:r>
      <w:r w:rsidR="00B57B16">
        <w:rPr>
          <w:rFonts w:ascii="Times New Roman" w:eastAsia="Times New Roman" w:hAnsi="Times New Roman" w:cs="Times New Roman"/>
          <w:b/>
          <w:sz w:val="24"/>
          <w:szCs w:val="24"/>
          <w:lang w:eastAsia="ru-RU"/>
        </w:rPr>
        <w:t xml:space="preserve"> </w:t>
      </w:r>
      <w:r w:rsidR="00B57B16" w:rsidRPr="00B57B16">
        <w:rPr>
          <w:rFonts w:ascii="Times New Roman" w:eastAsia="Times New Roman" w:hAnsi="Times New Roman" w:cs="Times New Roman"/>
          <w:sz w:val="24"/>
          <w:szCs w:val="24"/>
          <w:lang w:eastAsia="ru-RU"/>
        </w:rPr>
        <w:t>(далее также – Груз)</w:t>
      </w:r>
      <w:r w:rsidRPr="00A86543">
        <w:rPr>
          <w:rFonts w:ascii="Times New Roman" w:eastAsia="Times New Roman" w:hAnsi="Times New Roman" w:cs="Times New Roman"/>
          <w:b/>
          <w:sz w:val="24"/>
          <w:szCs w:val="24"/>
          <w:lang w:eastAsia="ru-RU"/>
        </w:rPr>
        <w:t>:</w:t>
      </w:r>
      <w:r w:rsidRPr="00A86543">
        <w:rPr>
          <w:rFonts w:ascii="Times New Roman" w:eastAsia="Times New Roman" w:hAnsi="Times New Roman" w:cs="Times New Roman"/>
          <w:sz w:val="24"/>
          <w:szCs w:val="24"/>
          <w:lang w:eastAsia="ru-RU"/>
        </w:rPr>
        <w:t xml:space="preserve">   59 200 тонн.</w:t>
      </w:r>
      <w:r w:rsidRPr="00A86543">
        <w:rPr>
          <w:rFonts w:ascii="Times New Roman" w:eastAsia="Times New Roman" w:hAnsi="Times New Roman" w:cs="Times New Roman"/>
          <w:b/>
          <w:i/>
          <w:sz w:val="24"/>
          <w:szCs w:val="24"/>
          <w:lang w:eastAsia="ru-RU"/>
        </w:rPr>
        <w:t xml:space="preserve"> </w:t>
      </w:r>
    </w:p>
    <w:p w:rsidR="006F6398" w:rsidRPr="00A86543"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3.3</w:t>
      </w:r>
      <w:r w:rsidRPr="00A86543">
        <w:rPr>
          <w:rFonts w:ascii="Times New Roman" w:eastAsia="Times New Roman" w:hAnsi="Times New Roman" w:cs="Times New Roman"/>
          <w:b/>
          <w:sz w:val="24"/>
          <w:szCs w:val="24"/>
          <w:lang w:eastAsia="ru-RU"/>
        </w:rPr>
        <w:t>.3. Сведения о начальной (максимальной) цене Лота:</w:t>
      </w:r>
      <w:r w:rsidRPr="00A86543">
        <w:rPr>
          <w:rFonts w:ascii="Times New Roman" w:eastAsia="Times New Roman" w:hAnsi="Times New Roman" w:cs="Times New Roman"/>
          <w:sz w:val="24"/>
          <w:szCs w:val="24"/>
          <w:lang w:eastAsia="ru-RU"/>
        </w:rPr>
        <w:t xml:space="preserve"> 44 252 000 (Сорок четыре миллиона двести пятьдесят две тысячи)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6F6398" w:rsidRPr="00A86543"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sidRPr="00A86543">
        <w:rPr>
          <w:rFonts w:ascii="Times New Roman" w:eastAsia="Times New Roman" w:hAnsi="Times New Roman" w:cs="Times New Roman"/>
          <w:sz w:val="24"/>
          <w:szCs w:val="24"/>
          <w:lang w:eastAsia="ru-RU"/>
        </w:rPr>
        <w:tab/>
        <w:t xml:space="preserve">в </w:t>
      </w:r>
      <w:proofErr w:type="spellStart"/>
      <w:r w:rsidRPr="00A86543">
        <w:rPr>
          <w:rFonts w:ascii="Times New Roman" w:eastAsia="Times New Roman" w:hAnsi="Times New Roman" w:cs="Times New Roman"/>
          <w:sz w:val="24"/>
          <w:szCs w:val="24"/>
          <w:lang w:eastAsia="ru-RU"/>
        </w:rPr>
        <w:t>т.ч</w:t>
      </w:r>
      <w:proofErr w:type="spellEnd"/>
      <w:r w:rsidRPr="00A86543">
        <w:rPr>
          <w:rFonts w:ascii="Times New Roman" w:eastAsia="Times New Roman" w:hAnsi="Times New Roman" w:cs="Times New Roman"/>
          <w:sz w:val="24"/>
          <w:szCs w:val="24"/>
          <w:lang w:eastAsia="ru-RU"/>
        </w:rPr>
        <w:t xml:space="preserve">. по маршрутам (Пункт выдачи – котельные ГОУТП «ТЭКОС» г. Мурманска,  пункт приема котельные УМТЭП г. </w:t>
      </w:r>
      <w:proofErr w:type="spellStart"/>
      <w:r w:rsidRPr="00A86543">
        <w:rPr>
          <w:rFonts w:ascii="Times New Roman" w:eastAsia="Times New Roman" w:hAnsi="Times New Roman" w:cs="Times New Roman"/>
          <w:sz w:val="24"/>
          <w:szCs w:val="24"/>
          <w:lang w:eastAsia="ru-RU"/>
        </w:rPr>
        <w:t>Снежногорск</w:t>
      </w:r>
      <w:proofErr w:type="spellEnd"/>
      <w:r w:rsidRPr="00A86543">
        <w:rPr>
          <w:rFonts w:ascii="Times New Roman" w:eastAsia="Times New Roman" w:hAnsi="Times New Roman" w:cs="Times New Roman"/>
          <w:sz w:val="24"/>
          <w:szCs w:val="24"/>
          <w:lang w:eastAsia="ru-RU"/>
        </w:rPr>
        <w:t xml:space="preserve">, УМТЭП г. </w:t>
      </w:r>
      <w:proofErr w:type="spellStart"/>
      <w:r w:rsidRPr="00A86543">
        <w:rPr>
          <w:rFonts w:ascii="Times New Roman" w:eastAsia="Times New Roman" w:hAnsi="Times New Roman" w:cs="Times New Roman"/>
          <w:sz w:val="24"/>
          <w:szCs w:val="24"/>
          <w:lang w:eastAsia="ru-RU"/>
        </w:rPr>
        <w:t>Снежногорск</w:t>
      </w:r>
      <w:proofErr w:type="spellEnd"/>
      <w:r w:rsidRPr="00A86543">
        <w:rPr>
          <w:rFonts w:ascii="Times New Roman" w:eastAsia="Times New Roman" w:hAnsi="Times New Roman" w:cs="Times New Roman"/>
          <w:sz w:val="24"/>
          <w:szCs w:val="24"/>
          <w:lang w:eastAsia="ru-RU"/>
        </w:rPr>
        <w:t xml:space="preserve"> п. Оленья Губа, УМТЭП г.</w:t>
      </w:r>
      <w:r w:rsidR="00B57B16">
        <w:rPr>
          <w:rFonts w:ascii="Times New Roman" w:eastAsia="Times New Roman" w:hAnsi="Times New Roman" w:cs="Times New Roman"/>
          <w:sz w:val="24"/>
          <w:szCs w:val="24"/>
          <w:lang w:eastAsia="ru-RU"/>
        </w:rPr>
        <w:t> </w:t>
      </w:r>
      <w:r w:rsidRPr="00A86543">
        <w:rPr>
          <w:rFonts w:ascii="Times New Roman" w:eastAsia="Times New Roman" w:hAnsi="Times New Roman" w:cs="Times New Roman"/>
          <w:sz w:val="24"/>
          <w:szCs w:val="24"/>
          <w:lang w:eastAsia="ru-RU"/>
        </w:rPr>
        <w:t xml:space="preserve">Полярный, </w:t>
      </w:r>
      <w:proofErr w:type="spellStart"/>
      <w:r w:rsidRPr="00A86543">
        <w:rPr>
          <w:rFonts w:ascii="Times New Roman" w:eastAsia="Times New Roman" w:hAnsi="Times New Roman" w:cs="Times New Roman"/>
          <w:sz w:val="24"/>
          <w:szCs w:val="24"/>
          <w:lang w:eastAsia="ru-RU"/>
        </w:rPr>
        <w:t>г</w:t>
      </w:r>
      <w:proofErr w:type="gramStart"/>
      <w:r w:rsidRPr="00A86543">
        <w:rPr>
          <w:rFonts w:ascii="Times New Roman" w:eastAsia="Times New Roman" w:hAnsi="Times New Roman" w:cs="Times New Roman"/>
          <w:sz w:val="24"/>
          <w:szCs w:val="24"/>
          <w:lang w:eastAsia="ru-RU"/>
        </w:rPr>
        <w:t>.Г</w:t>
      </w:r>
      <w:proofErr w:type="gramEnd"/>
      <w:r w:rsidRPr="00A86543">
        <w:rPr>
          <w:rFonts w:ascii="Times New Roman" w:eastAsia="Times New Roman" w:hAnsi="Times New Roman" w:cs="Times New Roman"/>
          <w:sz w:val="24"/>
          <w:szCs w:val="24"/>
          <w:lang w:eastAsia="ru-RU"/>
        </w:rPr>
        <w:t>аджиево</w:t>
      </w:r>
      <w:proofErr w:type="spellEnd"/>
      <w:r w:rsidRPr="00A86543">
        <w:rPr>
          <w:rFonts w:ascii="Times New Roman" w:eastAsia="Times New Roman" w:hAnsi="Times New Roman" w:cs="Times New Roman"/>
          <w:sz w:val="24"/>
          <w:szCs w:val="24"/>
          <w:lang w:eastAsia="ru-RU"/>
        </w:rPr>
        <w:t>):</w:t>
      </w:r>
    </w:p>
    <w:p w:rsidR="006F6398" w:rsidRPr="00A86543" w:rsidRDefault="006F6398" w:rsidP="006F6398">
      <w:pPr>
        <w:tabs>
          <w:tab w:val="left" w:pos="1560"/>
        </w:tabs>
        <w:spacing w:after="0" w:line="240" w:lineRule="auto"/>
        <w:jc w:val="both"/>
        <w:rPr>
          <w:rFonts w:ascii="Times New Roman" w:eastAsia="Times New Roman" w:hAnsi="Times New Roman" w:cs="Times New Roman"/>
          <w:sz w:val="24"/>
          <w:szCs w:val="24"/>
          <w:lang w:eastAsia="ru-RU"/>
        </w:rPr>
      </w:pPr>
      <w:proofErr w:type="gramStart"/>
      <w:r w:rsidRPr="00A86543">
        <w:rPr>
          <w:rFonts w:ascii="Times New Roman" w:eastAsia="Times New Roman" w:hAnsi="Times New Roman" w:cs="Times New Roman"/>
          <w:sz w:val="24"/>
          <w:szCs w:val="24"/>
          <w:lang w:eastAsia="ru-RU"/>
        </w:rPr>
        <w:t xml:space="preserve">- г. Мурманск - УМТЭП г. </w:t>
      </w:r>
      <w:proofErr w:type="spellStart"/>
      <w:r w:rsidRPr="00A86543">
        <w:rPr>
          <w:rFonts w:ascii="Times New Roman" w:eastAsia="Times New Roman" w:hAnsi="Times New Roman" w:cs="Times New Roman"/>
          <w:sz w:val="24"/>
          <w:szCs w:val="24"/>
          <w:lang w:eastAsia="ru-RU"/>
        </w:rPr>
        <w:t>Снежногорск</w:t>
      </w:r>
      <w:proofErr w:type="spellEnd"/>
      <w:r w:rsidRPr="00A86543">
        <w:rPr>
          <w:rFonts w:ascii="Times New Roman" w:eastAsia="Times New Roman" w:hAnsi="Times New Roman" w:cs="Times New Roman"/>
          <w:sz w:val="24"/>
          <w:szCs w:val="24"/>
          <w:lang w:eastAsia="ru-RU"/>
        </w:rPr>
        <w:t>, ЗАТО Александровск, ул. Бирюкова д.3 – 18000 тонн – 14 400 000,00 рублей (800,00 руб./тонна)</w:t>
      </w:r>
      <w:r w:rsidR="00345C71">
        <w:rPr>
          <w:rFonts w:ascii="Times New Roman" w:eastAsia="Times New Roman" w:hAnsi="Times New Roman" w:cs="Times New Roman"/>
          <w:sz w:val="24"/>
          <w:szCs w:val="24"/>
          <w:lang w:eastAsia="ru-RU"/>
        </w:rPr>
        <w:t>;</w:t>
      </w:r>
      <w:proofErr w:type="gramEnd"/>
    </w:p>
    <w:p w:rsidR="006F6398" w:rsidRPr="00A86543" w:rsidRDefault="006F6398" w:rsidP="006F6398">
      <w:pPr>
        <w:tabs>
          <w:tab w:val="left" w:pos="1560"/>
        </w:tabs>
        <w:spacing w:after="0" w:line="240" w:lineRule="auto"/>
        <w:jc w:val="both"/>
        <w:rPr>
          <w:rFonts w:ascii="Times New Roman" w:eastAsia="Times New Roman" w:hAnsi="Times New Roman" w:cs="Times New Roman"/>
          <w:sz w:val="24"/>
          <w:szCs w:val="24"/>
          <w:lang w:eastAsia="ru-RU"/>
        </w:rPr>
      </w:pPr>
      <w:proofErr w:type="gramStart"/>
      <w:r w:rsidRPr="00A86543">
        <w:rPr>
          <w:rFonts w:ascii="Times New Roman" w:eastAsia="Times New Roman" w:hAnsi="Times New Roman" w:cs="Times New Roman"/>
          <w:sz w:val="24"/>
          <w:szCs w:val="24"/>
          <w:lang w:eastAsia="ru-RU"/>
        </w:rPr>
        <w:t xml:space="preserve">- г. Мурманск - УМТЭП г. </w:t>
      </w:r>
      <w:proofErr w:type="spellStart"/>
      <w:r w:rsidRPr="00A86543">
        <w:rPr>
          <w:rFonts w:ascii="Times New Roman" w:eastAsia="Times New Roman" w:hAnsi="Times New Roman" w:cs="Times New Roman"/>
          <w:sz w:val="24"/>
          <w:szCs w:val="24"/>
          <w:lang w:eastAsia="ru-RU"/>
        </w:rPr>
        <w:t>Снежногорск</w:t>
      </w:r>
      <w:proofErr w:type="spellEnd"/>
      <w:r w:rsidRPr="00A86543">
        <w:rPr>
          <w:rFonts w:ascii="Times New Roman" w:eastAsia="Times New Roman" w:hAnsi="Times New Roman" w:cs="Times New Roman"/>
          <w:sz w:val="24"/>
          <w:szCs w:val="24"/>
          <w:lang w:eastAsia="ru-RU"/>
        </w:rPr>
        <w:t>, ЗАТО Александровск, п. Оленья Губа – 1200 тонн – 852 000,00 рублей (710,00 руб./тонна)</w:t>
      </w:r>
      <w:r w:rsidR="00345C71">
        <w:rPr>
          <w:rFonts w:ascii="Times New Roman" w:eastAsia="Times New Roman" w:hAnsi="Times New Roman" w:cs="Times New Roman"/>
          <w:sz w:val="24"/>
          <w:szCs w:val="24"/>
          <w:lang w:eastAsia="ru-RU"/>
        </w:rPr>
        <w:t>;</w:t>
      </w:r>
      <w:proofErr w:type="gramEnd"/>
    </w:p>
    <w:p w:rsidR="006F6398" w:rsidRPr="00A86543" w:rsidRDefault="006F6398" w:rsidP="006F6398">
      <w:pPr>
        <w:tabs>
          <w:tab w:val="left" w:pos="1560"/>
        </w:tabs>
        <w:spacing w:after="0" w:line="240" w:lineRule="auto"/>
        <w:jc w:val="both"/>
        <w:rPr>
          <w:rFonts w:ascii="Times New Roman" w:eastAsia="Times New Roman" w:hAnsi="Times New Roman" w:cs="Times New Roman"/>
          <w:sz w:val="24"/>
          <w:szCs w:val="24"/>
          <w:lang w:eastAsia="ru-RU"/>
        </w:rPr>
      </w:pPr>
      <w:proofErr w:type="gramStart"/>
      <w:r w:rsidRPr="00A86543">
        <w:rPr>
          <w:rFonts w:ascii="Times New Roman" w:eastAsia="Times New Roman" w:hAnsi="Times New Roman" w:cs="Times New Roman"/>
          <w:sz w:val="24"/>
          <w:szCs w:val="24"/>
          <w:lang w:eastAsia="ru-RU"/>
        </w:rPr>
        <w:t>- г. Мурманск - УМТЭП г. Полярный, ЗАТО Але</w:t>
      </w:r>
      <w:r>
        <w:rPr>
          <w:rFonts w:ascii="Times New Roman" w:eastAsia="Times New Roman" w:hAnsi="Times New Roman" w:cs="Times New Roman"/>
          <w:sz w:val="24"/>
          <w:szCs w:val="24"/>
          <w:lang w:eastAsia="ru-RU"/>
        </w:rPr>
        <w:t xml:space="preserve">ксандровск, ул. </w:t>
      </w:r>
      <w:proofErr w:type="spellStart"/>
      <w:r>
        <w:rPr>
          <w:rFonts w:ascii="Times New Roman" w:eastAsia="Times New Roman" w:hAnsi="Times New Roman" w:cs="Times New Roman"/>
          <w:sz w:val="24"/>
          <w:szCs w:val="24"/>
          <w:lang w:eastAsia="ru-RU"/>
        </w:rPr>
        <w:t>Гандюхина</w:t>
      </w:r>
      <w:proofErr w:type="spellEnd"/>
      <w:r>
        <w:rPr>
          <w:rFonts w:ascii="Times New Roman" w:eastAsia="Times New Roman" w:hAnsi="Times New Roman" w:cs="Times New Roman"/>
          <w:sz w:val="24"/>
          <w:szCs w:val="24"/>
          <w:lang w:eastAsia="ru-RU"/>
        </w:rPr>
        <w:t xml:space="preserve">, 11 </w:t>
      </w:r>
      <w:r w:rsidRPr="00A86543">
        <w:rPr>
          <w:rFonts w:ascii="Times New Roman" w:eastAsia="Times New Roman" w:hAnsi="Times New Roman" w:cs="Times New Roman"/>
          <w:sz w:val="24"/>
          <w:szCs w:val="24"/>
          <w:lang w:eastAsia="ru-RU"/>
        </w:rPr>
        <w:t>– 25000 тонн – 17 750 000,00 рублей (710,00 руб./тонна)</w:t>
      </w:r>
      <w:r w:rsidR="00345C71">
        <w:rPr>
          <w:rFonts w:ascii="Times New Roman" w:eastAsia="Times New Roman" w:hAnsi="Times New Roman" w:cs="Times New Roman"/>
          <w:sz w:val="24"/>
          <w:szCs w:val="24"/>
          <w:lang w:eastAsia="ru-RU"/>
        </w:rPr>
        <w:t>.</w:t>
      </w:r>
      <w:proofErr w:type="gramEnd"/>
    </w:p>
    <w:p w:rsidR="006F6398" w:rsidRPr="00A86543" w:rsidRDefault="006F6398" w:rsidP="006F6398">
      <w:pPr>
        <w:tabs>
          <w:tab w:val="left" w:pos="1560"/>
        </w:tabs>
        <w:spacing w:after="0" w:line="240" w:lineRule="auto"/>
        <w:jc w:val="both"/>
        <w:rPr>
          <w:rFonts w:ascii="Times New Roman" w:eastAsia="Times New Roman" w:hAnsi="Times New Roman" w:cs="Times New Roman"/>
          <w:sz w:val="24"/>
          <w:szCs w:val="24"/>
          <w:lang w:eastAsia="ru-RU"/>
        </w:rPr>
      </w:pPr>
      <w:r w:rsidRPr="00A86543">
        <w:rPr>
          <w:rFonts w:ascii="Times New Roman" w:eastAsia="Times New Roman" w:hAnsi="Times New Roman" w:cs="Times New Roman"/>
          <w:sz w:val="24"/>
          <w:szCs w:val="24"/>
          <w:lang w:eastAsia="ru-RU"/>
        </w:rPr>
        <w:t xml:space="preserve">- г. Мурманск – г. </w:t>
      </w:r>
      <w:proofErr w:type="spellStart"/>
      <w:r w:rsidRPr="00A86543">
        <w:rPr>
          <w:rFonts w:ascii="Times New Roman" w:eastAsia="Times New Roman" w:hAnsi="Times New Roman" w:cs="Times New Roman"/>
          <w:sz w:val="24"/>
          <w:szCs w:val="24"/>
          <w:lang w:eastAsia="ru-RU"/>
        </w:rPr>
        <w:t>Гаджиево</w:t>
      </w:r>
      <w:proofErr w:type="spellEnd"/>
      <w:r w:rsidRPr="00A86543">
        <w:rPr>
          <w:rFonts w:ascii="Times New Roman" w:eastAsia="Times New Roman" w:hAnsi="Times New Roman" w:cs="Times New Roman"/>
          <w:sz w:val="24"/>
          <w:szCs w:val="24"/>
          <w:lang w:eastAsia="ru-RU"/>
        </w:rPr>
        <w:t xml:space="preserve"> (ТЦ 640) – 15000 тонн – 11 250 000,00 рублей (750,00 </w:t>
      </w:r>
      <w:r>
        <w:rPr>
          <w:rFonts w:ascii="Times New Roman" w:eastAsia="Times New Roman" w:hAnsi="Times New Roman" w:cs="Times New Roman"/>
          <w:sz w:val="24"/>
          <w:szCs w:val="24"/>
          <w:lang w:eastAsia="ru-RU"/>
        </w:rPr>
        <w:t>руб./тонна).</w:t>
      </w:r>
    </w:p>
    <w:p w:rsidR="006F6398" w:rsidRPr="00A86543"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3.3</w:t>
      </w:r>
      <w:r w:rsidRPr="00A86543">
        <w:rPr>
          <w:rFonts w:ascii="Times New Roman" w:eastAsia="Times New Roman" w:hAnsi="Times New Roman" w:cs="Times New Roman"/>
          <w:b/>
          <w:sz w:val="24"/>
          <w:szCs w:val="24"/>
          <w:lang w:eastAsia="ru-RU"/>
        </w:rPr>
        <w:t>.4</w:t>
      </w:r>
      <w:r w:rsidR="000165F2">
        <w:rPr>
          <w:rFonts w:ascii="Times New Roman" w:eastAsia="Times New Roman" w:hAnsi="Times New Roman" w:cs="Times New Roman"/>
          <w:b/>
          <w:sz w:val="24"/>
          <w:szCs w:val="24"/>
          <w:lang w:eastAsia="ru-RU"/>
        </w:rPr>
        <w:t>.</w:t>
      </w:r>
      <w:r w:rsidRPr="00A86543">
        <w:rPr>
          <w:rFonts w:ascii="Times New Roman" w:eastAsia="Times New Roman" w:hAnsi="Times New Roman" w:cs="Times New Roman"/>
          <w:b/>
          <w:sz w:val="24"/>
          <w:szCs w:val="24"/>
          <w:lang w:eastAsia="ru-RU"/>
        </w:rPr>
        <w:t xml:space="preserve">  Срок оказания услуг по перевозке: </w:t>
      </w:r>
      <w:r w:rsidRPr="00A86543">
        <w:rPr>
          <w:rFonts w:ascii="Times New Roman" w:eastAsia="Times New Roman" w:hAnsi="Times New Roman" w:cs="Times New Roman"/>
          <w:sz w:val="24"/>
          <w:szCs w:val="24"/>
          <w:lang w:eastAsia="ru-RU"/>
        </w:rPr>
        <w:t xml:space="preserve"> </w:t>
      </w:r>
      <w:proofErr w:type="gramStart"/>
      <w:r w:rsidRPr="00A86543">
        <w:rPr>
          <w:rFonts w:ascii="Times New Roman" w:eastAsia="Times New Roman" w:hAnsi="Times New Roman" w:cs="Times New Roman"/>
          <w:sz w:val="24"/>
          <w:szCs w:val="24"/>
          <w:lang w:eastAsia="ru-RU"/>
        </w:rPr>
        <w:t>с даты подписания</w:t>
      </w:r>
      <w:proofErr w:type="gramEnd"/>
      <w:r w:rsidRPr="00A86543">
        <w:rPr>
          <w:rFonts w:ascii="Times New Roman" w:eastAsia="Times New Roman" w:hAnsi="Times New Roman" w:cs="Times New Roman"/>
          <w:sz w:val="24"/>
          <w:szCs w:val="24"/>
          <w:lang w:eastAsia="ru-RU"/>
        </w:rPr>
        <w:t xml:space="preserve"> договора 365 дней.</w:t>
      </w:r>
    </w:p>
    <w:p w:rsidR="006F6398" w:rsidRPr="00A86543"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3.3</w:t>
      </w:r>
      <w:r w:rsidRPr="00A86543">
        <w:rPr>
          <w:rFonts w:ascii="Times New Roman" w:eastAsia="Times New Roman" w:hAnsi="Times New Roman" w:cs="Times New Roman"/>
          <w:b/>
          <w:sz w:val="24"/>
          <w:szCs w:val="24"/>
          <w:lang w:eastAsia="ru-RU"/>
        </w:rPr>
        <w:t>.5. Место оказания услуг по перевозке:</w:t>
      </w:r>
      <w:r w:rsidRPr="00A86543">
        <w:rPr>
          <w:rFonts w:ascii="Times New Roman" w:eastAsia="Times New Roman" w:hAnsi="Times New Roman" w:cs="Times New Roman"/>
          <w:sz w:val="24"/>
          <w:szCs w:val="24"/>
          <w:lang w:eastAsia="ru-RU"/>
        </w:rPr>
        <w:t xml:space="preserve"> Мурманская область по маршрутам указанным в п.</w:t>
      </w:r>
      <w:r>
        <w:rPr>
          <w:rFonts w:ascii="Times New Roman" w:eastAsia="Times New Roman" w:hAnsi="Times New Roman" w:cs="Times New Roman"/>
          <w:sz w:val="24"/>
          <w:szCs w:val="24"/>
          <w:lang w:eastAsia="ru-RU"/>
        </w:rPr>
        <w:t>3.</w:t>
      </w:r>
      <w:r w:rsidR="000D1611">
        <w:rPr>
          <w:rFonts w:ascii="Times New Roman" w:eastAsia="Times New Roman" w:hAnsi="Times New Roman" w:cs="Times New Roman"/>
          <w:sz w:val="24"/>
          <w:szCs w:val="24"/>
          <w:lang w:eastAsia="ru-RU"/>
        </w:rPr>
        <w:t>3</w:t>
      </w:r>
      <w:r w:rsidRPr="00A86543">
        <w:rPr>
          <w:rFonts w:ascii="Times New Roman" w:eastAsia="Times New Roman" w:hAnsi="Times New Roman" w:cs="Times New Roman"/>
          <w:sz w:val="24"/>
          <w:szCs w:val="24"/>
          <w:lang w:eastAsia="ru-RU"/>
        </w:rPr>
        <w:t>.3</w:t>
      </w:r>
      <w:r w:rsidR="000D1611">
        <w:rPr>
          <w:rFonts w:ascii="Times New Roman" w:eastAsia="Times New Roman" w:hAnsi="Times New Roman" w:cs="Times New Roman"/>
          <w:sz w:val="24"/>
          <w:szCs w:val="24"/>
          <w:lang w:eastAsia="ru-RU"/>
        </w:rPr>
        <w:t>.</w:t>
      </w:r>
    </w:p>
    <w:p w:rsidR="006F6398" w:rsidRPr="00A86543" w:rsidRDefault="006F6398" w:rsidP="006F6398">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3.3</w:t>
      </w:r>
      <w:r w:rsidRPr="00A86543">
        <w:rPr>
          <w:rFonts w:ascii="Times New Roman" w:eastAsia="Times New Roman" w:hAnsi="Times New Roman" w:cs="Times New Roman"/>
          <w:b/>
          <w:sz w:val="24"/>
          <w:szCs w:val="24"/>
          <w:lang w:eastAsia="ru-RU"/>
        </w:rPr>
        <w:t>.6</w:t>
      </w:r>
      <w:r w:rsidR="000165F2">
        <w:rPr>
          <w:rFonts w:ascii="Times New Roman" w:eastAsia="Times New Roman" w:hAnsi="Times New Roman" w:cs="Times New Roman"/>
          <w:b/>
          <w:sz w:val="24"/>
          <w:szCs w:val="24"/>
          <w:lang w:eastAsia="ru-RU"/>
        </w:rPr>
        <w:t>.</w:t>
      </w:r>
      <w:r w:rsidRPr="00A86543">
        <w:rPr>
          <w:rFonts w:ascii="Times New Roman" w:eastAsia="Times New Roman" w:hAnsi="Times New Roman" w:cs="Times New Roman"/>
          <w:b/>
          <w:sz w:val="24"/>
          <w:szCs w:val="24"/>
          <w:lang w:eastAsia="ru-RU"/>
        </w:rPr>
        <w:t xml:space="preserve"> Требования к обязательному наличию автотранспорта Участника закупки:</w:t>
      </w:r>
    </w:p>
    <w:p w:rsidR="006F6398" w:rsidRPr="00A86543" w:rsidRDefault="006F6398" w:rsidP="00507B92">
      <w:pPr>
        <w:spacing w:after="0" w:line="240" w:lineRule="auto"/>
        <w:jc w:val="both"/>
        <w:rPr>
          <w:rFonts w:ascii="Times New Roman" w:eastAsia="Times New Roman" w:hAnsi="Times New Roman" w:cs="Times New Roman"/>
          <w:strike/>
          <w:sz w:val="24"/>
          <w:szCs w:val="24"/>
          <w:lang w:eastAsia="ru-RU"/>
        </w:rPr>
      </w:pPr>
      <w:r w:rsidRPr="00A86543">
        <w:rPr>
          <w:rFonts w:ascii="Times New Roman" w:eastAsia="Times New Roman" w:hAnsi="Times New Roman" w:cs="Times New Roman"/>
          <w:sz w:val="24"/>
          <w:szCs w:val="24"/>
          <w:lang w:eastAsia="ru-RU"/>
        </w:rPr>
        <w:t>- не менее 4 автомобилей с полуприцепами вмест</w:t>
      </w:r>
      <w:r w:rsidR="00345C71">
        <w:rPr>
          <w:rFonts w:ascii="Times New Roman" w:eastAsia="Times New Roman" w:hAnsi="Times New Roman" w:cs="Times New Roman"/>
          <w:sz w:val="24"/>
          <w:szCs w:val="24"/>
          <w:lang w:eastAsia="ru-RU"/>
        </w:rPr>
        <w:t>имостью от 25 кубических метров.</w:t>
      </w:r>
    </w:p>
    <w:p w:rsidR="006F6398" w:rsidRPr="00A86543" w:rsidRDefault="006F6398" w:rsidP="00B1499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ab/>
      </w:r>
    </w:p>
    <w:p w:rsidR="006F6398" w:rsidRPr="0031184F" w:rsidRDefault="006F6398" w:rsidP="000D161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r w:rsidRPr="0031184F">
        <w:rPr>
          <w:rFonts w:ascii="Times New Roman" w:eastAsia="Times New Roman" w:hAnsi="Times New Roman" w:cs="Times New Roman"/>
          <w:b/>
          <w:sz w:val="24"/>
          <w:szCs w:val="24"/>
          <w:lang w:eastAsia="ru-RU"/>
        </w:rPr>
        <w:t xml:space="preserve"> Лот</w:t>
      </w:r>
      <w:r w:rsidR="000165F2">
        <w:rPr>
          <w:rFonts w:ascii="Times New Roman" w:eastAsia="Times New Roman" w:hAnsi="Times New Roman" w:cs="Times New Roman"/>
          <w:b/>
          <w:sz w:val="24"/>
          <w:szCs w:val="24"/>
          <w:lang w:eastAsia="ru-RU"/>
        </w:rPr>
        <w:t xml:space="preserve"> </w:t>
      </w:r>
      <w:r w:rsidRPr="0031184F">
        <w:rPr>
          <w:rFonts w:ascii="Times New Roman" w:eastAsia="Times New Roman" w:hAnsi="Times New Roman" w:cs="Times New Roman"/>
          <w:b/>
          <w:sz w:val="24"/>
          <w:szCs w:val="24"/>
          <w:lang w:eastAsia="ru-RU"/>
        </w:rPr>
        <w:t>№</w:t>
      </w:r>
      <w:r w:rsidR="000165F2">
        <w:rPr>
          <w:rFonts w:ascii="Times New Roman" w:eastAsia="Times New Roman" w:hAnsi="Times New Roman" w:cs="Times New Roman"/>
          <w:b/>
          <w:sz w:val="24"/>
          <w:szCs w:val="24"/>
          <w:lang w:eastAsia="ru-RU"/>
        </w:rPr>
        <w:t xml:space="preserve"> </w:t>
      </w:r>
      <w:r w:rsidRPr="0031184F">
        <w:rPr>
          <w:rFonts w:ascii="Times New Roman" w:eastAsia="Times New Roman" w:hAnsi="Times New Roman" w:cs="Times New Roman"/>
          <w:b/>
          <w:sz w:val="24"/>
          <w:szCs w:val="24"/>
          <w:lang w:eastAsia="ru-RU"/>
        </w:rPr>
        <w:t>3.</w:t>
      </w:r>
    </w:p>
    <w:p w:rsidR="006F6398" w:rsidRPr="0031184F" w:rsidRDefault="006F6398" w:rsidP="006F6398">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3.4</w:t>
      </w:r>
      <w:r w:rsidRPr="0031184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w:t>
      </w:r>
      <w:r w:rsidRPr="0031184F">
        <w:rPr>
          <w:rFonts w:ascii="Times New Roman" w:eastAsia="Times New Roman" w:hAnsi="Times New Roman" w:cs="Times New Roman"/>
          <w:b/>
          <w:sz w:val="24"/>
          <w:szCs w:val="24"/>
          <w:lang w:eastAsia="ru-RU"/>
        </w:rPr>
        <w:t xml:space="preserve"> Предмет Договора:</w:t>
      </w:r>
      <w:r w:rsidRPr="0031184F">
        <w:rPr>
          <w:rFonts w:ascii="Times New Roman" w:eastAsia="Times New Roman" w:hAnsi="Times New Roman" w:cs="Times New Roman"/>
          <w:sz w:val="24"/>
          <w:szCs w:val="24"/>
          <w:lang w:eastAsia="ru-RU"/>
        </w:rPr>
        <w:t xml:space="preserve"> Оказание услуг по перевозке мазута топочного 100, ГОСТ 10585-2013 или нефтепродуктов аналогичного или лучшего качества</w:t>
      </w:r>
      <w:r w:rsidR="00B57B16">
        <w:rPr>
          <w:rFonts w:ascii="Times New Roman" w:eastAsia="Times New Roman" w:hAnsi="Times New Roman" w:cs="Times New Roman"/>
          <w:sz w:val="24"/>
          <w:szCs w:val="24"/>
          <w:lang w:eastAsia="ru-RU"/>
        </w:rPr>
        <w:t xml:space="preserve"> </w:t>
      </w:r>
      <w:r w:rsidR="00B57B16" w:rsidRPr="0087645F">
        <w:rPr>
          <w:rFonts w:ascii="Times New Roman" w:eastAsia="Times New Roman" w:hAnsi="Times New Roman" w:cs="Times New Roman"/>
          <w:sz w:val="24"/>
          <w:szCs w:val="24"/>
          <w:lang w:eastAsia="ru-RU"/>
        </w:rPr>
        <w:t>(далее по тексту – услуги по перевозке)</w:t>
      </w:r>
      <w:r w:rsidRPr="0031184F">
        <w:rPr>
          <w:rFonts w:ascii="Times New Roman" w:eastAsia="Times New Roman" w:hAnsi="Times New Roman" w:cs="Times New Roman"/>
          <w:sz w:val="24"/>
          <w:szCs w:val="24"/>
          <w:lang w:eastAsia="ru-RU"/>
        </w:rPr>
        <w:t xml:space="preserve">. </w:t>
      </w:r>
    </w:p>
    <w:p w:rsidR="006F6398" w:rsidRPr="0031184F" w:rsidRDefault="006F6398" w:rsidP="006F6398">
      <w:pPr>
        <w:tabs>
          <w:tab w:val="left" w:pos="709"/>
          <w:tab w:val="left" w:pos="6987"/>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ab/>
        <w:t>3.4</w:t>
      </w:r>
      <w:r w:rsidRPr="0031184F">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eastAsia="ru-RU"/>
        </w:rPr>
        <w:t>.</w:t>
      </w:r>
      <w:r w:rsidR="00345C71">
        <w:rPr>
          <w:rFonts w:ascii="Times New Roman" w:eastAsia="Times New Roman" w:hAnsi="Times New Roman" w:cs="Times New Roman"/>
          <w:b/>
          <w:sz w:val="24"/>
          <w:szCs w:val="24"/>
          <w:lang w:eastAsia="ru-RU"/>
        </w:rPr>
        <w:t xml:space="preserve"> </w:t>
      </w:r>
      <w:r w:rsidRPr="0031184F">
        <w:rPr>
          <w:rFonts w:ascii="Times New Roman" w:eastAsia="Times New Roman" w:hAnsi="Times New Roman" w:cs="Times New Roman"/>
          <w:b/>
          <w:sz w:val="24"/>
          <w:szCs w:val="24"/>
          <w:lang w:eastAsia="ru-RU"/>
        </w:rPr>
        <w:t>Общее количество мазута топочного 100, ГОСТ 10585-2013 или нефтепродуктов аналогичного или лучшего качества, подлежащего перевозке</w:t>
      </w:r>
      <w:r w:rsidR="00B57B16">
        <w:rPr>
          <w:rFonts w:ascii="Times New Roman" w:eastAsia="Times New Roman" w:hAnsi="Times New Roman" w:cs="Times New Roman"/>
          <w:b/>
          <w:sz w:val="24"/>
          <w:szCs w:val="24"/>
          <w:lang w:eastAsia="ru-RU"/>
        </w:rPr>
        <w:t xml:space="preserve"> </w:t>
      </w:r>
      <w:r w:rsidR="00B57B16" w:rsidRPr="00B57B16">
        <w:rPr>
          <w:rFonts w:ascii="Times New Roman" w:eastAsia="Times New Roman" w:hAnsi="Times New Roman" w:cs="Times New Roman"/>
          <w:sz w:val="24"/>
          <w:szCs w:val="24"/>
          <w:lang w:eastAsia="ru-RU"/>
        </w:rPr>
        <w:t>(далее также – Груз)</w:t>
      </w:r>
      <w:r w:rsidRPr="0031184F">
        <w:rPr>
          <w:rFonts w:ascii="Times New Roman" w:eastAsia="Times New Roman" w:hAnsi="Times New Roman" w:cs="Times New Roman"/>
          <w:b/>
          <w:sz w:val="24"/>
          <w:szCs w:val="24"/>
          <w:lang w:eastAsia="ru-RU"/>
        </w:rPr>
        <w:t>:</w:t>
      </w:r>
      <w:r w:rsidRPr="0031184F">
        <w:rPr>
          <w:rFonts w:ascii="Times New Roman" w:eastAsia="Times New Roman" w:hAnsi="Times New Roman" w:cs="Times New Roman"/>
          <w:sz w:val="24"/>
          <w:szCs w:val="24"/>
          <w:lang w:eastAsia="ru-RU"/>
        </w:rPr>
        <w:t xml:space="preserve">   15 240 тонн.</w:t>
      </w:r>
      <w:r w:rsidRPr="0031184F">
        <w:rPr>
          <w:rFonts w:ascii="Times New Roman" w:eastAsia="Times New Roman" w:hAnsi="Times New Roman" w:cs="Times New Roman"/>
          <w:i/>
          <w:sz w:val="24"/>
          <w:szCs w:val="24"/>
          <w:lang w:eastAsia="ru-RU"/>
        </w:rPr>
        <w:t xml:space="preserve"> </w:t>
      </w:r>
    </w:p>
    <w:p w:rsidR="006F6398" w:rsidRPr="0031184F"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3.4</w:t>
      </w:r>
      <w:r w:rsidRPr="0031184F">
        <w:rPr>
          <w:rFonts w:ascii="Times New Roman" w:eastAsia="Times New Roman" w:hAnsi="Times New Roman" w:cs="Times New Roman"/>
          <w:b/>
          <w:sz w:val="24"/>
          <w:szCs w:val="24"/>
          <w:lang w:eastAsia="ru-RU"/>
        </w:rPr>
        <w:t>.3. Сведения о начальной (максимальной) цене Лота:</w:t>
      </w:r>
      <w:r w:rsidRPr="0031184F">
        <w:rPr>
          <w:rFonts w:ascii="Times New Roman" w:eastAsia="Times New Roman" w:hAnsi="Times New Roman" w:cs="Times New Roman"/>
          <w:sz w:val="24"/>
          <w:szCs w:val="24"/>
          <w:lang w:eastAsia="ru-RU"/>
        </w:rPr>
        <w:t xml:space="preserve"> 13 948 000 (Тринадцать миллионов девятьсот сорок восемь тысяч)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6F6398" w:rsidRPr="0031184F"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sidRPr="0031184F">
        <w:rPr>
          <w:rFonts w:ascii="Times New Roman" w:eastAsia="Times New Roman" w:hAnsi="Times New Roman" w:cs="Times New Roman"/>
          <w:sz w:val="24"/>
          <w:szCs w:val="24"/>
          <w:lang w:eastAsia="ru-RU"/>
        </w:rPr>
        <w:tab/>
      </w:r>
      <w:proofErr w:type="gramStart"/>
      <w:r w:rsidRPr="0031184F">
        <w:rPr>
          <w:rFonts w:ascii="Times New Roman" w:eastAsia="Times New Roman" w:hAnsi="Times New Roman" w:cs="Times New Roman"/>
          <w:sz w:val="24"/>
          <w:szCs w:val="24"/>
          <w:lang w:eastAsia="ru-RU"/>
        </w:rPr>
        <w:t xml:space="preserve">в </w:t>
      </w:r>
      <w:proofErr w:type="spellStart"/>
      <w:r w:rsidRPr="0031184F">
        <w:rPr>
          <w:rFonts w:ascii="Times New Roman" w:eastAsia="Times New Roman" w:hAnsi="Times New Roman" w:cs="Times New Roman"/>
          <w:sz w:val="24"/>
          <w:szCs w:val="24"/>
          <w:lang w:eastAsia="ru-RU"/>
        </w:rPr>
        <w:t>т.ч</w:t>
      </w:r>
      <w:proofErr w:type="spellEnd"/>
      <w:r w:rsidRPr="0031184F">
        <w:rPr>
          <w:rFonts w:ascii="Times New Roman" w:eastAsia="Times New Roman" w:hAnsi="Times New Roman" w:cs="Times New Roman"/>
          <w:sz w:val="24"/>
          <w:szCs w:val="24"/>
          <w:lang w:eastAsia="ru-RU"/>
        </w:rPr>
        <w:t>. по маршрутам (Пункт выдачи – котельные г. Кандалакша,  пункт приема котельные п. Зеленоборский, п. Умба):</w:t>
      </w:r>
      <w:proofErr w:type="gramEnd"/>
    </w:p>
    <w:p w:rsidR="006F6398" w:rsidRPr="0031184F" w:rsidRDefault="006F6398" w:rsidP="006F6398">
      <w:pPr>
        <w:tabs>
          <w:tab w:val="left" w:pos="1701"/>
        </w:tabs>
        <w:spacing w:after="0" w:line="240" w:lineRule="auto"/>
        <w:jc w:val="both"/>
        <w:rPr>
          <w:rFonts w:ascii="Times New Roman" w:eastAsia="Times New Roman" w:hAnsi="Times New Roman" w:cs="Times New Roman"/>
          <w:sz w:val="24"/>
          <w:szCs w:val="24"/>
          <w:lang w:eastAsia="ru-RU"/>
        </w:rPr>
      </w:pPr>
      <w:r w:rsidRPr="0031184F">
        <w:rPr>
          <w:rFonts w:ascii="Times New Roman" w:eastAsia="Times New Roman" w:hAnsi="Times New Roman" w:cs="Times New Roman"/>
          <w:sz w:val="24"/>
          <w:szCs w:val="24"/>
          <w:lang w:eastAsia="ru-RU"/>
        </w:rPr>
        <w:t>- г. Кандалакша – п. Зеленоборский (к</w:t>
      </w:r>
      <w:r w:rsidR="00345C71">
        <w:rPr>
          <w:rFonts w:ascii="Times New Roman" w:eastAsia="Times New Roman" w:hAnsi="Times New Roman" w:cs="Times New Roman"/>
          <w:sz w:val="24"/>
          <w:szCs w:val="24"/>
          <w:lang w:eastAsia="ru-RU"/>
        </w:rPr>
        <w:t xml:space="preserve">отельная №22) – 5000 тонн – </w:t>
      </w:r>
      <w:r w:rsidRPr="0031184F">
        <w:rPr>
          <w:rFonts w:ascii="Times New Roman" w:eastAsia="Times New Roman" w:hAnsi="Times New Roman" w:cs="Times New Roman"/>
          <w:sz w:val="24"/>
          <w:szCs w:val="24"/>
          <w:lang w:eastAsia="ru-RU"/>
        </w:rPr>
        <w:t xml:space="preserve">3 800 000,00 рублей (760,00 </w:t>
      </w:r>
      <w:proofErr w:type="spellStart"/>
      <w:r w:rsidRPr="0031184F">
        <w:rPr>
          <w:rFonts w:ascii="Times New Roman" w:eastAsia="Times New Roman" w:hAnsi="Times New Roman" w:cs="Times New Roman"/>
          <w:sz w:val="24"/>
          <w:szCs w:val="24"/>
          <w:lang w:eastAsia="ru-RU"/>
        </w:rPr>
        <w:t>руб</w:t>
      </w:r>
      <w:proofErr w:type="spellEnd"/>
      <w:r w:rsidRPr="0031184F">
        <w:rPr>
          <w:rFonts w:ascii="Times New Roman" w:eastAsia="Times New Roman" w:hAnsi="Times New Roman" w:cs="Times New Roman"/>
          <w:sz w:val="24"/>
          <w:szCs w:val="24"/>
          <w:lang w:eastAsia="ru-RU"/>
        </w:rPr>
        <w:t xml:space="preserve"> /тонна)</w:t>
      </w:r>
      <w:r>
        <w:rPr>
          <w:rFonts w:ascii="Times New Roman" w:eastAsia="Times New Roman" w:hAnsi="Times New Roman" w:cs="Times New Roman"/>
          <w:sz w:val="24"/>
          <w:szCs w:val="24"/>
          <w:lang w:eastAsia="ru-RU"/>
        </w:rPr>
        <w:t>;</w:t>
      </w:r>
    </w:p>
    <w:p w:rsidR="006F6398" w:rsidRPr="0031184F" w:rsidRDefault="006F6398" w:rsidP="006F6398">
      <w:pPr>
        <w:tabs>
          <w:tab w:val="left" w:pos="1701"/>
        </w:tabs>
        <w:spacing w:after="0" w:line="240" w:lineRule="auto"/>
        <w:jc w:val="both"/>
        <w:rPr>
          <w:rFonts w:ascii="Times New Roman" w:eastAsia="Times New Roman" w:hAnsi="Times New Roman" w:cs="Times New Roman"/>
          <w:sz w:val="24"/>
          <w:szCs w:val="24"/>
          <w:lang w:eastAsia="ru-RU"/>
        </w:rPr>
      </w:pPr>
      <w:r w:rsidRPr="0031184F">
        <w:rPr>
          <w:rFonts w:ascii="Times New Roman" w:eastAsia="Times New Roman" w:hAnsi="Times New Roman" w:cs="Times New Roman"/>
          <w:sz w:val="24"/>
          <w:szCs w:val="24"/>
          <w:lang w:eastAsia="ru-RU"/>
        </w:rPr>
        <w:t xml:space="preserve">- г. Кандалакша – п. Умба (котельная №15) – 5000 тонн – 6 000 000,00 рублей                             (1200,00  </w:t>
      </w:r>
      <w:proofErr w:type="spellStart"/>
      <w:r w:rsidRPr="0031184F">
        <w:rPr>
          <w:rFonts w:ascii="Times New Roman" w:eastAsia="Times New Roman" w:hAnsi="Times New Roman" w:cs="Times New Roman"/>
          <w:sz w:val="24"/>
          <w:szCs w:val="24"/>
          <w:lang w:eastAsia="ru-RU"/>
        </w:rPr>
        <w:t>руб</w:t>
      </w:r>
      <w:proofErr w:type="spellEnd"/>
      <w:r w:rsidRPr="0031184F">
        <w:rPr>
          <w:rFonts w:ascii="Times New Roman" w:eastAsia="Times New Roman" w:hAnsi="Times New Roman" w:cs="Times New Roman"/>
          <w:sz w:val="24"/>
          <w:szCs w:val="24"/>
          <w:lang w:eastAsia="ru-RU"/>
        </w:rPr>
        <w:t xml:space="preserve"> /тонна)</w:t>
      </w:r>
      <w:r>
        <w:rPr>
          <w:rFonts w:ascii="Times New Roman" w:eastAsia="Times New Roman" w:hAnsi="Times New Roman" w:cs="Times New Roman"/>
          <w:sz w:val="24"/>
          <w:szCs w:val="24"/>
          <w:lang w:eastAsia="ru-RU"/>
        </w:rPr>
        <w:t>;</w:t>
      </w:r>
    </w:p>
    <w:p w:rsidR="006F6398" w:rsidRPr="0031184F" w:rsidRDefault="006F6398" w:rsidP="006F6398">
      <w:pPr>
        <w:tabs>
          <w:tab w:val="left" w:pos="1701"/>
        </w:tabs>
        <w:spacing w:after="0" w:line="240" w:lineRule="auto"/>
        <w:jc w:val="both"/>
        <w:rPr>
          <w:rFonts w:ascii="Times New Roman" w:eastAsia="Times New Roman" w:hAnsi="Times New Roman" w:cs="Times New Roman"/>
          <w:sz w:val="24"/>
          <w:szCs w:val="24"/>
          <w:lang w:eastAsia="ru-RU"/>
        </w:rPr>
      </w:pPr>
      <w:r w:rsidRPr="0031184F">
        <w:rPr>
          <w:rFonts w:ascii="Times New Roman" w:eastAsia="Times New Roman" w:hAnsi="Times New Roman" w:cs="Times New Roman"/>
          <w:sz w:val="24"/>
          <w:szCs w:val="24"/>
          <w:lang w:eastAsia="ru-RU"/>
        </w:rPr>
        <w:t xml:space="preserve">- г. Кандалакша – п. Умба (котельная №18) – 240 тонн – 288 000,00 рублей                            (1200,00 </w:t>
      </w:r>
      <w:proofErr w:type="spellStart"/>
      <w:r w:rsidRPr="0031184F">
        <w:rPr>
          <w:rFonts w:ascii="Times New Roman" w:eastAsia="Times New Roman" w:hAnsi="Times New Roman" w:cs="Times New Roman"/>
          <w:sz w:val="24"/>
          <w:szCs w:val="24"/>
          <w:lang w:eastAsia="ru-RU"/>
        </w:rPr>
        <w:t>руб</w:t>
      </w:r>
      <w:proofErr w:type="spellEnd"/>
      <w:r w:rsidRPr="0031184F">
        <w:rPr>
          <w:rFonts w:ascii="Times New Roman" w:eastAsia="Times New Roman" w:hAnsi="Times New Roman" w:cs="Times New Roman"/>
          <w:sz w:val="24"/>
          <w:szCs w:val="24"/>
          <w:lang w:eastAsia="ru-RU"/>
        </w:rPr>
        <w:t xml:space="preserve"> /тонна).</w:t>
      </w:r>
    </w:p>
    <w:p w:rsidR="006F6398" w:rsidRPr="0031184F"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sidRPr="0031184F">
        <w:rPr>
          <w:rFonts w:ascii="Times New Roman" w:eastAsia="Times New Roman" w:hAnsi="Times New Roman" w:cs="Times New Roman"/>
          <w:sz w:val="24"/>
          <w:szCs w:val="24"/>
          <w:lang w:eastAsia="ru-RU"/>
        </w:rPr>
        <w:tab/>
      </w:r>
      <w:proofErr w:type="gramStart"/>
      <w:r w:rsidRPr="0031184F">
        <w:rPr>
          <w:rFonts w:ascii="Times New Roman" w:eastAsia="Times New Roman" w:hAnsi="Times New Roman" w:cs="Times New Roman"/>
          <w:sz w:val="24"/>
          <w:szCs w:val="24"/>
          <w:lang w:eastAsia="ru-RU"/>
        </w:rPr>
        <w:t xml:space="preserve">в </w:t>
      </w:r>
      <w:proofErr w:type="spellStart"/>
      <w:r w:rsidRPr="0031184F">
        <w:rPr>
          <w:rFonts w:ascii="Times New Roman" w:eastAsia="Times New Roman" w:hAnsi="Times New Roman" w:cs="Times New Roman"/>
          <w:sz w:val="24"/>
          <w:szCs w:val="24"/>
          <w:lang w:eastAsia="ru-RU"/>
        </w:rPr>
        <w:t>т.ч</w:t>
      </w:r>
      <w:proofErr w:type="spellEnd"/>
      <w:r w:rsidRPr="0031184F">
        <w:rPr>
          <w:rFonts w:ascii="Times New Roman" w:eastAsia="Times New Roman" w:hAnsi="Times New Roman" w:cs="Times New Roman"/>
          <w:sz w:val="24"/>
          <w:szCs w:val="24"/>
          <w:lang w:eastAsia="ru-RU"/>
        </w:rPr>
        <w:t xml:space="preserve">. по маршруту (пункт выдачи – котельная г. Кандалакша,  пункт приема котельная п. Белое море, котельная </w:t>
      </w:r>
      <w:proofErr w:type="spellStart"/>
      <w:r w:rsidRPr="0031184F">
        <w:rPr>
          <w:rFonts w:ascii="Times New Roman" w:eastAsia="Times New Roman" w:hAnsi="Times New Roman" w:cs="Times New Roman"/>
          <w:sz w:val="24"/>
          <w:szCs w:val="24"/>
          <w:lang w:eastAsia="ru-RU"/>
        </w:rPr>
        <w:t>н.п</w:t>
      </w:r>
      <w:proofErr w:type="spellEnd"/>
      <w:r w:rsidRPr="0031184F">
        <w:rPr>
          <w:rFonts w:ascii="Times New Roman" w:eastAsia="Times New Roman" w:hAnsi="Times New Roman" w:cs="Times New Roman"/>
          <w:sz w:val="24"/>
          <w:szCs w:val="24"/>
          <w:lang w:eastAsia="ru-RU"/>
        </w:rPr>
        <w:t>.</w:t>
      </w:r>
      <w:proofErr w:type="gramEnd"/>
      <w:r w:rsidRPr="0031184F">
        <w:rPr>
          <w:rFonts w:ascii="Times New Roman" w:eastAsia="Times New Roman" w:hAnsi="Times New Roman" w:cs="Times New Roman"/>
          <w:sz w:val="24"/>
          <w:szCs w:val="24"/>
          <w:lang w:eastAsia="ru-RU"/>
        </w:rPr>
        <w:t xml:space="preserve"> </w:t>
      </w:r>
      <w:proofErr w:type="spellStart"/>
      <w:proofErr w:type="gramStart"/>
      <w:r w:rsidRPr="0031184F">
        <w:rPr>
          <w:rFonts w:ascii="Times New Roman" w:eastAsia="Times New Roman" w:hAnsi="Times New Roman" w:cs="Times New Roman"/>
          <w:sz w:val="24"/>
          <w:szCs w:val="24"/>
          <w:lang w:eastAsia="ru-RU"/>
        </w:rPr>
        <w:t>Ёнский</w:t>
      </w:r>
      <w:proofErr w:type="spellEnd"/>
      <w:r w:rsidRPr="0031184F">
        <w:rPr>
          <w:rFonts w:ascii="Times New Roman" w:eastAsia="Times New Roman" w:hAnsi="Times New Roman" w:cs="Times New Roman"/>
          <w:sz w:val="24"/>
          <w:szCs w:val="24"/>
          <w:lang w:eastAsia="ru-RU"/>
        </w:rPr>
        <w:t>):</w:t>
      </w:r>
      <w:proofErr w:type="gramEnd"/>
    </w:p>
    <w:p w:rsidR="006F6398" w:rsidRPr="0031184F" w:rsidRDefault="006F6398" w:rsidP="006F6398">
      <w:pPr>
        <w:tabs>
          <w:tab w:val="left" w:pos="1701"/>
        </w:tabs>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31184F">
        <w:rPr>
          <w:rFonts w:ascii="Times New Roman" w:eastAsia="Times New Roman" w:hAnsi="Times New Roman" w:cs="Times New Roman"/>
          <w:sz w:val="24"/>
          <w:szCs w:val="24"/>
          <w:lang w:eastAsia="ru-RU"/>
        </w:rPr>
        <w:t>г. Кандалакша – п. Белое Море – 2000 тонн –  1 010 000,00 рублей (505,00 руб</w:t>
      </w:r>
      <w:r>
        <w:rPr>
          <w:rFonts w:ascii="Times New Roman" w:eastAsia="Times New Roman" w:hAnsi="Times New Roman" w:cs="Times New Roman"/>
          <w:sz w:val="24"/>
          <w:szCs w:val="24"/>
          <w:lang w:eastAsia="ru-RU"/>
        </w:rPr>
        <w:t>.</w:t>
      </w:r>
      <w:r w:rsidRPr="0031184F">
        <w:rPr>
          <w:rFonts w:ascii="Times New Roman" w:eastAsia="Times New Roman" w:hAnsi="Times New Roman" w:cs="Times New Roman"/>
          <w:sz w:val="24"/>
          <w:szCs w:val="24"/>
          <w:lang w:eastAsia="ru-RU"/>
        </w:rPr>
        <w:t>/тонна).</w:t>
      </w:r>
      <w:proofErr w:type="gramEnd"/>
    </w:p>
    <w:p w:rsidR="006F6398" w:rsidRPr="0031184F" w:rsidRDefault="006F6398" w:rsidP="006F6398">
      <w:pPr>
        <w:tabs>
          <w:tab w:val="left" w:pos="170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184F">
        <w:rPr>
          <w:rFonts w:ascii="Times New Roman" w:eastAsia="Times New Roman" w:hAnsi="Times New Roman" w:cs="Times New Roman"/>
          <w:sz w:val="24"/>
          <w:szCs w:val="24"/>
          <w:lang w:eastAsia="ru-RU"/>
        </w:rPr>
        <w:t xml:space="preserve">г. Кандалакша – </w:t>
      </w:r>
      <w:proofErr w:type="spellStart"/>
      <w:r w:rsidRPr="0031184F">
        <w:rPr>
          <w:rFonts w:ascii="Times New Roman" w:eastAsia="Times New Roman" w:hAnsi="Times New Roman" w:cs="Times New Roman"/>
          <w:sz w:val="24"/>
          <w:szCs w:val="24"/>
          <w:lang w:eastAsia="ru-RU"/>
        </w:rPr>
        <w:t>н.п</w:t>
      </w:r>
      <w:proofErr w:type="spellEnd"/>
      <w:r w:rsidRPr="0031184F">
        <w:rPr>
          <w:rFonts w:ascii="Times New Roman" w:eastAsia="Times New Roman" w:hAnsi="Times New Roman" w:cs="Times New Roman"/>
          <w:sz w:val="24"/>
          <w:szCs w:val="24"/>
          <w:lang w:eastAsia="ru-RU"/>
        </w:rPr>
        <w:t xml:space="preserve">. </w:t>
      </w:r>
      <w:proofErr w:type="spellStart"/>
      <w:r w:rsidRPr="0031184F">
        <w:rPr>
          <w:rFonts w:ascii="Times New Roman" w:eastAsia="Times New Roman" w:hAnsi="Times New Roman" w:cs="Times New Roman"/>
          <w:sz w:val="24"/>
          <w:szCs w:val="24"/>
          <w:lang w:eastAsia="ru-RU"/>
        </w:rPr>
        <w:t>Ёнский</w:t>
      </w:r>
      <w:proofErr w:type="spellEnd"/>
      <w:r w:rsidRPr="0031184F">
        <w:rPr>
          <w:rFonts w:ascii="Times New Roman" w:eastAsia="Times New Roman" w:hAnsi="Times New Roman" w:cs="Times New Roman"/>
          <w:sz w:val="24"/>
          <w:szCs w:val="24"/>
          <w:lang w:eastAsia="ru-RU"/>
        </w:rPr>
        <w:t xml:space="preserve"> (ул. Центральная, д.40) – 3000 тонн – 2 850 000,00 руб</w:t>
      </w:r>
      <w:r>
        <w:rPr>
          <w:rFonts w:ascii="Times New Roman" w:eastAsia="Times New Roman" w:hAnsi="Times New Roman" w:cs="Times New Roman"/>
          <w:sz w:val="24"/>
          <w:szCs w:val="24"/>
          <w:lang w:eastAsia="ru-RU"/>
        </w:rPr>
        <w:t>лей</w:t>
      </w:r>
      <w:r w:rsidRPr="0031184F">
        <w:rPr>
          <w:rFonts w:ascii="Times New Roman" w:eastAsia="Times New Roman" w:hAnsi="Times New Roman" w:cs="Times New Roman"/>
          <w:sz w:val="24"/>
          <w:szCs w:val="24"/>
          <w:lang w:eastAsia="ru-RU"/>
        </w:rPr>
        <w:t xml:space="preserve"> (950,00 руб</w:t>
      </w:r>
      <w:r>
        <w:rPr>
          <w:rFonts w:ascii="Times New Roman" w:eastAsia="Times New Roman" w:hAnsi="Times New Roman" w:cs="Times New Roman"/>
          <w:sz w:val="24"/>
          <w:szCs w:val="24"/>
          <w:lang w:eastAsia="ru-RU"/>
        </w:rPr>
        <w:t>.</w:t>
      </w:r>
      <w:r w:rsidRPr="0031184F">
        <w:rPr>
          <w:rFonts w:ascii="Times New Roman" w:eastAsia="Times New Roman" w:hAnsi="Times New Roman" w:cs="Times New Roman"/>
          <w:sz w:val="24"/>
          <w:szCs w:val="24"/>
          <w:lang w:eastAsia="ru-RU"/>
        </w:rPr>
        <w:t>/тонна)</w:t>
      </w:r>
    </w:p>
    <w:p w:rsidR="006F6398" w:rsidRPr="0031184F"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3.4</w:t>
      </w:r>
      <w:r w:rsidRPr="0031184F">
        <w:rPr>
          <w:rFonts w:ascii="Times New Roman" w:eastAsia="Times New Roman" w:hAnsi="Times New Roman" w:cs="Times New Roman"/>
          <w:b/>
          <w:sz w:val="24"/>
          <w:szCs w:val="24"/>
          <w:lang w:eastAsia="ru-RU"/>
        </w:rPr>
        <w:t xml:space="preserve">.4.  Срок оказания услуг по перевозке: </w:t>
      </w:r>
      <w:r w:rsidRPr="0031184F">
        <w:rPr>
          <w:rFonts w:ascii="Times New Roman" w:eastAsia="Times New Roman" w:hAnsi="Times New Roman" w:cs="Times New Roman"/>
          <w:sz w:val="24"/>
          <w:szCs w:val="24"/>
          <w:lang w:eastAsia="ru-RU"/>
        </w:rPr>
        <w:t xml:space="preserve"> </w:t>
      </w:r>
      <w:proofErr w:type="gramStart"/>
      <w:r w:rsidRPr="0031184F">
        <w:rPr>
          <w:rFonts w:ascii="Times New Roman" w:eastAsia="Times New Roman" w:hAnsi="Times New Roman" w:cs="Times New Roman"/>
          <w:sz w:val="24"/>
          <w:szCs w:val="24"/>
          <w:lang w:eastAsia="ru-RU"/>
        </w:rPr>
        <w:t>С даты подписания</w:t>
      </w:r>
      <w:proofErr w:type="gramEnd"/>
      <w:r w:rsidRPr="0031184F">
        <w:rPr>
          <w:rFonts w:ascii="Times New Roman" w:eastAsia="Times New Roman" w:hAnsi="Times New Roman" w:cs="Times New Roman"/>
          <w:sz w:val="24"/>
          <w:szCs w:val="24"/>
          <w:lang w:eastAsia="ru-RU"/>
        </w:rPr>
        <w:t xml:space="preserve"> договора 365 дней.</w:t>
      </w:r>
    </w:p>
    <w:p w:rsidR="006F6398" w:rsidRPr="0031184F" w:rsidRDefault="006F6398" w:rsidP="006F6398">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ab/>
        <w:t>3.4</w:t>
      </w:r>
      <w:r w:rsidRPr="0031184F">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w:t>
      </w:r>
      <w:r w:rsidRPr="0031184F">
        <w:rPr>
          <w:rFonts w:ascii="Times New Roman" w:eastAsia="Times New Roman" w:hAnsi="Times New Roman" w:cs="Times New Roman"/>
          <w:b/>
          <w:sz w:val="24"/>
          <w:szCs w:val="24"/>
          <w:lang w:eastAsia="ru-RU"/>
        </w:rPr>
        <w:t xml:space="preserve"> Место оказания услуг по перевозке:</w:t>
      </w:r>
      <w:r w:rsidRPr="0031184F">
        <w:rPr>
          <w:rFonts w:ascii="Times New Roman" w:eastAsia="Times New Roman" w:hAnsi="Times New Roman" w:cs="Times New Roman"/>
          <w:sz w:val="24"/>
          <w:szCs w:val="24"/>
          <w:lang w:eastAsia="ru-RU"/>
        </w:rPr>
        <w:t xml:space="preserve"> Мурманская область по маршрутам указанным в п.1.</w:t>
      </w:r>
      <w:r w:rsidR="000D1611">
        <w:rPr>
          <w:rFonts w:ascii="Times New Roman" w:eastAsia="Times New Roman" w:hAnsi="Times New Roman" w:cs="Times New Roman"/>
          <w:sz w:val="24"/>
          <w:szCs w:val="24"/>
          <w:lang w:eastAsia="ru-RU"/>
        </w:rPr>
        <w:t>4</w:t>
      </w:r>
      <w:r w:rsidRPr="0031184F">
        <w:rPr>
          <w:rFonts w:ascii="Times New Roman" w:eastAsia="Times New Roman" w:hAnsi="Times New Roman" w:cs="Times New Roman"/>
          <w:sz w:val="24"/>
          <w:szCs w:val="24"/>
          <w:lang w:eastAsia="ru-RU"/>
        </w:rPr>
        <w:t>.3</w:t>
      </w:r>
      <w:r w:rsidR="000D1611">
        <w:rPr>
          <w:rFonts w:ascii="Times New Roman" w:eastAsia="Times New Roman" w:hAnsi="Times New Roman" w:cs="Times New Roman"/>
          <w:sz w:val="24"/>
          <w:szCs w:val="24"/>
          <w:lang w:eastAsia="ru-RU"/>
        </w:rPr>
        <w:t>.</w:t>
      </w:r>
    </w:p>
    <w:p w:rsidR="006F6398" w:rsidRPr="0031184F" w:rsidRDefault="006F6398" w:rsidP="006F6398">
      <w:pPr>
        <w:tabs>
          <w:tab w:val="left" w:pos="709"/>
          <w:tab w:val="left" w:pos="6987"/>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3.4</w:t>
      </w:r>
      <w:r w:rsidRPr="0031184F">
        <w:rPr>
          <w:rFonts w:ascii="Times New Roman" w:eastAsia="Times New Roman" w:hAnsi="Times New Roman" w:cs="Times New Roman"/>
          <w:b/>
          <w:sz w:val="24"/>
          <w:szCs w:val="24"/>
          <w:lang w:eastAsia="ru-RU"/>
        </w:rPr>
        <w:t>.6</w:t>
      </w:r>
      <w:r>
        <w:rPr>
          <w:rFonts w:ascii="Times New Roman" w:eastAsia="Times New Roman" w:hAnsi="Times New Roman" w:cs="Times New Roman"/>
          <w:b/>
          <w:sz w:val="24"/>
          <w:szCs w:val="24"/>
          <w:lang w:eastAsia="ru-RU"/>
        </w:rPr>
        <w:t>.</w:t>
      </w:r>
      <w:r w:rsidRPr="0031184F">
        <w:rPr>
          <w:rFonts w:ascii="Times New Roman" w:eastAsia="Times New Roman" w:hAnsi="Times New Roman" w:cs="Times New Roman"/>
          <w:b/>
          <w:sz w:val="24"/>
          <w:szCs w:val="24"/>
          <w:lang w:eastAsia="ru-RU"/>
        </w:rPr>
        <w:t xml:space="preserve"> Требования к обязательному наличию автотранспорта Участника закупки:</w:t>
      </w:r>
    </w:p>
    <w:p w:rsidR="006F6398" w:rsidRPr="0031184F" w:rsidRDefault="006F6398" w:rsidP="006F6398">
      <w:pPr>
        <w:spacing w:after="0" w:line="240" w:lineRule="auto"/>
        <w:jc w:val="both"/>
        <w:rPr>
          <w:rFonts w:ascii="Times New Roman" w:eastAsia="Times New Roman" w:hAnsi="Times New Roman" w:cs="Times New Roman"/>
          <w:strike/>
          <w:sz w:val="24"/>
          <w:szCs w:val="24"/>
          <w:lang w:eastAsia="ru-RU"/>
        </w:rPr>
      </w:pPr>
      <w:r w:rsidRPr="0031184F">
        <w:rPr>
          <w:rFonts w:ascii="Times New Roman" w:eastAsia="Times New Roman" w:hAnsi="Times New Roman" w:cs="Times New Roman"/>
          <w:sz w:val="24"/>
          <w:szCs w:val="24"/>
          <w:lang w:eastAsia="ru-RU"/>
        </w:rPr>
        <w:t>- не менее 2 автомобилей с полуприцепами вмест</w:t>
      </w:r>
      <w:r w:rsidR="00507B92">
        <w:rPr>
          <w:rFonts w:ascii="Times New Roman" w:eastAsia="Times New Roman" w:hAnsi="Times New Roman" w:cs="Times New Roman"/>
          <w:sz w:val="24"/>
          <w:szCs w:val="24"/>
          <w:lang w:eastAsia="ru-RU"/>
        </w:rPr>
        <w:t>имостью от 25 кубических метров.</w:t>
      </w:r>
    </w:p>
    <w:p w:rsidR="00507B92" w:rsidRDefault="006F6398" w:rsidP="00507B92">
      <w:pPr>
        <w:tabs>
          <w:tab w:val="left" w:pos="709"/>
        </w:tabs>
        <w:spacing w:after="0" w:line="240" w:lineRule="auto"/>
        <w:jc w:val="both"/>
        <w:rPr>
          <w:rFonts w:ascii="Times New Roman" w:eastAsia="Times New Roman" w:hAnsi="Times New Roman" w:cs="Times New Roman"/>
          <w:b/>
          <w:bCs/>
          <w:snapToGrid w:val="0"/>
          <w:sz w:val="24"/>
          <w:szCs w:val="24"/>
          <w:lang w:eastAsia="ru-RU"/>
        </w:rPr>
      </w:pPr>
      <w:r>
        <w:rPr>
          <w:rFonts w:ascii="Times New Roman" w:eastAsia="Times New Roman" w:hAnsi="Times New Roman" w:cs="Times New Roman"/>
          <w:i/>
          <w:sz w:val="24"/>
          <w:szCs w:val="24"/>
          <w:lang w:eastAsia="ru-RU"/>
        </w:rPr>
        <w:tab/>
      </w:r>
    </w:p>
    <w:p w:rsidR="0087645F" w:rsidRDefault="005A45C4" w:rsidP="000D1611">
      <w:pPr>
        <w:tabs>
          <w:tab w:val="left" w:pos="6987"/>
        </w:tabs>
        <w:spacing w:after="0" w:line="240" w:lineRule="auto"/>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
          <w:bCs/>
          <w:snapToGrid w:val="0"/>
          <w:sz w:val="24"/>
          <w:szCs w:val="24"/>
          <w:lang w:eastAsia="ru-RU"/>
        </w:rPr>
        <w:t>3.</w:t>
      </w:r>
      <w:r w:rsidR="006F6398">
        <w:rPr>
          <w:rFonts w:ascii="Times New Roman" w:eastAsia="Times New Roman" w:hAnsi="Times New Roman" w:cs="Times New Roman"/>
          <w:b/>
          <w:bCs/>
          <w:snapToGrid w:val="0"/>
          <w:sz w:val="24"/>
          <w:szCs w:val="24"/>
          <w:lang w:eastAsia="ru-RU"/>
        </w:rPr>
        <w:t>5</w:t>
      </w:r>
      <w:r w:rsidR="0087645F" w:rsidRPr="004335E5">
        <w:rPr>
          <w:rFonts w:ascii="Times New Roman" w:eastAsia="Times New Roman" w:hAnsi="Times New Roman" w:cs="Times New Roman"/>
          <w:b/>
          <w:bCs/>
          <w:snapToGrid w:val="0"/>
          <w:sz w:val="24"/>
          <w:szCs w:val="24"/>
          <w:lang w:eastAsia="ru-RU"/>
        </w:rPr>
        <w:t>. Срок оплаты</w:t>
      </w:r>
      <w:r w:rsidR="008A2CAA" w:rsidRPr="008A2CAA">
        <w:rPr>
          <w:rFonts w:ascii="Times New Roman" w:eastAsia="Times New Roman" w:hAnsi="Times New Roman" w:cs="Times New Roman"/>
          <w:b/>
          <w:bCs/>
          <w:snapToGrid w:val="0"/>
          <w:sz w:val="24"/>
          <w:szCs w:val="24"/>
          <w:lang w:eastAsia="ru-RU"/>
        </w:rPr>
        <w:t xml:space="preserve"> </w:t>
      </w:r>
      <w:r w:rsidR="00E5281A">
        <w:rPr>
          <w:rFonts w:ascii="Times New Roman" w:eastAsia="Times New Roman" w:hAnsi="Times New Roman" w:cs="Times New Roman"/>
          <w:b/>
          <w:bCs/>
          <w:snapToGrid w:val="0"/>
          <w:sz w:val="24"/>
          <w:szCs w:val="24"/>
          <w:lang w:eastAsia="ru-RU"/>
        </w:rPr>
        <w:t>(для</w:t>
      </w:r>
      <w:r w:rsidR="00E5281A" w:rsidRPr="00A370D5">
        <w:rPr>
          <w:rFonts w:ascii="Times New Roman" w:eastAsia="Times New Roman" w:hAnsi="Times New Roman" w:cs="Times New Roman"/>
          <w:b/>
          <w:bCs/>
          <w:snapToGrid w:val="0"/>
          <w:sz w:val="24"/>
          <w:szCs w:val="24"/>
          <w:lang w:eastAsia="ru-RU"/>
        </w:rPr>
        <w:t xml:space="preserve"> все</w:t>
      </w:r>
      <w:r w:rsidR="00E5281A">
        <w:rPr>
          <w:rFonts w:ascii="Times New Roman" w:eastAsia="Times New Roman" w:hAnsi="Times New Roman" w:cs="Times New Roman"/>
          <w:b/>
          <w:bCs/>
          <w:snapToGrid w:val="0"/>
          <w:sz w:val="24"/>
          <w:szCs w:val="24"/>
          <w:lang w:eastAsia="ru-RU"/>
        </w:rPr>
        <w:t>х Лотов)</w:t>
      </w:r>
      <w:r w:rsidR="008A2CAA" w:rsidRPr="005A45C4">
        <w:rPr>
          <w:rFonts w:ascii="Times New Roman" w:eastAsia="Times New Roman" w:hAnsi="Times New Roman" w:cs="Times New Roman"/>
          <w:b/>
          <w:bCs/>
          <w:snapToGrid w:val="0"/>
          <w:sz w:val="24"/>
          <w:szCs w:val="24"/>
          <w:lang w:eastAsia="ru-RU"/>
        </w:rPr>
        <w:t>:</w:t>
      </w:r>
      <w:r w:rsidR="0087645F" w:rsidRPr="004335E5">
        <w:rPr>
          <w:rFonts w:ascii="Times New Roman" w:eastAsia="Times New Roman" w:hAnsi="Times New Roman" w:cs="Times New Roman"/>
          <w:bCs/>
          <w:snapToGrid w:val="0"/>
          <w:sz w:val="24"/>
          <w:szCs w:val="24"/>
          <w:lang w:eastAsia="ru-RU"/>
        </w:rPr>
        <w:t xml:space="preserve"> Минимальный срок оплаты услуг по перевозке в течение 45 календарных дней с момента выставления счетов-фактур, транспортных накладных, актов оказанных услуг </w:t>
      </w:r>
      <w:r w:rsidR="0087645F" w:rsidRPr="004335E5">
        <w:rPr>
          <w:rFonts w:ascii="Times New Roman" w:eastAsia="Times New Roman" w:hAnsi="Times New Roman" w:cs="Times New Roman"/>
          <w:bCs/>
          <w:i/>
          <w:snapToGrid w:val="0"/>
          <w:sz w:val="24"/>
          <w:szCs w:val="24"/>
          <w:lang w:eastAsia="ru-RU"/>
        </w:rPr>
        <w:t>(т.к. срок оплаты является критерием оценки, то договоры заключаются на условиях по данному критерию, предложенных Участником конкурентных переговоров)</w:t>
      </w:r>
      <w:r w:rsidR="0087645F" w:rsidRPr="004335E5">
        <w:rPr>
          <w:rFonts w:ascii="Times New Roman" w:eastAsia="Times New Roman" w:hAnsi="Times New Roman" w:cs="Times New Roman"/>
          <w:bCs/>
          <w:snapToGrid w:val="0"/>
          <w:sz w:val="24"/>
          <w:szCs w:val="24"/>
          <w:lang w:eastAsia="ru-RU"/>
        </w:rPr>
        <w:t>.</w:t>
      </w:r>
    </w:p>
    <w:p w:rsidR="00C57192" w:rsidRDefault="00C57192" w:rsidP="000D1611">
      <w:pPr>
        <w:tabs>
          <w:tab w:val="left" w:pos="6987"/>
        </w:tabs>
        <w:spacing w:after="0" w:line="240" w:lineRule="auto"/>
        <w:jc w:val="both"/>
        <w:rPr>
          <w:rFonts w:ascii="Times New Roman" w:eastAsia="Times New Roman" w:hAnsi="Times New Roman" w:cs="Times New Roman"/>
          <w:bCs/>
          <w:snapToGrid w:val="0"/>
          <w:sz w:val="24"/>
          <w:szCs w:val="24"/>
          <w:lang w:eastAsia="ru-RU"/>
        </w:rPr>
      </w:pPr>
    </w:p>
    <w:p w:rsidR="00113F88" w:rsidRDefault="005A45C4" w:rsidP="000D1611">
      <w:pPr>
        <w:tabs>
          <w:tab w:val="left" w:pos="0"/>
          <w:tab w:val="left" w:pos="1134"/>
        </w:tabs>
        <w:suppressAutoHyphens/>
        <w:autoSpaceDE w:val="0"/>
        <w:autoSpaceDN w:val="0"/>
        <w:adjustRightInd w:val="0"/>
        <w:spacing w:line="240" w:lineRule="auto"/>
        <w:contextualSpacing/>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
          <w:bCs/>
          <w:snapToGrid w:val="0"/>
          <w:sz w:val="24"/>
          <w:szCs w:val="24"/>
          <w:lang w:eastAsia="ru-RU"/>
        </w:rPr>
        <w:t>3.</w:t>
      </w:r>
      <w:r w:rsidR="006F6398">
        <w:rPr>
          <w:rFonts w:ascii="Times New Roman" w:eastAsia="Times New Roman" w:hAnsi="Times New Roman" w:cs="Times New Roman"/>
          <w:b/>
          <w:bCs/>
          <w:snapToGrid w:val="0"/>
          <w:sz w:val="24"/>
          <w:szCs w:val="24"/>
          <w:lang w:eastAsia="ru-RU"/>
        </w:rPr>
        <w:t>6</w:t>
      </w:r>
      <w:r w:rsidR="0087645F" w:rsidRPr="00D167DF">
        <w:rPr>
          <w:rFonts w:ascii="Times New Roman" w:eastAsia="Times New Roman" w:hAnsi="Times New Roman" w:cs="Times New Roman"/>
          <w:b/>
          <w:bCs/>
          <w:snapToGrid w:val="0"/>
          <w:sz w:val="24"/>
          <w:szCs w:val="24"/>
          <w:lang w:eastAsia="ru-RU"/>
        </w:rPr>
        <w:t>. Обеспечение</w:t>
      </w:r>
      <w:r w:rsidR="0087645F" w:rsidRPr="004335E5">
        <w:rPr>
          <w:rFonts w:ascii="Times New Roman" w:eastAsia="Times New Roman" w:hAnsi="Times New Roman" w:cs="Times New Roman"/>
          <w:b/>
          <w:bCs/>
          <w:snapToGrid w:val="0"/>
          <w:sz w:val="24"/>
          <w:szCs w:val="24"/>
          <w:lang w:eastAsia="ru-RU"/>
        </w:rPr>
        <w:t xml:space="preserve"> заявки:</w:t>
      </w:r>
      <w:r w:rsidR="0087645F" w:rsidRPr="004335E5">
        <w:rPr>
          <w:rFonts w:ascii="Times New Roman" w:eastAsia="Times New Roman" w:hAnsi="Times New Roman" w:cs="Times New Roman"/>
          <w:bCs/>
          <w:snapToGrid w:val="0"/>
          <w:sz w:val="24"/>
          <w:szCs w:val="24"/>
          <w:lang w:eastAsia="ru-RU"/>
        </w:rPr>
        <w:t xml:space="preserve"> Заказчиком устанавливается требование по обеспечению заявок участников в размере 5% от начальной (максимальной) цены лота. </w:t>
      </w:r>
    </w:p>
    <w:p w:rsidR="00113F88" w:rsidRPr="00113F88" w:rsidRDefault="00113F88" w:rsidP="00113F88">
      <w:pPr>
        <w:tabs>
          <w:tab w:val="left" w:pos="0"/>
          <w:tab w:val="left" w:pos="1134"/>
        </w:tabs>
        <w:suppressAutoHyphens/>
        <w:autoSpaceDE w:val="0"/>
        <w:autoSpaceDN w:val="0"/>
        <w:adjustRightInd w:val="0"/>
        <w:spacing w:line="240" w:lineRule="auto"/>
        <w:ind w:firstLine="709"/>
        <w:contextualSpacing/>
        <w:jc w:val="both"/>
        <w:rPr>
          <w:rFonts w:ascii="Times New Roman" w:eastAsia="Times New Roman" w:hAnsi="Times New Roman" w:cs="Times New Roman"/>
          <w:sz w:val="24"/>
          <w:szCs w:val="24"/>
          <w:lang w:eastAsia="ru-RU"/>
        </w:rPr>
      </w:pPr>
      <w:r w:rsidRPr="00113F88">
        <w:rPr>
          <w:rFonts w:ascii="Times New Roman" w:eastAsia="Times New Roman" w:hAnsi="Times New Roman" w:cs="Times New Roman"/>
          <w:sz w:val="24"/>
          <w:szCs w:val="24"/>
          <w:lang w:eastAsia="ru-RU"/>
        </w:rPr>
        <w:t>Лот №</w:t>
      </w:r>
      <w:r w:rsidR="000165F2">
        <w:rPr>
          <w:rFonts w:ascii="Times New Roman" w:eastAsia="Times New Roman" w:hAnsi="Times New Roman" w:cs="Times New Roman"/>
          <w:sz w:val="24"/>
          <w:szCs w:val="24"/>
          <w:lang w:eastAsia="ru-RU"/>
        </w:rPr>
        <w:t xml:space="preserve"> </w:t>
      </w:r>
      <w:r w:rsidRPr="00113F88">
        <w:rPr>
          <w:rFonts w:ascii="Times New Roman" w:eastAsia="Times New Roman" w:hAnsi="Times New Roman" w:cs="Times New Roman"/>
          <w:sz w:val="24"/>
          <w:szCs w:val="24"/>
          <w:lang w:eastAsia="ru-RU"/>
        </w:rPr>
        <w:t>1 – обеспечение заявки  194 975 (Сто девяносто четыре тысячи девятьсот семьдесят пять) рублей 00 копеек (</w:t>
      </w:r>
      <w:r w:rsidRPr="00113F88">
        <w:rPr>
          <w:rFonts w:ascii="Times New Roman" w:eastAsia="Times New Roman" w:hAnsi="Times New Roman" w:cs="Times New Roman"/>
          <w:i/>
          <w:sz w:val="24"/>
          <w:szCs w:val="24"/>
          <w:lang w:eastAsia="ru-RU"/>
        </w:rPr>
        <w:t>5% от начальной (максимальной) цены Лота</w:t>
      </w:r>
      <w:r w:rsidR="000165F2">
        <w:rPr>
          <w:rFonts w:ascii="Times New Roman" w:eastAsia="Times New Roman" w:hAnsi="Times New Roman" w:cs="Times New Roman"/>
          <w:i/>
          <w:sz w:val="24"/>
          <w:szCs w:val="24"/>
          <w:lang w:eastAsia="ru-RU"/>
        </w:rPr>
        <w:t xml:space="preserve"> </w:t>
      </w:r>
      <w:r w:rsidRPr="00113F88">
        <w:rPr>
          <w:rFonts w:ascii="Times New Roman" w:eastAsia="Times New Roman" w:hAnsi="Times New Roman" w:cs="Times New Roman"/>
          <w:i/>
          <w:sz w:val="24"/>
          <w:szCs w:val="24"/>
          <w:lang w:eastAsia="ru-RU"/>
        </w:rPr>
        <w:t>№</w:t>
      </w:r>
      <w:r w:rsidR="000165F2">
        <w:rPr>
          <w:rFonts w:ascii="Times New Roman" w:eastAsia="Times New Roman" w:hAnsi="Times New Roman" w:cs="Times New Roman"/>
          <w:i/>
          <w:sz w:val="24"/>
          <w:szCs w:val="24"/>
          <w:lang w:eastAsia="ru-RU"/>
        </w:rPr>
        <w:t xml:space="preserve"> </w:t>
      </w:r>
      <w:r w:rsidRPr="00113F88">
        <w:rPr>
          <w:rFonts w:ascii="Times New Roman" w:eastAsia="Times New Roman" w:hAnsi="Times New Roman" w:cs="Times New Roman"/>
          <w:i/>
          <w:sz w:val="24"/>
          <w:szCs w:val="24"/>
          <w:lang w:eastAsia="ru-RU"/>
        </w:rPr>
        <w:t>1)</w:t>
      </w:r>
      <w:r w:rsidR="00761DD6">
        <w:rPr>
          <w:rFonts w:ascii="Times New Roman" w:eastAsia="Times New Roman" w:hAnsi="Times New Roman" w:cs="Times New Roman"/>
          <w:i/>
          <w:sz w:val="24"/>
          <w:szCs w:val="24"/>
          <w:lang w:eastAsia="ru-RU"/>
        </w:rPr>
        <w:t>.</w:t>
      </w:r>
    </w:p>
    <w:p w:rsidR="00113F88" w:rsidRPr="00113F88" w:rsidRDefault="00113F88" w:rsidP="00113F88">
      <w:pPr>
        <w:tabs>
          <w:tab w:val="left" w:pos="0"/>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13F88">
        <w:rPr>
          <w:rFonts w:ascii="Times New Roman" w:eastAsia="Times New Roman" w:hAnsi="Times New Roman" w:cs="Times New Roman"/>
          <w:sz w:val="24"/>
          <w:szCs w:val="24"/>
          <w:lang w:eastAsia="ru-RU"/>
        </w:rPr>
        <w:t>Лот №</w:t>
      </w:r>
      <w:r w:rsidR="000165F2">
        <w:rPr>
          <w:rFonts w:ascii="Times New Roman" w:eastAsia="Times New Roman" w:hAnsi="Times New Roman" w:cs="Times New Roman"/>
          <w:sz w:val="24"/>
          <w:szCs w:val="24"/>
          <w:lang w:eastAsia="ru-RU"/>
        </w:rPr>
        <w:t xml:space="preserve"> </w:t>
      </w:r>
      <w:r w:rsidRPr="00113F88">
        <w:rPr>
          <w:rFonts w:ascii="Times New Roman" w:eastAsia="Times New Roman" w:hAnsi="Times New Roman" w:cs="Times New Roman"/>
          <w:sz w:val="24"/>
          <w:szCs w:val="24"/>
          <w:lang w:eastAsia="ru-RU"/>
        </w:rPr>
        <w:t>2 – обеспечение заявки 2 212 600 (Два миллиона двести двенадцать тысяч шестьсот) рублей 00 копеек</w:t>
      </w:r>
      <w:r w:rsidRPr="00113F88">
        <w:rPr>
          <w:rFonts w:ascii="Times New Roman" w:eastAsia="Times New Roman" w:hAnsi="Times New Roman" w:cs="Times New Roman"/>
          <w:i/>
          <w:sz w:val="24"/>
          <w:szCs w:val="24"/>
          <w:lang w:eastAsia="ru-RU"/>
        </w:rPr>
        <w:t xml:space="preserve"> (5% от начальной (максимальной) цены Лота</w:t>
      </w:r>
      <w:r w:rsidR="000165F2">
        <w:rPr>
          <w:rFonts w:ascii="Times New Roman" w:eastAsia="Times New Roman" w:hAnsi="Times New Roman" w:cs="Times New Roman"/>
          <w:i/>
          <w:sz w:val="24"/>
          <w:szCs w:val="24"/>
          <w:lang w:eastAsia="ru-RU"/>
        </w:rPr>
        <w:t xml:space="preserve"> </w:t>
      </w:r>
      <w:r w:rsidRPr="00113F88">
        <w:rPr>
          <w:rFonts w:ascii="Times New Roman" w:eastAsia="Times New Roman" w:hAnsi="Times New Roman" w:cs="Times New Roman"/>
          <w:i/>
          <w:sz w:val="24"/>
          <w:szCs w:val="24"/>
          <w:lang w:eastAsia="ru-RU"/>
        </w:rPr>
        <w:t>№</w:t>
      </w:r>
      <w:r w:rsidR="000165F2">
        <w:rPr>
          <w:rFonts w:ascii="Times New Roman" w:eastAsia="Times New Roman" w:hAnsi="Times New Roman" w:cs="Times New Roman"/>
          <w:i/>
          <w:sz w:val="24"/>
          <w:szCs w:val="24"/>
          <w:lang w:eastAsia="ru-RU"/>
        </w:rPr>
        <w:t xml:space="preserve"> </w:t>
      </w:r>
      <w:r w:rsidRPr="00113F88">
        <w:rPr>
          <w:rFonts w:ascii="Times New Roman" w:eastAsia="Times New Roman" w:hAnsi="Times New Roman" w:cs="Times New Roman"/>
          <w:i/>
          <w:sz w:val="24"/>
          <w:szCs w:val="24"/>
          <w:lang w:eastAsia="ru-RU"/>
        </w:rPr>
        <w:t>2).</w:t>
      </w:r>
    </w:p>
    <w:p w:rsidR="00113F88" w:rsidRPr="00113F88" w:rsidRDefault="00113F88" w:rsidP="00113F88">
      <w:pPr>
        <w:tabs>
          <w:tab w:val="left" w:pos="0"/>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13F88">
        <w:rPr>
          <w:rFonts w:ascii="Times New Roman" w:eastAsia="Times New Roman" w:hAnsi="Times New Roman" w:cs="Times New Roman"/>
          <w:sz w:val="24"/>
          <w:szCs w:val="24"/>
          <w:lang w:eastAsia="ru-RU"/>
        </w:rPr>
        <w:t>Лот №</w:t>
      </w:r>
      <w:r w:rsidR="000165F2">
        <w:rPr>
          <w:rFonts w:ascii="Times New Roman" w:eastAsia="Times New Roman" w:hAnsi="Times New Roman" w:cs="Times New Roman"/>
          <w:sz w:val="24"/>
          <w:szCs w:val="24"/>
          <w:lang w:eastAsia="ru-RU"/>
        </w:rPr>
        <w:t xml:space="preserve"> </w:t>
      </w:r>
      <w:r w:rsidRPr="00113F88">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eastAsia="ru-RU"/>
        </w:rPr>
        <w:t xml:space="preserve"> </w:t>
      </w:r>
      <w:r w:rsidRPr="00113F88">
        <w:rPr>
          <w:rFonts w:ascii="Times New Roman" w:eastAsia="Times New Roman" w:hAnsi="Times New Roman" w:cs="Times New Roman"/>
          <w:sz w:val="24"/>
          <w:szCs w:val="24"/>
          <w:lang w:eastAsia="ru-RU"/>
        </w:rPr>
        <w:t>обеспечение заявки 697 400 (Шестьсот девяносто семь тысяч четыреста) рублей 00 копеек</w:t>
      </w:r>
      <w:r w:rsidRPr="00113F88">
        <w:rPr>
          <w:rFonts w:ascii="Times New Roman" w:eastAsia="Times New Roman" w:hAnsi="Times New Roman" w:cs="Times New Roman"/>
          <w:i/>
          <w:sz w:val="24"/>
          <w:szCs w:val="24"/>
          <w:lang w:eastAsia="ru-RU"/>
        </w:rPr>
        <w:t xml:space="preserve"> (5% от начальной (максимальной) цены Лота</w:t>
      </w:r>
      <w:r w:rsidR="000165F2">
        <w:rPr>
          <w:rFonts w:ascii="Times New Roman" w:eastAsia="Times New Roman" w:hAnsi="Times New Roman" w:cs="Times New Roman"/>
          <w:i/>
          <w:sz w:val="24"/>
          <w:szCs w:val="24"/>
          <w:lang w:eastAsia="ru-RU"/>
        </w:rPr>
        <w:t xml:space="preserve"> </w:t>
      </w:r>
      <w:r w:rsidRPr="00113F88">
        <w:rPr>
          <w:rFonts w:ascii="Times New Roman" w:eastAsia="Times New Roman" w:hAnsi="Times New Roman" w:cs="Times New Roman"/>
          <w:i/>
          <w:sz w:val="24"/>
          <w:szCs w:val="24"/>
          <w:lang w:eastAsia="ru-RU"/>
        </w:rPr>
        <w:t>№</w:t>
      </w:r>
      <w:r w:rsidR="000165F2">
        <w:rPr>
          <w:rFonts w:ascii="Times New Roman" w:eastAsia="Times New Roman" w:hAnsi="Times New Roman" w:cs="Times New Roman"/>
          <w:i/>
          <w:sz w:val="24"/>
          <w:szCs w:val="24"/>
          <w:lang w:eastAsia="ru-RU"/>
        </w:rPr>
        <w:t xml:space="preserve"> </w:t>
      </w:r>
      <w:r w:rsidRPr="00113F88">
        <w:rPr>
          <w:rFonts w:ascii="Times New Roman" w:eastAsia="Times New Roman" w:hAnsi="Times New Roman" w:cs="Times New Roman"/>
          <w:i/>
          <w:sz w:val="24"/>
          <w:szCs w:val="24"/>
          <w:lang w:eastAsia="ru-RU"/>
        </w:rPr>
        <w:t>3).</w:t>
      </w:r>
    </w:p>
    <w:p w:rsidR="0087645F" w:rsidRDefault="0087645F" w:rsidP="0031184F">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4335E5">
        <w:rPr>
          <w:rFonts w:ascii="Times New Roman" w:eastAsia="Times New Roman" w:hAnsi="Times New Roman" w:cs="Times New Roman"/>
          <w:bCs/>
          <w:snapToGrid w:val="0"/>
          <w:sz w:val="24"/>
          <w:szCs w:val="24"/>
          <w:lang w:eastAsia="ru-RU"/>
        </w:rPr>
        <w:t>Подробная информация изложена в п</w:t>
      </w:r>
      <w:r w:rsidRPr="00761DD6">
        <w:rPr>
          <w:rFonts w:ascii="Times New Roman" w:eastAsia="Times New Roman" w:hAnsi="Times New Roman" w:cs="Times New Roman"/>
          <w:bCs/>
          <w:snapToGrid w:val="0"/>
          <w:sz w:val="24"/>
          <w:szCs w:val="24"/>
          <w:lang w:eastAsia="ru-RU"/>
        </w:rPr>
        <w:t>.4.16. Документации</w:t>
      </w:r>
      <w:r w:rsidRPr="004335E5">
        <w:rPr>
          <w:rFonts w:ascii="Times New Roman" w:eastAsia="Times New Roman" w:hAnsi="Times New Roman" w:cs="Times New Roman"/>
          <w:bCs/>
          <w:snapToGrid w:val="0"/>
          <w:sz w:val="24"/>
          <w:szCs w:val="24"/>
          <w:lang w:eastAsia="ru-RU"/>
        </w:rPr>
        <w:t xml:space="preserve"> </w:t>
      </w:r>
      <w:r w:rsidRPr="00DD3B7D">
        <w:rPr>
          <w:rFonts w:ascii="Times New Roman" w:eastAsia="Times New Roman" w:hAnsi="Times New Roman" w:cs="Times New Roman"/>
          <w:bCs/>
          <w:snapToGrid w:val="0"/>
          <w:sz w:val="24"/>
          <w:szCs w:val="24"/>
          <w:lang w:eastAsia="ru-RU"/>
        </w:rPr>
        <w:t>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w:t>
      </w:r>
      <w:r w:rsidRPr="004335E5">
        <w:rPr>
          <w:rFonts w:ascii="Times New Roman" w:eastAsia="Times New Roman" w:hAnsi="Times New Roman" w:cs="Times New Roman"/>
          <w:bCs/>
          <w:snapToGrid w:val="0"/>
          <w:sz w:val="24"/>
          <w:szCs w:val="24"/>
          <w:lang w:eastAsia="ru-RU"/>
        </w:rPr>
        <w:t xml:space="preserve"> (далее – Документация).</w:t>
      </w:r>
    </w:p>
    <w:p w:rsidR="00C57192" w:rsidRDefault="00C57192" w:rsidP="0031184F">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rsidR="0087645F" w:rsidRDefault="005A45C4" w:rsidP="000D1611">
      <w:pPr>
        <w:tabs>
          <w:tab w:val="left" w:pos="6987"/>
        </w:tabs>
        <w:spacing w:after="0" w:line="240" w:lineRule="auto"/>
        <w:jc w:val="both"/>
        <w:rPr>
          <w:rFonts w:ascii="Times New Roman" w:eastAsia="Times New Roman" w:hAnsi="Times New Roman" w:cs="Times New Roman"/>
          <w:b/>
          <w:bCs/>
          <w:snapToGrid w:val="0"/>
          <w:sz w:val="24"/>
          <w:szCs w:val="24"/>
          <w:lang w:eastAsia="ru-RU"/>
        </w:rPr>
      </w:pPr>
      <w:r>
        <w:rPr>
          <w:rFonts w:ascii="Times New Roman" w:eastAsia="Times New Roman" w:hAnsi="Times New Roman" w:cs="Times New Roman"/>
          <w:b/>
          <w:bCs/>
          <w:snapToGrid w:val="0"/>
          <w:sz w:val="24"/>
          <w:szCs w:val="24"/>
          <w:lang w:eastAsia="ru-RU"/>
        </w:rPr>
        <w:t>3.</w:t>
      </w:r>
      <w:r w:rsidR="006F6398">
        <w:rPr>
          <w:rFonts w:ascii="Times New Roman" w:eastAsia="Times New Roman" w:hAnsi="Times New Roman" w:cs="Times New Roman"/>
          <w:b/>
          <w:bCs/>
          <w:snapToGrid w:val="0"/>
          <w:sz w:val="24"/>
          <w:szCs w:val="24"/>
          <w:lang w:eastAsia="ru-RU"/>
        </w:rPr>
        <w:t>7</w:t>
      </w:r>
      <w:r w:rsidR="0087645F" w:rsidRPr="00113F88">
        <w:rPr>
          <w:rFonts w:ascii="Times New Roman" w:eastAsia="Times New Roman" w:hAnsi="Times New Roman" w:cs="Times New Roman"/>
          <w:b/>
          <w:bCs/>
          <w:snapToGrid w:val="0"/>
          <w:sz w:val="24"/>
          <w:szCs w:val="24"/>
          <w:lang w:eastAsia="ru-RU"/>
        </w:rPr>
        <w:t>.  Иные условия</w:t>
      </w:r>
      <w:r w:rsidR="00C57192" w:rsidRPr="00C57192">
        <w:t xml:space="preserve"> </w:t>
      </w:r>
      <w:r w:rsidR="00E5281A">
        <w:rPr>
          <w:rFonts w:ascii="Times New Roman" w:eastAsia="Times New Roman" w:hAnsi="Times New Roman" w:cs="Times New Roman"/>
          <w:b/>
          <w:bCs/>
          <w:snapToGrid w:val="0"/>
          <w:sz w:val="24"/>
          <w:szCs w:val="24"/>
          <w:lang w:eastAsia="ru-RU"/>
        </w:rPr>
        <w:t>(для</w:t>
      </w:r>
      <w:r w:rsidR="00E5281A" w:rsidRPr="00A370D5">
        <w:rPr>
          <w:rFonts w:ascii="Times New Roman" w:eastAsia="Times New Roman" w:hAnsi="Times New Roman" w:cs="Times New Roman"/>
          <w:b/>
          <w:bCs/>
          <w:snapToGrid w:val="0"/>
          <w:sz w:val="24"/>
          <w:szCs w:val="24"/>
          <w:lang w:eastAsia="ru-RU"/>
        </w:rPr>
        <w:t xml:space="preserve"> все</w:t>
      </w:r>
      <w:r w:rsidR="00E5281A">
        <w:rPr>
          <w:rFonts w:ascii="Times New Roman" w:eastAsia="Times New Roman" w:hAnsi="Times New Roman" w:cs="Times New Roman"/>
          <w:b/>
          <w:bCs/>
          <w:snapToGrid w:val="0"/>
          <w:sz w:val="24"/>
          <w:szCs w:val="24"/>
          <w:lang w:eastAsia="ru-RU"/>
        </w:rPr>
        <w:t>х Лотов)</w:t>
      </w:r>
      <w:r w:rsidR="00C57192" w:rsidRPr="00C57192">
        <w:rPr>
          <w:rFonts w:ascii="Times New Roman" w:eastAsia="Times New Roman" w:hAnsi="Times New Roman" w:cs="Times New Roman"/>
          <w:b/>
          <w:bCs/>
          <w:snapToGrid w:val="0"/>
          <w:sz w:val="24"/>
          <w:szCs w:val="24"/>
          <w:lang w:eastAsia="ru-RU"/>
        </w:rPr>
        <w:t>:</w:t>
      </w:r>
    </w:p>
    <w:p w:rsidR="00C57192" w:rsidRPr="00C57192" w:rsidRDefault="00C57192" w:rsidP="00C57192">
      <w:pPr>
        <w:tabs>
          <w:tab w:val="left" w:pos="567"/>
        </w:tabs>
        <w:spacing w:after="0" w:line="240" w:lineRule="auto"/>
        <w:jc w:val="both"/>
        <w:rPr>
          <w:rFonts w:ascii="Times New Roman" w:eastAsia="Times New Roman" w:hAnsi="Times New Roman" w:cs="Times New Roman"/>
          <w:sz w:val="24"/>
          <w:szCs w:val="24"/>
          <w:lang w:eastAsia="ru-RU"/>
        </w:rPr>
      </w:pPr>
      <w:r w:rsidRPr="00C57192">
        <w:rPr>
          <w:rFonts w:ascii="Times New Roman" w:eastAsia="Times New Roman" w:hAnsi="Times New Roman" w:cs="Times New Roman"/>
          <w:sz w:val="24"/>
          <w:szCs w:val="24"/>
          <w:lang w:eastAsia="ru-RU"/>
        </w:rPr>
        <w:t>3.</w:t>
      </w:r>
      <w:r w:rsidR="005E0304">
        <w:rPr>
          <w:rFonts w:ascii="Times New Roman" w:eastAsia="Times New Roman" w:hAnsi="Times New Roman" w:cs="Times New Roman"/>
          <w:sz w:val="24"/>
          <w:szCs w:val="24"/>
          <w:lang w:eastAsia="ru-RU"/>
        </w:rPr>
        <w:t>7.</w:t>
      </w:r>
      <w:r w:rsidRPr="00C57192">
        <w:rPr>
          <w:rFonts w:ascii="Times New Roman" w:eastAsia="Times New Roman" w:hAnsi="Times New Roman" w:cs="Times New Roman"/>
          <w:sz w:val="24"/>
          <w:szCs w:val="24"/>
          <w:lang w:eastAsia="ru-RU"/>
        </w:rPr>
        <w:t>1.</w:t>
      </w:r>
      <w:r w:rsidRPr="00C57192">
        <w:rPr>
          <w:rFonts w:ascii="Times New Roman" w:eastAsia="Times New Roman" w:hAnsi="Times New Roman" w:cs="Times New Roman"/>
          <w:sz w:val="24"/>
          <w:szCs w:val="24"/>
          <w:lang w:eastAsia="ru-RU"/>
        </w:rPr>
        <w:tab/>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C57192">
        <w:rPr>
          <w:rFonts w:ascii="Times New Roman" w:eastAsia="Times New Roman" w:hAnsi="Times New Roman" w:cs="Times New Roman"/>
          <w:sz w:val="24"/>
          <w:szCs w:val="24"/>
          <w:lang w:eastAsia="ru-RU"/>
        </w:rPr>
        <w:t>,</w:t>
      </w:r>
      <w:proofErr w:type="gramEnd"/>
      <w:r w:rsidRPr="00C57192">
        <w:rPr>
          <w:rFonts w:ascii="Times New Roman" w:eastAsia="Times New Roman" w:hAnsi="Times New Roman" w:cs="Times New Roman"/>
          <w:sz w:val="24"/>
          <w:szCs w:val="24"/>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C57192" w:rsidRPr="00C57192" w:rsidRDefault="00C57192" w:rsidP="00C57192">
      <w:pPr>
        <w:tabs>
          <w:tab w:val="left" w:pos="6987"/>
        </w:tabs>
        <w:spacing w:after="0" w:line="240" w:lineRule="auto"/>
        <w:jc w:val="both"/>
        <w:rPr>
          <w:rFonts w:ascii="Times New Roman" w:eastAsia="Times New Roman" w:hAnsi="Times New Roman" w:cs="Times New Roman"/>
          <w:sz w:val="24"/>
          <w:szCs w:val="24"/>
          <w:lang w:eastAsia="ru-RU"/>
        </w:rPr>
      </w:pPr>
      <w:r w:rsidRPr="00C57192">
        <w:rPr>
          <w:rFonts w:ascii="Times New Roman" w:eastAsia="Times New Roman" w:hAnsi="Times New Roman" w:cs="Times New Roman"/>
          <w:sz w:val="24"/>
          <w:szCs w:val="24"/>
          <w:lang w:eastAsia="ru-RU"/>
        </w:rPr>
        <w:t>3.</w:t>
      </w:r>
      <w:r w:rsidR="005E0304">
        <w:rPr>
          <w:rFonts w:ascii="Times New Roman" w:eastAsia="Times New Roman" w:hAnsi="Times New Roman" w:cs="Times New Roman"/>
          <w:sz w:val="24"/>
          <w:szCs w:val="24"/>
          <w:lang w:eastAsia="ru-RU"/>
        </w:rPr>
        <w:t>7.</w:t>
      </w:r>
      <w:r w:rsidRPr="00C57192">
        <w:rPr>
          <w:rFonts w:ascii="Times New Roman" w:eastAsia="Times New Roman" w:hAnsi="Times New Roman" w:cs="Times New Roman"/>
          <w:sz w:val="24"/>
          <w:szCs w:val="24"/>
          <w:lang w:eastAsia="ru-RU"/>
        </w:rPr>
        <w:t xml:space="preserve">2. 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C57192">
        <w:rPr>
          <w:rFonts w:ascii="Times New Roman" w:eastAsia="Times New Roman" w:hAnsi="Times New Roman" w:cs="Times New Roman"/>
          <w:sz w:val="24"/>
          <w:szCs w:val="24"/>
          <w:lang w:eastAsia="ru-RU"/>
        </w:rPr>
        <w:t>п</w:t>
      </w:r>
      <w:proofErr w:type="gramEnd"/>
      <w:r w:rsidRPr="00C57192">
        <w:rPr>
          <w:rFonts w:ascii="Times New Roman" w:eastAsia="Times New Roman" w:hAnsi="Times New Roman" w:cs="Times New Roman"/>
          <w:sz w:val="24"/>
          <w:szCs w:val="24"/>
          <w:lang w:eastAsia="ru-RU"/>
        </w:rPr>
        <w:t>/прицепов, тип, модель, копии свидетельств (паспортов) о государственной поверке автоцистерн.</w:t>
      </w:r>
    </w:p>
    <w:p w:rsidR="00C57192" w:rsidRPr="00C57192" w:rsidRDefault="00C57192" w:rsidP="00C57192">
      <w:pPr>
        <w:tabs>
          <w:tab w:val="left" w:pos="6987"/>
        </w:tabs>
        <w:spacing w:after="0" w:line="240" w:lineRule="auto"/>
        <w:jc w:val="both"/>
        <w:rPr>
          <w:rFonts w:ascii="Times New Roman" w:eastAsia="Times New Roman" w:hAnsi="Times New Roman" w:cs="Times New Roman"/>
          <w:sz w:val="24"/>
          <w:szCs w:val="24"/>
          <w:lang w:eastAsia="ru-RU"/>
        </w:rPr>
      </w:pPr>
      <w:r w:rsidRPr="00C57192">
        <w:rPr>
          <w:rFonts w:ascii="Times New Roman" w:eastAsia="Times New Roman" w:hAnsi="Times New Roman" w:cs="Times New Roman"/>
          <w:sz w:val="24"/>
          <w:szCs w:val="24"/>
          <w:lang w:eastAsia="ru-RU"/>
        </w:rPr>
        <w:t>3.</w:t>
      </w:r>
      <w:r w:rsidR="005E0304">
        <w:rPr>
          <w:rFonts w:ascii="Times New Roman" w:eastAsia="Times New Roman" w:hAnsi="Times New Roman" w:cs="Times New Roman"/>
          <w:sz w:val="24"/>
          <w:szCs w:val="24"/>
          <w:lang w:eastAsia="ru-RU"/>
        </w:rPr>
        <w:t>7.</w:t>
      </w:r>
      <w:r w:rsidRPr="00C57192">
        <w:rPr>
          <w:rFonts w:ascii="Times New Roman" w:eastAsia="Times New Roman" w:hAnsi="Times New Roman" w:cs="Times New Roman"/>
          <w:sz w:val="24"/>
          <w:szCs w:val="24"/>
          <w:lang w:eastAsia="ru-RU"/>
        </w:rPr>
        <w:t>3. Перевозчик обязан иметь в наличии:</w:t>
      </w:r>
    </w:p>
    <w:p w:rsidR="00C57192" w:rsidRPr="00C57192" w:rsidRDefault="00C57192" w:rsidP="00C57192">
      <w:pPr>
        <w:tabs>
          <w:tab w:val="left" w:pos="6987"/>
        </w:tabs>
        <w:spacing w:after="0" w:line="240" w:lineRule="auto"/>
        <w:jc w:val="both"/>
        <w:rPr>
          <w:rFonts w:ascii="Times New Roman" w:eastAsia="Times New Roman" w:hAnsi="Times New Roman" w:cs="Times New Roman"/>
          <w:sz w:val="24"/>
          <w:szCs w:val="24"/>
          <w:lang w:eastAsia="ru-RU"/>
        </w:rPr>
      </w:pPr>
      <w:r w:rsidRPr="00C57192">
        <w:rPr>
          <w:rFonts w:ascii="Times New Roman" w:eastAsia="Times New Roman" w:hAnsi="Times New Roman" w:cs="Times New Roman"/>
          <w:sz w:val="24"/>
          <w:szCs w:val="24"/>
          <w:lang w:eastAsia="ru-RU"/>
        </w:rPr>
        <w:t xml:space="preserve">- </w:t>
      </w:r>
      <w:proofErr w:type="gramStart"/>
      <w:r w:rsidRPr="00C57192">
        <w:rPr>
          <w:rFonts w:ascii="Times New Roman" w:eastAsia="Times New Roman" w:hAnsi="Times New Roman" w:cs="Times New Roman"/>
          <w:sz w:val="24"/>
          <w:szCs w:val="24"/>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C57192">
        <w:rPr>
          <w:rFonts w:ascii="Times New Roman" w:eastAsia="Times New Roman" w:hAnsi="Times New Roman" w:cs="Times New Roman"/>
          <w:sz w:val="24"/>
          <w:szCs w:val="24"/>
          <w:lang w:eastAsia="ru-RU"/>
        </w:rPr>
        <w:t xml:space="preserve"> автотранспорта, перевозящего Груз;</w:t>
      </w:r>
    </w:p>
    <w:p w:rsidR="00C57192" w:rsidRPr="00C57192" w:rsidRDefault="00C57192" w:rsidP="00C57192">
      <w:pPr>
        <w:tabs>
          <w:tab w:val="left" w:pos="6987"/>
        </w:tabs>
        <w:spacing w:after="0" w:line="240" w:lineRule="auto"/>
        <w:jc w:val="both"/>
        <w:rPr>
          <w:rFonts w:ascii="Times New Roman" w:eastAsia="Times New Roman" w:hAnsi="Times New Roman" w:cs="Times New Roman"/>
          <w:sz w:val="24"/>
          <w:szCs w:val="24"/>
          <w:lang w:eastAsia="ru-RU"/>
        </w:rPr>
      </w:pPr>
      <w:r w:rsidRPr="00C57192">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C57192" w:rsidRPr="00C57192" w:rsidRDefault="00C57192" w:rsidP="00C57192">
      <w:pPr>
        <w:tabs>
          <w:tab w:val="left" w:pos="142"/>
        </w:tabs>
        <w:spacing w:after="0" w:line="240" w:lineRule="auto"/>
        <w:jc w:val="both"/>
        <w:rPr>
          <w:rFonts w:ascii="Times New Roman" w:eastAsia="Times New Roman" w:hAnsi="Times New Roman" w:cs="Times New Roman"/>
          <w:sz w:val="24"/>
          <w:szCs w:val="24"/>
          <w:lang w:eastAsia="ru-RU"/>
        </w:rPr>
      </w:pPr>
      <w:r w:rsidRPr="00C57192">
        <w:rPr>
          <w:rFonts w:ascii="Times New Roman" w:eastAsia="Times New Roman" w:hAnsi="Times New Roman" w:cs="Times New Roman"/>
          <w:sz w:val="24"/>
          <w:szCs w:val="24"/>
          <w:lang w:eastAsia="ru-RU"/>
        </w:rPr>
        <w:t>3.</w:t>
      </w:r>
      <w:r w:rsidR="005E0304">
        <w:rPr>
          <w:rFonts w:ascii="Times New Roman" w:eastAsia="Times New Roman" w:hAnsi="Times New Roman" w:cs="Times New Roman"/>
          <w:sz w:val="24"/>
          <w:szCs w:val="24"/>
          <w:lang w:eastAsia="ru-RU"/>
        </w:rPr>
        <w:t>7.</w:t>
      </w:r>
      <w:r w:rsidRPr="00C57192">
        <w:rPr>
          <w:rFonts w:ascii="Times New Roman" w:eastAsia="Times New Roman" w:hAnsi="Times New Roman" w:cs="Times New Roman"/>
          <w:sz w:val="24"/>
          <w:szCs w:val="24"/>
          <w:lang w:eastAsia="ru-RU"/>
        </w:rPr>
        <w:t>4</w:t>
      </w:r>
      <w:r w:rsidR="00EA0D26">
        <w:rPr>
          <w:rFonts w:ascii="Times New Roman" w:eastAsia="Times New Roman" w:hAnsi="Times New Roman" w:cs="Times New Roman"/>
          <w:sz w:val="24"/>
          <w:szCs w:val="24"/>
          <w:lang w:eastAsia="ru-RU"/>
        </w:rPr>
        <w:t>.</w:t>
      </w:r>
      <w:r w:rsidRPr="00C57192">
        <w:rPr>
          <w:rFonts w:ascii="Times New Roman" w:eastAsia="Times New Roman" w:hAnsi="Times New Roman" w:cs="Times New Roman"/>
          <w:sz w:val="24"/>
          <w:szCs w:val="24"/>
          <w:lang w:eastAsia="ru-RU"/>
        </w:rPr>
        <w:t xml:space="preserve"> Перевозчик обязан иметь в наличии действующий сертификат о калибровке на перевозку тёмных нефтепродуктов для каждой автоцистерны.</w:t>
      </w:r>
    </w:p>
    <w:p w:rsidR="00C57192" w:rsidRPr="00C57192" w:rsidRDefault="00C57192" w:rsidP="00C57192">
      <w:p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57192">
        <w:rPr>
          <w:rFonts w:ascii="Times New Roman" w:eastAsia="Times New Roman" w:hAnsi="Times New Roman" w:cs="Times New Roman"/>
          <w:bCs/>
          <w:sz w:val="24"/>
          <w:szCs w:val="24"/>
          <w:lang w:eastAsia="ru-RU"/>
        </w:rPr>
        <w:t>3.</w:t>
      </w:r>
      <w:r w:rsidR="005E0304">
        <w:rPr>
          <w:rFonts w:ascii="Times New Roman" w:eastAsia="Times New Roman" w:hAnsi="Times New Roman" w:cs="Times New Roman"/>
          <w:bCs/>
          <w:sz w:val="24"/>
          <w:szCs w:val="24"/>
          <w:lang w:eastAsia="ru-RU"/>
        </w:rPr>
        <w:t>7.</w:t>
      </w:r>
      <w:r w:rsidRPr="00C57192">
        <w:rPr>
          <w:rFonts w:ascii="Times New Roman" w:eastAsia="Times New Roman" w:hAnsi="Times New Roman" w:cs="Times New Roman"/>
          <w:bCs/>
          <w:sz w:val="24"/>
          <w:szCs w:val="24"/>
          <w:lang w:eastAsia="ru-RU"/>
        </w:rPr>
        <w:t xml:space="preserve">5. </w:t>
      </w:r>
      <w:proofErr w:type="gramStart"/>
      <w:r w:rsidRPr="00C57192">
        <w:rPr>
          <w:rFonts w:ascii="Times New Roman" w:eastAsia="Times New Roman" w:hAnsi="Times New Roman" w:cs="Times New Roman"/>
          <w:bCs/>
          <w:sz w:val="24"/>
          <w:szCs w:val="24"/>
          <w:lang w:eastAsia="ru-RU"/>
        </w:rPr>
        <w:t xml:space="preserve">Перевозчик обязан иметь в наличии в соответствии с требованиями </w:t>
      </w:r>
      <w:r w:rsidRPr="00C57192">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C57192">
        <w:rPr>
          <w:rFonts w:ascii="Times New Roman" w:eastAsia="Times New Roman" w:hAnsi="Times New Roman" w:cs="Times New Roman"/>
          <w:bCs/>
          <w:sz w:val="24"/>
          <w:szCs w:val="24"/>
          <w:lang w:eastAsia="ru-RU"/>
        </w:rPr>
        <w:t>остановления Правительства Мурманской области от 13.07.2006 года №</w:t>
      </w:r>
      <w:r w:rsidR="00374FC4">
        <w:rPr>
          <w:rFonts w:ascii="Times New Roman" w:eastAsia="Times New Roman" w:hAnsi="Times New Roman" w:cs="Times New Roman"/>
          <w:bCs/>
          <w:sz w:val="24"/>
          <w:szCs w:val="24"/>
          <w:lang w:eastAsia="ru-RU"/>
        </w:rPr>
        <w:t xml:space="preserve"> </w:t>
      </w:r>
      <w:r w:rsidRPr="00C57192">
        <w:rPr>
          <w:rFonts w:ascii="Times New Roman" w:eastAsia="Times New Roman" w:hAnsi="Times New Roman" w:cs="Times New Roman"/>
          <w:bCs/>
          <w:sz w:val="24"/>
          <w:szCs w:val="24"/>
          <w:lang w:eastAsia="ru-RU"/>
        </w:rPr>
        <w:t>277-ПП/7 «О мерах по предупреждению и ликвидации аварийных разливов нефти и нефтепродуктов</w:t>
      </w:r>
      <w:proofErr w:type="gramEnd"/>
      <w:r w:rsidRPr="00C57192">
        <w:rPr>
          <w:rFonts w:ascii="Times New Roman" w:eastAsia="Times New Roman" w:hAnsi="Times New Roman" w:cs="Times New Roman"/>
          <w:bCs/>
          <w:sz w:val="24"/>
          <w:szCs w:val="24"/>
          <w:lang w:eastAsia="ru-RU"/>
        </w:rPr>
        <w:t xml:space="preserve"> на территории Мурманской области» </w:t>
      </w:r>
      <w:r w:rsidRPr="00C57192">
        <w:rPr>
          <w:rFonts w:ascii="Times New Roman" w:eastAsia="Times New Roman" w:hAnsi="Times New Roman" w:cs="Times New Roman"/>
          <w:sz w:val="24"/>
          <w:szCs w:val="24"/>
          <w:lang w:eastAsia="ru-RU"/>
        </w:rPr>
        <w:t xml:space="preserve">утвержденный план по предупреждению и ликвидации разливов нефти и нефтепродуктов и действующий договор с </w:t>
      </w:r>
      <w:proofErr w:type="gramStart"/>
      <w:r w:rsidRPr="00C57192">
        <w:rPr>
          <w:rFonts w:ascii="Times New Roman" w:eastAsia="Times New Roman" w:hAnsi="Times New Roman" w:cs="Times New Roman"/>
          <w:sz w:val="24"/>
          <w:szCs w:val="24"/>
          <w:lang w:eastAsia="ru-RU"/>
        </w:rPr>
        <w:t>аварийно-спасательными</w:t>
      </w:r>
      <w:proofErr w:type="gramEnd"/>
      <w:r w:rsidRPr="00C57192">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p>
    <w:p w:rsidR="00647DF6" w:rsidRDefault="00647DF6" w:rsidP="00647DF6">
      <w:pPr>
        <w:rPr>
          <w:rFonts w:ascii="Times New Roman" w:hAnsi="Times New Roman" w:cs="Times New Roman"/>
          <w:b/>
          <w:sz w:val="24"/>
          <w:szCs w:val="24"/>
          <w:lang w:eastAsia="ru-RU"/>
        </w:rPr>
      </w:pPr>
    </w:p>
    <w:p w:rsidR="00DB0A34" w:rsidRPr="00647DF6" w:rsidRDefault="005A45C4" w:rsidP="00647DF6">
      <w:pPr>
        <w:rPr>
          <w:rFonts w:ascii="Times New Roman" w:hAnsi="Times New Roman" w:cs="Times New Roman"/>
          <w:b/>
          <w:sz w:val="24"/>
          <w:szCs w:val="24"/>
        </w:rPr>
      </w:pPr>
      <w:r w:rsidRPr="00647DF6">
        <w:rPr>
          <w:rFonts w:ascii="Times New Roman" w:hAnsi="Times New Roman" w:cs="Times New Roman"/>
          <w:b/>
          <w:sz w:val="24"/>
          <w:szCs w:val="24"/>
          <w:lang w:eastAsia="ru-RU"/>
        </w:rPr>
        <w:lastRenderedPageBreak/>
        <w:t>3.</w:t>
      </w:r>
      <w:r w:rsidR="006F6398" w:rsidRPr="00647DF6">
        <w:rPr>
          <w:rFonts w:ascii="Times New Roman" w:hAnsi="Times New Roman" w:cs="Times New Roman"/>
          <w:b/>
          <w:sz w:val="24"/>
          <w:szCs w:val="24"/>
          <w:lang w:eastAsia="ru-RU"/>
        </w:rPr>
        <w:t>8</w:t>
      </w:r>
      <w:r w:rsidR="0087645F" w:rsidRPr="00647DF6">
        <w:rPr>
          <w:rFonts w:ascii="Times New Roman" w:hAnsi="Times New Roman" w:cs="Times New Roman"/>
          <w:b/>
          <w:sz w:val="24"/>
          <w:szCs w:val="24"/>
          <w:lang w:eastAsia="ru-RU"/>
        </w:rPr>
        <w:t xml:space="preserve">. </w:t>
      </w:r>
      <w:r w:rsidR="00DB0A34" w:rsidRPr="00647DF6">
        <w:rPr>
          <w:rFonts w:ascii="Times New Roman" w:hAnsi="Times New Roman" w:cs="Times New Roman"/>
          <w:b/>
          <w:sz w:val="24"/>
          <w:szCs w:val="24"/>
        </w:rPr>
        <w:t>Критерии оценки и их значимость</w:t>
      </w:r>
      <w:r w:rsidR="00835A1F" w:rsidRPr="00647DF6">
        <w:rPr>
          <w:rFonts w:ascii="Times New Roman" w:hAnsi="Times New Roman" w:cs="Times New Roman"/>
          <w:b/>
          <w:sz w:val="24"/>
          <w:szCs w:val="24"/>
        </w:rPr>
        <w:t xml:space="preserve"> </w:t>
      </w:r>
      <w:r w:rsidR="00E5281A" w:rsidRPr="00647DF6">
        <w:rPr>
          <w:rFonts w:ascii="Times New Roman" w:hAnsi="Times New Roman" w:cs="Times New Roman"/>
          <w:b/>
          <w:snapToGrid w:val="0"/>
          <w:sz w:val="24"/>
          <w:szCs w:val="24"/>
          <w:lang w:eastAsia="ru-RU"/>
        </w:rPr>
        <w:t>(для всех Лотов)</w:t>
      </w:r>
      <w:r w:rsidR="00DB0A34" w:rsidRPr="00647DF6">
        <w:rPr>
          <w:rFonts w:ascii="Times New Roman" w:hAnsi="Times New Roman" w:cs="Times New Roman"/>
          <w:b/>
          <w:sz w:val="24"/>
          <w:szCs w:val="24"/>
        </w:rPr>
        <w:t>:</w:t>
      </w:r>
    </w:p>
    <w:p w:rsidR="00DB0A34" w:rsidRPr="00DB0A34" w:rsidRDefault="00DB0A34" w:rsidP="00DB0A34">
      <w:pPr>
        <w:spacing w:after="0" w:line="240" w:lineRule="auto"/>
        <w:jc w:val="both"/>
        <w:rPr>
          <w:rFonts w:ascii="Times New Roman" w:eastAsia="Times New Roman" w:hAnsi="Times New Roman" w:cs="Times New Roman"/>
          <w:sz w:val="24"/>
          <w:szCs w:val="24"/>
          <w:lang w:eastAsia="ru-RU"/>
        </w:rPr>
      </w:pPr>
      <w:r w:rsidRPr="00DB0A34">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XSpec="center" w:tblpY="251"/>
        <w:tblW w:w="9923" w:type="dxa"/>
        <w:tblLayout w:type="fixed"/>
        <w:tblLook w:val="04A0" w:firstRow="1" w:lastRow="0" w:firstColumn="1" w:lastColumn="0" w:noHBand="0" w:noVBand="1"/>
      </w:tblPr>
      <w:tblGrid>
        <w:gridCol w:w="1809"/>
        <w:gridCol w:w="1560"/>
        <w:gridCol w:w="1662"/>
        <w:gridCol w:w="1456"/>
        <w:gridCol w:w="1662"/>
        <w:gridCol w:w="1774"/>
      </w:tblGrid>
      <w:tr w:rsidR="0087645F" w:rsidRPr="00D167DF" w:rsidTr="00DB0A34">
        <w:trPr>
          <w:trHeight w:val="527"/>
        </w:trPr>
        <w:tc>
          <w:tcPr>
            <w:tcW w:w="33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B30D69">
            <w:pPr>
              <w:suppressAutoHyphens/>
              <w:spacing w:after="0" w:line="240" w:lineRule="auto"/>
              <w:jc w:val="center"/>
              <w:rPr>
                <w:rFonts w:ascii="Times New Roman" w:eastAsia="Times New Roman" w:hAnsi="Times New Roman" w:cs="Times New Roman"/>
                <w:b/>
                <w:bCs/>
                <w:sz w:val="24"/>
                <w:szCs w:val="24"/>
                <w:lang w:eastAsia="ar-SA"/>
              </w:rPr>
            </w:pPr>
            <w:r w:rsidRPr="00D167DF">
              <w:rPr>
                <w:rFonts w:ascii="Times New Roman" w:eastAsia="Times New Roman" w:hAnsi="Times New Roman" w:cs="Times New Roman"/>
                <w:b/>
                <w:bCs/>
                <w:sz w:val="24"/>
                <w:szCs w:val="24"/>
                <w:lang w:eastAsia="ar-SA"/>
              </w:rPr>
              <w:t>Цена</w:t>
            </w:r>
          </w:p>
        </w:tc>
        <w:tc>
          <w:tcPr>
            <w:tcW w:w="311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B30D69">
            <w:pPr>
              <w:suppressAutoHyphens/>
              <w:spacing w:after="0" w:line="240" w:lineRule="auto"/>
              <w:jc w:val="center"/>
              <w:rPr>
                <w:rFonts w:ascii="Times New Roman" w:eastAsia="Times New Roman" w:hAnsi="Times New Roman" w:cs="Times New Roman"/>
                <w:b/>
                <w:bCs/>
                <w:sz w:val="24"/>
                <w:szCs w:val="24"/>
                <w:lang w:eastAsia="ar-SA"/>
              </w:rPr>
            </w:pPr>
            <w:r w:rsidRPr="00D167DF">
              <w:rPr>
                <w:rFonts w:ascii="Times New Roman" w:eastAsia="Times New Roman" w:hAnsi="Times New Roman" w:cs="Times New Roman"/>
                <w:b/>
                <w:bCs/>
                <w:sz w:val="24"/>
                <w:szCs w:val="24"/>
                <w:lang w:eastAsia="ar-SA"/>
              </w:rPr>
              <w:t>Срок оплаты</w:t>
            </w:r>
          </w:p>
        </w:tc>
        <w:tc>
          <w:tcPr>
            <w:tcW w:w="3436" w:type="dxa"/>
            <w:gridSpan w:val="2"/>
            <w:tcBorders>
              <w:top w:val="single" w:sz="4" w:space="0" w:color="auto"/>
              <w:left w:val="single" w:sz="4" w:space="0" w:color="auto"/>
              <w:bottom w:val="single" w:sz="4" w:space="0" w:color="auto"/>
              <w:right w:val="single" w:sz="4" w:space="0" w:color="auto"/>
            </w:tcBorders>
            <w:shd w:val="clear" w:color="000000" w:fill="FFFFFF"/>
          </w:tcPr>
          <w:p w:rsidR="0087645F" w:rsidRPr="00D167DF" w:rsidRDefault="0087645F" w:rsidP="00B30D69">
            <w:pPr>
              <w:suppressAutoHyphens/>
              <w:spacing w:after="0" w:line="240" w:lineRule="auto"/>
              <w:jc w:val="center"/>
              <w:rPr>
                <w:rFonts w:ascii="Times New Roman" w:eastAsia="Times New Roman" w:hAnsi="Times New Roman" w:cs="Times New Roman"/>
                <w:b/>
                <w:bCs/>
                <w:sz w:val="24"/>
                <w:szCs w:val="24"/>
                <w:lang w:eastAsia="ar-SA"/>
              </w:rPr>
            </w:pPr>
            <w:r w:rsidRPr="00D167DF">
              <w:rPr>
                <w:rFonts w:ascii="Times New Roman" w:eastAsia="Times New Roman" w:hAnsi="Times New Roman" w:cs="Times New Roman"/>
                <w:b/>
                <w:bCs/>
                <w:sz w:val="24"/>
                <w:szCs w:val="24"/>
                <w:lang w:eastAsia="ar-SA"/>
              </w:rPr>
              <w:t>Опыт выполнения аналогичных услуг</w:t>
            </w:r>
            <w:r w:rsidRPr="00D167DF">
              <w:rPr>
                <w:rFonts w:ascii="Times New Roman" w:eastAsia="Times New Roman" w:hAnsi="Times New Roman" w:cs="Times New Roman"/>
                <w:b/>
                <w:sz w:val="16"/>
                <w:szCs w:val="16"/>
                <w:lang w:eastAsia="ru-RU"/>
              </w:rPr>
              <w:t xml:space="preserve"> </w:t>
            </w:r>
            <w:r w:rsidRPr="00D167DF">
              <w:rPr>
                <w:rFonts w:ascii="Times New Roman" w:eastAsia="Times New Roman" w:hAnsi="Times New Roman" w:cs="Times New Roman"/>
                <w:b/>
                <w:sz w:val="24"/>
                <w:szCs w:val="24"/>
                <w:lang w:eastAsia="ru-RU"/>
              </w:rPr>
              <w:t>по перевозке</w:t>
            </w:r>
          </w:p>
        </w:tc>
      </w:tr>
      <w:tr w:rsidR="00DB0A34" w:rsidRPr="00D167DF" w:rsidTr="00DB0A34">
        <w:trPr>
          <w:trHeight w:val="399"/>
        </w:trPr>
        <w:tc>
          <w:tcPr>
            <w:tcW w:w="18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DB0A34">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Макс. Оценка</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DB0A34">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Значимость критерия</w:t>
            </w:r>
          </w:p>
        </w:tc>
        <w:tc>
          <w:tcPr>
            <w:tcW w:w="1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DB0A34">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Макс. Оценка</w:t>
            </w:r>
          </w:p>
        </w:tc>
        <w:tc>
          <w:tcPr>
            <w:tcW w:w="1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DB0A34">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Значимость критерия</w:t>
            </w:r>
          </w:p>
        </w:tc>
        <w:tc>
          <w:tcPr>
            <w:tcW w:w="1662" w:type="dxa"/>
            <w:tcBorders>
              <w:top w:val="single" w:sz="4" w:space="0" w:color="auto"/>
              <w:left w:val="single" w:sz="4" w:space="0" w:color="auto"/>
              <w:bottom w:val="single" w:sz="4" w:space="0" w:color="auto"/>
              <w:right w:val="single" w:sz="4" w:space="0" w:color="auto"/>
            </w:tcBorders>
            <w:shd w:val="clear" w:color="000000" w:fill="FFFFFF"/>
            <w:vAlign w:val="center"/>
          </w:tcPr>
          <w:p w:rsidR="0087645F" w:rsidRPr="00D167DF" w:rsidRDefault="0087645F" w:rsidP="00DB0A34">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Макс. Оценка</w:t>
            </w:r>
          </w:p>
        </w:tc>
        <w:tc>
          <w:tcPr>
            <w:tcW w:w="1774" w:type="dxa"/>
            <w:tcBorders>
              <w:top w:val="single" w:sz="4" w:space="0" w:color="auto"/>
              <w:left w:val="single" w:sz="4" w:space="0" w:color="auto"/>
              <w:bottom w:val="single" w:sz="4" w:space="0" w:color="auto"/>
              <w:right w:val="single" w:sz="4" w:space="0" w:color="auto"/>
            </w:tcBorders>
            <w:shd w:val="clear" w:color="000000" w:fill="FFFFFF"/>
            <w:vAlign w:val="center"/>
          </w:tcPr>
          <w:p w:rsidR="0087645F" w:rsidRPr="00D167DF" w:rsidRDefault="0087645F" w:rsidP="00DB0A34">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Значимость критерия</w:t>
            </w:r>
          </w:p>
        </w:tc>
      </w:tr>
      <w:tr w:rsidR="00DB0A34" w:rsidRPr="00D167DF" w:rsidTr="00DB0A34">
        <w:trPr>
          <w:trHeight w:val="320"/>
        </w:trPr>
        <w:tc>
          <w:tcPr>
            <w:tcW w:w="18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B30D69">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B30D69">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70%</w:t>
            </w:r>
          </w:p>
        </w:tc>
        <w:tc>
          <w:tcPr>
            <w:tcW w:w="1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B30D69">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5</w:t>
            </w:r>
          </w:p>
        </w:tc>
        <w:tc>
          <w:tcPr>
            <w:tcW w:w="1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645F" w:rsidRPr="00D167DF" w:rsidRDefault="0087645F" w:rsidP="00B30D69">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20%</w:t>
            </w:r>
          </w:p>
        </w:tc>
        <w:tc>
          <w:tcPr>
            <w:tcW w:w="1662" w:type="dxa"/>
            <w:tcBorders>
              <w:top w:val="single" w:sz="4" w:space="0" w:color="auto"/>
              <w:left w:val="single" w:sz="4" w:space="0" w:color="auto"/>
              <w:bottom w:val="single" w:sz="4" w:space="0" w:color="auto"/>
              <w:right w:val="single" w:sz="4" w:space="0" w:color="auto"/>
            </w:tcBorders>
            <w:shd w:val="clear" w:color="000000" w:fill="FFFFFF"/>
            <w:vAlign w:val="center"/>
          </w:tcPr>
          <w:p w:rsidR="0087645F" w:rsidRPr="00D167DF" w:rsidRDefault="0087645F" w:rsidP="00B30D69">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5</w:t>
            </w:r>
          </w:p>
        </w:tc>
        <w:tc>
          <w:tcPr>
            <w:tcW w:w="1774" w:type="dxa"/>
            <w:tcBorders>
              <w:top w:val="single" w:sz="4" w:space="0" w:color="auto"/>
              <w:left w:val="single" w:sz="4" w:space="0" w:color="auto"/>
              <w:bottom w:val="single" w:sz="4" w:space="0" w:color="auto"/>
              <w:right w:val="single" w:sz="4" w:space="0" w:color="auto"/>
            </w:tcBorders>
            <w:shd w:val="clear" w:color="000000" w:fill="FFFFFF"/>
            <w:vAlign w:val="center"/>
          </w:tcPr>
          <w:p w:rsidR="0087645F" w:rsidRPr="00D167DF" w:rsidRDefault="0087645F" w:rsidP="00B30D69">
            <w:pPr>
              <w:suppressAutoHyphens/>
              <w:spacing w:after="0" w:line="240" w:lineRule="auto"/>
              <w:jc w:val="center"/>
              <w:rPr>
                <w:rFonts w:ascii="Times New Roman" w:eastAsia="Times New Roman" w:hAnsi="Times New Roman" w:cs="Times New Roman"/>
                <w:sz w:val="24"/>
                <w:szCs w:val="24"/>
                <w:lang w:eastAsia="ar-SA"/>
              </w:rPr>
            </w:pPr>
            <w:r w:rsidRPr="00D167DF">
              <w:rPr>
                <w:rFonts w:ascii="Times New Roman" w:eastAsia="Times New Roman" w:hAnsi="Times New Roman" w:cs="Times New Roman"/>
                <w:sz w:val="24"/>
                <w:szCs w:val="24"/>
                <w:lang w:eastAsia="ar-SA"/>
              </w:rPr>
              <w:t>10%</w:t>
            </w:r>
          </w:p>
        </w:tc>
      </w:tr>
    </w:tbl>
    <w:p w:rsidR="00DB0A34" w:rsidRPr="00A320A5" w:rsidRDefault="00DB0A34" w:rsidP="00DB0A3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A320A5">
        <w:rPr>
          <w:rFonts w:ascii="Times New Roman" w:eastAsia="Times New Roman" w:hAnsi="Times New Roman" w:cs="Times New Roman"/>
          <w:sz w:val="24"/>
          <w:szCs w:val="24"/>
          <w:u w:val="single"/>
          <w:lang w:eastAsia="ar-SA"/>
        </w:rPr>
        <w:t>Порядок оценки заявок по каждому критерию, а так же другие условия Договора подробно указаны в Документации.</w:t>
      </w:r>
    </w:p>
    <w:p w:rsidR="00DB0A34" w:rsidRPr="00A320A5" w:rsidRDefault="00DB0A34" w:rsidP="00DB0A3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w:t>
      </w:r>
      <w:r>
        <w:rPr>
          <w:rFonts w:ascii="Times New Roman" w:eastAsia="Times New Roman" w:hAnsi="Times New Roman" w:cs="Times New Roman"/>
          <w:sz w:val="24"/>
          <w:szCs w:val="24"/>
          <w:lang w:eastAsia="ar-SA"/>
        </w:rPr>
        <w:t xml:space="preserve">, предложенных </w:t>
      </w:r>
      <w:r w:rsidRPr="00455CF3">
        <w:rPr>
          <w:rFonts w:ascii="Times New Roman" w:eastAsia="Times New Roman" w:hAnsi="Times New Roman" w:cs="Times New Roman"/>
          <w:sz w:val="24"/>
          <w:szCs w:val="24"/>
          <w:lang w:eastAsia="ar-SA"/>
        </w:rPr>
        <w:t>Участниками в заявках</w:t>
      </w:r>
      <w:r w:rsidRPr="00A320A5">
        <w:rPr>
          <w:rFonts w:ascii="Times New Roman" w:eastAsia="Times New Roman" w:hAnsi="Times New Roman" w:cs="Times New Roman"/>
          <w:sz w:val="24"/>
          <w:szCs w:val="24"/>
          <w:lang w:eastAsia="ar-SA"/>
        </w:rPr>
        <w:t>, являющихся критериями оценки:</w:t>
      </w:r>
    </w:p>
    <w:p w:rsidR="00DB0A34" w:rsidRPr="00A320A5" w:rsidRDefault="00DB0A34" w:rsidP="00DB0A3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Ц</w:t>
      </w:r>
      <w:r w:rsidRPr="00A320A5">
        <w:rPr>
          <w:rFonts w:ascii="Times New Roman" w:eastAsia="Times New Roman" w:hAnsi="Times New Roman" w:cs="Times New Roman"/>
          <w:sz w:val="24"/>
          <w:szCs w:val="24"/>
          <w:lang w:eastAsia="ar-SA"/>
        </w:rPr>
        <w:t>ена</w:t>
      </w:r>
      <w:r>
        <w:rPr>
          <w:rFonts w:ascii="Times New Roman" w:eastAsia="Times New Roman" w:hAnsi="Times New Roman" w:cs="Times New Roman"/>
          <w:sz w:val="24"/>
          <w:szCs w:val="24"/>
          <w:lang w:eastAsia="ar-SA"/>
        </w:rPr>
        <w:t xml:space="preserve"> договора.</w:t>
      </w:r>
    </w:p>
    <w:p w:rsidR="006C3AEF" w:rsidRPr="009F3711" w:rsidRDefault="008B68C7" w:rsidP="000D1611">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imes New Roman" w:hAnsi="Times New Roman" w:cs="Times New Roman"/>
          <w:bCs/>
          <w:color w:val="000000"/>
          <w:sz w:val="24"/>
          <w:szCs w:val="26"/>
          <w:lang w:eastAsia="ar-SA"/>
        </w:rPr>
      </w:pPr>
      <w:bookmarkStart w:id="38" w:name="_Toc429079255"/>
      <w:bookmarkStart w:id="39" w:name="_Toc441216738"/>
      <w:bookmarkStart w:id="40" w:name="_Toc441217550"/>
      <w:bookmarkStart w:id="41" w:name="_Toc441766529"/>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097AB5">
        <w:rPr>
          <w:rFonts w:ascii="Times New Roman" w:eastAsia="Times New Roman" w:hAnsi="Times New Roman" w:cs="Times New Roman"/>
          <w:b/>
          <w:sz w:val="24"/>
          <w:szCs w:val="26"/>
          <w:lang w:eastAsia="ar-SA"/>
        </w:rPr>
        <w:t xml:space="preserve">: </w:t>
      </w:r>
      <w:r w:rsidR="00097AB5" w:rsidRPr="00097AB5">
        <w:rPr>
          <w:rFonts w:ascii="Times New Roman" w:eastAsia="Times New Roman" w:hAnsi="Times New Roman" w:cs="Times New Roman"/>
          <w:b/>
          <w:sz w:val="24"/>
          <w:szCs w:val="26"/>
          <w:lang w:eastAsia="ar-SA"/>
        </w:rPr>
        <w:t>05</w:t>
      </w:r>
      <w:r w:rsidR="007B3D34" w:rsidRPr="00097AB5">
        <w:rPr>
          <w:rFonts w:ascii="Times New Roman" w:eastAsia="Times New Roman" w:hAnsi="Times New Roman" w:cs="Times New Roman"/>
          <w:b/>
          <w:sz w:val="24"/>
          <w:szCs w:val="26"/>
          <w:lang w:eastAsia="ar-SA"/>
        </w:rPr>
        <w:t>.0</w:t>
      </w:r>
      <w:r w:rsidR="00097AB5" w:rsidRPr="00097AB5">
        <w:rPr>
          <w:rFonts w:ascii="Times New Roman" w:eastAsia="Times New Roman" w:hAnsi="Times New Roman" w:cs="Times New Roman"/>
          <w:b/>
          <w:sz w:val="24"/>
          <w:szCs w:val="26"/>
          <w:lang w:eastAsia="ar-SA"/>
        </w:rPr>
        <w:t>2</w:t>
      </w:r>
      <w:r w:rsidR="006C3AEF" w:rsidRPr="00097AB5">
        <w:rPr>
          <w:rFonts w:ascii="Times New Roman" w:eastAsia="Times New Roman" w:hAnsi="Times New Roman" w:cs="Times New Roman"/>
          <w:b/>
          <w:sz w:val="24"/>
          <w:szCs w:val="26"/>
          <w:lang w:eastAsia="ar-SA"/>
        </w:rPr>
        <w:t>.201</w:t>
      </w:r>
      <w:bookmarkEnd w:id="33"/>
      <w:r w:rsidR="007B3D34" w:rsidRPr="00097AB5">
        <w:rPr>
          <w:rFonts w:ascii="Times New Roman" w:eastAsia="Times New Roman" w:hAnsi="Times New Roman" w:cs="Times New Roman"/>
          <w:b/>
          <w:sz w:val="24"/>
          <w:szCs w:val="26"/>
          <w:lang w:eastAsia="ar-SA"/>
        </w:rPr>
        <w:t>6</w:t>
      </w:r>
      <w:r w:rsidR="006C3AEF" w:rsidRPr="009F3711">
        <w:rPr>
          <w:rFonts w:ascii="Times New Roman" w:eastAsia="Times New Roman" w:hAnsi="Times New Roman" w:cs="Times New Roman"/>
          <w:bCs/>
          <w:sz w:val="24"/>
          <w:szCs w:val="26"/>
          <w:lang w:eastAsia="ar-SA"/>
        </w:rPr>
        <w:t xml:space="preserve"> г.</w:t>
      </w:r>
      <w:r w:rsidR="006C3AEF" w:rsidRPr="009F3711">
        <w:rPr>
          <w:rFonts w:ascii="Times New Roman" w:eastAsia="Times New Roman" w:hAnsi="Times New Roman" w:cs="Times New Roman"/>
          <w:b/>
          <w:bCs/>
          <w:sz w:val="24"/>
          <w:szCs w:val="26"/>
          <w:lang w:eastAsia="ar-SA"/>
        </w:rPr>
        <w:t xml:space="preserve"> </w:t>
      </w:r>
      <w:r w:rsidR="006C3AEF" w:rsidRPr="009F3711">
        <w:rPr>
          <w:rFonts w:ascii="Times New Roman" w:eastAsia="Times New Roman" w:hAnsi="Times New Roman" w:cs="Times New Roman"/>
          <w:bCs/>
          <w:sz w:val="24"/>
          <w:szCs w:val="26"/>
          <w:lang w:eastAsia="ar-SA"/>
        </w:rPr>
        <w:t xml:space="preserve">по адресу: </w:t>
      </w:r>
      <w:bookmarkEnd w:id="34"/>
      <w:bookmarkEnd w:id="35"/>
      <w:bookmarkEnd w:id="36"/>
      <w:bookmarkEnd w:id="37"/>
      <w:bookmarkEnd w:id="38"/>
      <w:r w:rsidR="00800FCD" w:rsidRPr="00800FCD">
        <w:rPr>
          <w:rFonts w:ascii="Times New Roman" w:eastAsia="Times New Roman" w:hAnsi="Times New Roman" w:cs="Times New Roman"/>
          <w:bCs/>
          <w:sz w:val="24"/>
          <w:szCs w:val="26"/>
          <w:lang w:eastAsia="ar-SA"/>
        </w:rPr>
        <w:t xml:space="preserve">г. Мурманск, </w:t>
      </w:r>
      <w:proofErr w:type="spellStart"/>
      <w:r w:rsidR="00800FCD" w:rsidRPr="00800FCD">
        <w:rPr>
          <w:rFonts w:ascii="Times New Roman" w:eastAsia="Times New Roman" w:hAnsi="Times New Roman" w:cs="Times New Roman"/>
          <w:bCs/>
          <w:sz w:val="24"/>
          <w:szCs w:val="26"/>
          <w:lang w:eastAsia="ar-SA"/>
        </w:rPr>
        <w:t>ул</w:t>
      </w:r>
      <w:proofErr w:type="gramStart"/>
      <w:r w:rsidR="00800FCD" w:rsidRPr="00800FCD">
        <w:rPr>
          <w:rFonts w:ascii="Times New Roman" w:eastAsia="Times New Roman" w:hAnsi="Times New Roman" w:cs="Times New Roman"/>
          <w:bCs/>
          <w:sz w:val="24"/>
          <w:szCs w:val="26"/>
          <w:lang w:eastAsia="ar-SA"/>
        </w:rPr>
        <w:t>.С</w:t>
      </w:r>
      <w:proofErr w:type="gramEnd"/>
      <w:r w:rsidR="00800FCD" w:rsidRPr="00800FCD">
        <w:rPr>
          <w:rFonts w:ascii="Times New Roman" w:eastAsia="Times New Roman" w:hAnsi="Times New Roman" w:cs="Times New Roman"/>
          <w:bCs/>
          <w:sz w:val="24"/>
          <w:szCs w:val="26"/>
          <w:lang w:eastAsia="ar-SA"/>
        </w:rPr>
        <w:t>вердлова</w:t>
      </w:r>
      <w:proofErr w:type="spellEnd"/>
      <w:r w:rsidR="00800FCD" w:rsidRPr="00800FCD">
        <w:rPr>
          <w:rFonts w:ascii="Times New Roman" w:eastAsia="Times New Roman" w:hAnsi="Times New Roman" w:cs="Times New Roman"/>
          <w:bCs/>
          <w:sz w:val="24"/>
          <w:szCs w:val="26"/>
          <w:lang w:eastAsia="ar-SA"/>
        </w:rPr>
        <w:t xml:space="preserve">, д. 39, </w:t>
      </w:r>
      <w:proofErr w:type="spellStart"/>
      <w:r w:rsidR="00800FCD" w:rsidRPr="00097AB5">
        <w:rPr>
          <w:rFonts w:ascii="Times New Roman" w:eastAsia="Times New Roman" w:hAnsi="Times New Roman" w:cs="Times New Roman"/>
          <w:bCs/>
          <w:sz w:val="24"/>
          <w:szCs w:val="26"/>
          <w:lang w:eastAsia="ar-SA"/>
        </w:rPr>
        <w:t>каб</w:t>
      </w:r>
      <w:proofErr w:type="spellEnd"/>
      <w:r w:rsidR="00800FCD" w:rsidRPr="00097AB5">
        <w:rPr>
          <w:rFonts w:ascii="Times New Roman" w:eastAsia="Times New Roman" w:hAnsi="Times New Roman" w:cs="Times New Roman"/>
          <w:bCs/>
          <w:sz w:val="24"/>
          <w:szCs w:val="26"/>
          <w:lang w:eastAsia="ar-SA"/>
        </w:rPr>
        <w:t xml:space="preserve">. </w:t>
      </w:r>
      <w:r w:rsidR="00097AB5">
        <w:rPr>
          <w:rFonts w:ascii="Times New Roman" w:eastAsia="Times New Roman" w:hAnsi="Times New Roman" w:cs="Times New Roman"/>
          <w:bCs/>
          <w:sz w:val="24"/>
          <w:szCs w:val="26"/>
          <w:lang w:eastAsia="ar-SA"/>
        </w:rPr>
        <w:t>403</w:t>
      </w:r>
      <w:r w:rsidR="00800FCD" w:rsidRPr="00800FCD">
        <w:rPr>
          <w:rFonts w:ascii="Times New Roman" w:eastAsia="Times New Roman" w:hAnsi="Times New Roman" w:cs="Times New Roman"/>
          <w:bCs/>
          <w:sz w:val="24"/>
          <w:szCs w:val="26"/>
          <w:lang w:eastAsia="ar-SA"/>
        </w:rPr>
        <w:t>.</w:t>
      </w:r>
      <w:bookmarkEnd w:id="39"/>
      <w:bookmarkEnd w:id="40"/>
      <w:bookmarkEnd w:id="41"/>
    </w:p>
    <w:p w:rsidR="006C3AEF" w:rsidRPr="00160066" w:rsidRDefault="002135CC" w:rsidP="002135CC">
      <w:pPr>
        <w:tabs>
          <w:tab w:val="left" w:pos="426"/>
          <w:tab w:val="left" w:pos="6987"/>
        </w:tab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6C3AEF" w:rsidRPr="00905849">
        <w:rPr>
          <w:rFonts w:ascii="Times New Roman" w:eastAsia="Times New Roman" w:hAnsi="Times New Roman" w:cs="Times New Roman"/>
          <w:b/>
          <w:sz w:val="24"/>
          <w:szCs w:val="24"/>
          <w:lang w:eastAsia="ar-SA"/>
        </w:rPr>
        <w:t>Дата, время и место рассмотрения заявок</w:t>
      </w:r>
      <w:r w:rsidR="006C3AEF" w:rsidRPr="00905849">
        <w:rPr>
          <w:rFonts w:ascii="Times New Roman" w:eastAsia="Times New Roman" w:hAnsi="Times New Roman" w:cs="Times New Roman"/>
          <w:sz w:val="24"/>
          <w:szCs w:val="24"/>
          <w:lang w:eastAsia="ar-SA"/>
        </w:rPr>
        <w:t xml:space="preserve"> </w:t>
      </w:r>
      <w:r w:rsidR="006C3AEF" w:rsidRPr="00905849">
        <w:rPr>
          <w:rFonts w:ascii="Times New Roman" w:eastAsia="Times New Roman" w:hAnsi="Times New Roman" w:cs="Times New Roman"/>
          <w:b/>
          <w:sz w:val="24"/>
          <w:szCs w:val="24"/>
          <w:lang w:eastAsia="ar-SA"/>
        </w:rPr>
        <w:t>на участие в закупке:</w:t>
      </w:r>
      <w:r w:rsidR="006C3AEF" w:rsidRPr="00905849">
        <w:rPr>
          <w:rFonts w:ascii="Times New Roman" w:eastAsia="Times New Roman" w:hAnsi="Times New Roman" w:cs="Times New Roman"/>
          <w:sz w:val="24"/>
          <w:szCs w:val="24"/>
          <w:lang w:eastAsia="ar-SA"/>
        </w:rPr>
        <w:t xml:space="preserve"> </w:t>
      </w:r>
      <w:r w:rsidR="00097AB5" w:rsidRPr="00097AB5">
        <w:rPr>
          <w:rFonts w:ascii="Times New Roman" w:eastAsia="Times New Roman" w:hAnsi="Times New Roman" w:cs="Times New Roman"/>
          <w:b/>
          <w:sz w:val="24"/>
          <w:szCs w:val="24"/>
          <w:lang w:eastAsia="ar-SA"/>
        </w:rPr>
        <w:t>08</w:t>
      </w:r>
      <w:r w:rsidR="007B3D34" w:rsidRPr="00097AB5">
        <w:rPr>
          <w:rFonts w:ascii="Times New Roman" w:eastAsia="Times New Roman" w:hAnsi="Times New Roman" w:cs="Times New Roman"/>
          <w:b/>
          <w:sz w:val="24"/>
          <w:szCs w:val="24"/>
          <w:lang w:eastAsia="ar-SA"/>
        </w:rPr>
        <w:t>.0</w:t>
      </w:r>
      <w:r w:rsidR="00097AB5" w:rsidRPr="00097AB5">
        <w:rPr>
          <w:rFonts w:ascii="Times New Roman" w:eastAsia="Times New Roman" w:hAnsi="Times New Roman" w:cs="Times New Roman"/>
          <w:b/>
          <w:sz w:val="24"/>
          <w:szCs w:val="24"/>
          <w:lang w:eastAsia="ar-SA"/>
        </w:rPr>
        <w:t>2</w:t>
      </w:r>
      <w:r w:rsidR="007B3D34" w:rsidRPr="00097AB5">
        <w:rPr>
          <w:rFonts w:ascii="Times New Roman" w:eastAsia="Times New Roman" w:hAnsi="Times New Roman" w:cs="Times New Roman"/>
          <w:b/>
          <w:sz w:val="24"/>
          <w:szCs w:val="24"/>
          <w:lang w:eastAsia="ar-SA"/>
        </w:rPr>
        <w:t>.2016</w:t>
      </w:r>
      <w:r w:rsidR="00405F86" w:rsidRPr="00097AB5">
        <w:rPr>
          <w:rFonts w:ascii="Times New Roman" w:eastAsia="Times New Roman" w:hAnsi="Times New Roman" w:cs="Times New Roman"/>
          <w:b/>
          <w:sz w:val="24"/>
          <w:szCs w:val="24"/>
          <w:lang w:eastAsia="ar-SA"/>
        </w:rPr>
        <w:t xml:space="preserve"> г</w:t>
      </w:r>
      <w:r w:rsidR="00405F86" w:rsidRPr="00160066">
        <w:rPr>
          <w:rFonts w:ascii="Times New Roman" w:eastAsia="Times New Roman" w:hAnsi="Times New Roman" w:cs="Times New Roman"/>
          <w:b/>
          <w:sz w:val="24"/>
          <w:szCs w:val="24"/>
          <w:lang w:eastAsia="ar-SA"/>
        </w:rPr>
        <w:t xml:space="preserve">. </w:t>
      </w:r>
      <w:r w:rsidR="00905849" w:rsidRPr="00160066">
        <w:rPr>
          <w:rFonts w:ascii="Times New Roman" w:eastAsia="Times New Roman" w:hAnsi="Times New Roman" w:cs="Times New Roman"/>
          <w:b/>
          <w:sz w:val="24"/>
          <w:szCs w:val="24"/>
          <w:lang w:eastAsia="ar-SA"/>
        </w:rPr>
        <w:t>в 1</w:t>
      </w:r>
      <w:r w:rsidR="00160066" w:rsidRPr="00160066">
        <w:rPr>
          <w:rFonts w:ascii="Times New Roman" w:eastAsia="Times New Roman" w:hAnsi="Times New Roman" w:cs="Times New Roman"/>
          <w:b/>
          <w:sz w:val="24"/>
          <w:szCs w:val="24"/>
          <w:lang w:eastAsia="ar-SA"/>
        </w:rPr>
        <w:t>1</w:t>
      </w:r>
      <w:r w:rsidR="006C3AEF" w:rsidRPr="00160066">
        <w:rPr>
          <w:rFonts w:ascii="Times New Roman" w:eastAsia="Times New Roman" w:hAnsi="Times New Roman" w:cs="Times New Roman"/>
          <w:b/>
          <w:sz w:val="24"/>
          <w:szCs w:val="24"/>
          <w:lang w:eastAsia="ar-SA"/>
        </w:rPr>
        <w:t>:00</w:t>
      </w:r>
      <w:r w:rsidR="006C3AEF" w:rsidRPr="00160066">
        <w:rPr>
          <w:rFonts w:ascii="Times New Roman" w:eastAsia="Times New Roman" w:hAnsi="Times New Roman" w:cs="Times New Roman"/>
          <w:sz w:val="24"/>
          <w:szCs w:val="24"/>
          <w:lang w:eastAsia="ar-SA"/>
        </w:rPr>
        <w:t xml:space="preserve"> (МСК) по адресу: </w:t>
      </w:r>
      <w:r w:rsidR="00800FCD" w:rsidRPr="00160066">
        <w:rPr>
          <w:rFonts w:ascii="Times New Roman" w:eastAsia="Times New Roman" w:hAnsi="Times New Roman" w:cs="Times New Roman"/>
          <w:sz w:val="24"/>
          <w:szCs w:val="24"/>
          <w:lang w:eastAsia="ar-SA"/>
        </w:rPr>
        <w:t xml:space="preserve">г. Мурманск, </w:t>
      </w:r>
      <w:proofErr w:type="spellStart"/>
      <w:r w:rsidR="00800FCD" w:rsidRPr="00160066">
        <w:rPr>
          <w:rFonts w:ascii="Times New Roman" w:eastAsia="Times New Roman" w:hAnsi="Times New Roman" w:cs="Times New Roman"/>
          <w:sz w:val="24"/>
          <w:szCs w:val="24"/>
          <w:lang w:eastAsia="ar-SA"/>
        </w:rPr>
        <w:t>ул</w:t>
      </w:r>
      <w:proofErr w:type="gramStart"/>
      <w:r w:rsidR="00800FCD" w:rsidRPr="00160066">
        <w:rPr>
          <w:rFonts w:ascii="Times New Roman" w:eastAsia="Times New Roman" w:hAnsi="Times New Roman" w:cs="Times New Roman"/>
          <w:sz w:val="24"/>
          <w:szCs w:val="24"/>
          <w:lang w:eastAsia="ar-SA"/>
        </w:rPr>
        <w:t>.С</w:t>
      </w:r>
      <w:proofErr w:type="gramEnd"/>
      <w:r w:rsidR="00800FCD" w:rsidRPr="00160066">
        <w:rPr>
          <w:rFonts w:ascii="Times New Roman" w:eastAsia="Times New Roman" w:hAnsi="Times New Roman" w:cs="Times New Roman"/>
          <w:sz w:val="24"/>
          <w:szCs w:val="24"/>
          <w:lang w:eastAsia="ar-SA"/>
        </w:rPr>
        <w:t>вердлова</w:t>
      </w:r>
      <w:proofErr w:type="spellEnd"/>
      <w:r w:rsidR="00800FCD" w:rsidRPr="00160066">
        <w:rPr>
          <w:rFonts w:ascii="Times New Roman" w:eastAsia="Times New Roman" w:hAnsi="Times New Roman" w:cs="Times New Roman"/>
          <w:sz w:val="24"/>
          <w:szCs w:val="24"/>
          <w:lang w:eastAsia="ar-SA"/>
        </w:rPr>
        <w:t xml:space="preserve">, д. 39, </w:t>
      </w:r>
      <w:proofErr w:type="spellStart"/>
      <w:r w:rsidR="00097AB5" w:rsidRPr="00160066">
        <w:rPr>
          <w:rFonts w:ascii="Times New Roman" w:eastAsia="Times New Roman" w:hAnsi="Times New Roman" w:cs="Times New Roman"/>
          <w:sz w:val="24"/>
          <w:szCs w:val="24"/>
          <w:lang w:eastAsia="ar-SA"/>
        </w:rPr>
        <w:t>каб</w:t>
      </w:r>
      <w:proofErr w:type="spellEnd"/>
      <w:r w:rsidR="00097AB5" w:rsidRPr="00160066">
        <w:rPr>
          <w:rFonts w:ascii="Times New Roman" w:eastAsia="Times New Roman" w:hAnsi="Times New Roman" w:cs="Times New Roman"/>
          <w:sz w:val="24"/>
          <w:szCs w:val="24"/>
          <w:lang w:eastAsia="ar-SA"/>
        </w:rPr>
        <w:t>. 403</w:t>
      </w:r>
      <w:r w:rsidR="00800FCD" w:rsidRPr="00160066">
        <w:rPr>
          <w:rFonts w:ascii="Times New Roman" w:eastAsia="Times New Roman" w:hAnsi="Times New Roman" w:cs="Times New Roman"/>
          <w:sz w:val="24"/>
          <w:szCs w:val="24"/>
          <w:lang w:eastAsia="ar-SA"/>
        </w:rPr>
        <w:t>.</w:t>
      </w:r>
    </w:p>
    <w:p w:rsidR="006C3AEF" w:rsidRPr="006C3AEF" w:rsidRDefault="002135CC" w:rsidP="00C03603">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160066">
        <w:rPr>
          <w:rFonts w:ascii="Times New Roman" w:eastAsia="Times New Roman" w:hAnsi="Times New Roman" w:cs="Times New Roman"/>
          <w:b/>
          <w:sz w:val="24"/>
          <w:szCs w:val="24"/>
          <w:lang w:eastAsia="ar-SA"/>
        </w:rPr>
        <w:tab/>
      </w:r>
      <w:r w:rsidR="006C3AEF" w:rsidRPr="00160066">
        <w:rPr>
          <w:rFonts w:ascii="Times New Roman" w:eastAsia="Times New Roman" w:hAnsi="Times New Roman" w:cs="Times New Roman"/>
          <w:b/>
          <w:sz w:val="24"/>
          <w:szCs w:val="24"/>
          <w:lang w:eastAsia="ar-SA"/>
        </w:rPr>
        <w:t xml:space="preserve">Дата, время и место </w:t>
      </w:r>
      <w:r w:rsidR="00097AB5" w:rsidRPr="00160066">
        <w:rPr>
          <w:rFonts w:ascii="Times New Roman" w:eastAsia="Times New Roman" w:hAnsi="Times New Roman" w:cs="Times New Roman"/>
          <w:b/>
          <w:sz w:val="24"/>
          <w:szCs w:val="24"/>
          <w:lang w:eastAsia="ar-SA"/>
        </w:rPr>
        <w:t>оценки и сопоставления заявок (подведения итогов)</w:t>
      </w:r>
      <w:r w:rsidR="006C3AEF" w:rsidRPr="00160066">
        <w:rPr>
          <w:rFonts w:ascii="Times New Roman" w:eastAsia="Times New Roman" w:hAnsi="Times New Roman" w:cs="Times New Roman"/>
          <w:sz w:val="24"/>
          <w:szCs w:val="24"/>
          <w:lang w:eastAsia="ar-SA"/>
        </w:rPr>
        <w:t xml:space="preserve"> </w:t>
      </w:r>
      <w:r w:rsidR="006C3AEF" w:rsidRPr="00160066">
        <w:rPr>
          <w:rFonts w:ascii="Times New Roman" w:eastAsia="Times New Roman" w:hAnsi="Times New Roman" w:cs="Times New Roman"/>
          <w:b/>
          <w:sz w:val="24"/>
          <w:szCs w:val="24"/>
          <w:lang w:eastAsia="ar-SA"/>
        </w:rPr>
        <w:t>размещения закупки:</w:t>
      </w:r>
      <w:r w:rsidR="006C3AEF" w:rsidRPr="00160066">
        <w:rPr>
          <w:rFonts w:ascii="Times New Roman" w:eastAsia="Times New Roman" w:hAnsi="Times New Roman" w:cs="Times New Roman"/>
          <w:sz w:val="24"/>
          <w:szCs w:val="24"/>
          <w:lang w:eastAsia="ar-SA"/>
        </w:rPr>
        <w:t xml:space="preserve"> </w:t>
      </w:r>
      <w:r w:rsidR="00097AB5" w:rsidRPr="00160066">
        <w:rPr>
          <w:rFonts w:ascii="Times New Roman" w:eastAsia="Times New Roman" w:hAnsi="Times New Roman" w:cs="Times New Roman"/>
          <w:b/>
          <w:sz w:val="24"/>
          <w:szCs w:val="24"/>
          <w:lang w:eastAsia="ar-SA"/>
        </w:rPr>
        <w:t>12</w:t>
      </w:r>
      <w:r w:rsidR="007B3D34" w:rsidRPr="00160066">
        <w:rPr>
          <w:rFonts w:ascii="Times New Roman" w:eastAsia="Times New Roman" w:hAnsi="Times New Roman" w:cs="Times New Roman"/>
          <w:b/>
          <w:sz w:val="24"/>
          <w:szCs w:val="24"/>
          <w:lang w:eastAsia="ar-SA"/>
        </w:rPr>
        <w:t>.0</w:t>
      </w:r>
      <w:r w:rsidR="00097AB5" w:rsidRPr="00160066">
        <w:rPr>
          <w:rFonts w:ascii="Times New Roman" w:eastAsia="Times New Roman" w:hAnsi="Times New Roman" w:cs="Times New Roman"/>
          <w:b/>
          <w:sz w:val="24"/>
          <w:szCs w:val="24"/>
          <w:lang w:eastAsia="ar-SA"/>
        </w:rPr>
        <w:t>2</w:t>
      </w:r>
      <w:r w:rsidR="007B3D34" w:rsidRPr="00160066">
        <w:rPr>
          <w:rFonts w:ascii="Times New Roman" w:eastAsia="Times New Roman" w:hAnsi="Times New Roman" w:cs="Times New Roman"/>
          <w:b/>
          <w:sz w:val="24"/>
          <w:szCs w:val="24"/>
          <w:lang w:eastAsia="ar-SA"/>
        </w:rPr>
        <w:t>.2016</w:t>
      </w:r>
      <w:r w:rsidR="000D3D80" w:rsidRPr="00160066">
        <w:rPr>
          <w:rFonts w:ascii="Times New Roman" w:eastAsia="Times New Roman" w:hAnsi="Times New Roman" w:cs="Times New Roman"/>
          <w:b/>
          <w:sz w:val="24"/>
          <w:szCs w:val="24"/>
          <w:lang w:eastAsia="ar-SA"/>
        </w:rPr>
        <w:t xml:space="preserve"> г. </w:t>
      </w:r>
      <w:r w:rsidR="00905849" w:rsidRPr="00160066">
        <w:rPr>
          <w:rFonts w:ascii="Times New Roman" w:eastAsia="Times New Roman" w:hAnsi="Times New Roman" w:cs="Times New Roman"/>
          <w:b/>
          <w:sz w:val="24"/>
          <w:szCs w:val="24"/>
          <w:lang w:eastAsia="ar-SA"/>
        </w:rPr>
        <w:t>в 1</w:t>
      </w:r>
      <w:r w:rsidR="00160066" w:rsidRPr="00160066">
        <w:rPr>
          <w:rFonts w:ascii="Times New Roman" w:eastAsia="Times New Roman" w:hAnsi="Times New Roman" w:cs="Times New Roman"/>
          <w:b/>
          <w:sz w:val="24"/>
          <w:szCs w:val="24"/>
          <w:lang w:eastAsia="ar-SA"/>
        </w:rPr>
        <w:t>0</w:t>
      </w:r>
      <w:r w:rsidR="00905849" w:rsidRPr="00160066">
        <w:rPr>
          <w:rFonts w:ascii="Times New Roman" w:eastAsia="Times New Roman" w:hAnsi="Times New Roman" w:cs="Times New Roman"/>
          <w:b/>
          <w:sz w:val="24"/>
          <w:szCs w:val="24"/>
          <w:lang w:eastAsia="ar-SA"/>
        </w:rPr>
        <w:t>:</w:t>
      </w:r>
      <w:r w:rsidR="00160066" w:rsidRPr="00160066">
        <w:rPr>
          <w:rFonts w:ascii="Times New Roman" w:eastAsia="Times New Roman" w:hAnsi="Times New Roman" w:cs="Times New Roman"/>
          <w:b/>
          <w:sz w:val="24"/>
          <w:szCs w:val="24"/>
          <w:lang w:eastAsia="ar-SA"/>
        </w:rPr>
        <w:t>0</w:t>
      </w:r>
      <w:r w:rsidR="006C3AEF" w:rsidRPr="00160066">
        <w:rPr>
          <w:rFonts w:ascii="Times New Roman" w:eastAsia="Times New Roman" w:hAnsi="Times New Roman" w:cs="Times New Roman"/>
          <w:b/>
          <w:sz w:val="24"/>
          <w:szCs w:val="24"/>
          <w:lang w:eastAsia="ar-SA"/>
        </w:rPr>
        <w:t>0</w:t>
      </w:r>
      <w:r w:rsidR="006C3AEF" w:rsidRPr="00160066">
        <w:rPr>
          <w:rFonts w:ascii="Times New Roman" w:eastAsia="Times New Roman" w:hAnsi="Times New Roman" w:cs="Times New Roman"/>
          <w:sz w:val="24"/>
          <w:szCs w:val="24"/>
          <w:lang w:eastAsia="ar-SA"/>
        </w:rPr>
        <w:t xml:space="preserve"> (МСК) п</w:t>
      </w:r>
      <w:r w:rsidR="006C3AEF" w:rsidRPr="009F3711">
        <w:rPr>
          <w:rFonts w:ascii="Times New Roman" w:eastAsia="Times New Roman" w:hAnsi="Times New Roman" w:cs="Times New Roman"/>
          <w:sz w:val="24"/>
          <w:szCs w:val="24"/>
          <w:lang w:eastAsia="ar-SA"/>
        </w:rPr>
        <w:t xml:space="preserve">о адресу: </w:t>
      </w:r>
      <w:bookmarkStart w:id="42" w:name="_Toc366762352"/>
      <w:bookmarkStart w:id="43" w:name="_Toc368061866"/>
      <w:bookmarkStart w:id="44" w:name="_Toc368062030"/>
      <w:bookmarkStart w:id="45" w:name="_Toc370824126"/>
      <w:bookmarkStart w:id="46" w:name="_Toc394314147"/>
      <w:bookmarkStart w:id="47" w:name="_Toc410044310"/>
      <w:r w:rsidR="00800FCD" w:rsidRPr="00800FCD">
        <w:rPr>
          <w:rFonts w:ascii="Times New Roman" w:eastAsia="Times New Roman" w:hAnsi="Times New Roman" w:cs="Times New Roman"/>
          <w:sz w:val="24"/>
          <w:szCs w:val="24"/>
          <w:lang w:eastAsia="ar-SA"/>
        </w:rPr>
        <w:t xml:space="preserve">г. Мурманск, </w:t>
      </w:r>
      <w:proofErr w:type="spellStart"/>
      <w:r w:rsidR="00800FCD" w:rsidRPr="00800FCD">
        <w:rPr>
          <w:rFonts w:ascii="Times New Roman" w:eastAsia="Times New Roman" w:hAnsi="Times New Roman" w:cs="Times New Roman"/>
          <w:sz w:val="24"/>
          <w:szCs w:val="24"/>
          <w:lang w:eastAsia="ar-SA"/>
        </w:rPr>
        <w:t>ул</w:t>
      </w:r>
      <w:proofErr w:type="gramStart"/>
      <w:r w:rsidR="00800FCD" w:rsidRPr="00800FCD">
        <w:rPr>
          <w:rFonts w:ascii="Times New Roman" w:eastAsia="Times New Roman" w:hAnsi="Times New Roman" w:cs="Times New Roman"/>
          <w:sz w:val="24"/>
          <w:szCs w:val="24"/>
          <w:lang w:eastAsia="ar-SA"/>
        </w:rPr>
        <w:t>.С</w:t>
      </w:r>
      <w:proofErr w:type="gramEnd"/>
      <w:r w:rsidR="00800FCD" w:rsidRPr="00800FCD">
        <w:rPr>
          <w:rFonts w:ascii="Times New Roman" w:eastAsia="Times New Roman" w:hAnsi="Times New Roman" w:cs="Times New Roman"/>
          <w:sz w:val="24"/>
          <w:szCs w:val="24"/>
          <w:lang w:eastAsia="ar-SA"/>
        </w:rPr>
        <w:t>вердлова</w:t>
      </w:r>
      <w:proofErr w:type="spellEnd"/>
      <w:r w:rsidR="00800FCD" w:rsidRPr="00800FCD">
        <w:rPr>
          <w:rFonts w:ascii="Times New Roman" w:eastAsia="Times New Roman" w:hAnsi="Times New Roman" w:cs="Times New Roman"/>
          <w:sz w:val="24"/>
          <w:szCs w:val="24"/>
          <w:lang w:eastAsia="ar-SA"/>
        </w:rPr>
        <w:t xml:space="preserve">, д. 39, </w:t>
      </w:r>
      <w:proofErr w:type="spellStart"/>
      <w:r w:rsidR="00097AB5" w:rsidRPr="00097AB5">
        <w:rPr>
          <w:rFonts w:ascii="Times New Roman" w:eastAsia="Times New Roman" w:hAnsi="Times New Roman" w:cs="Times New Roman"/>
          <w:sz w:val="24"/>
          <w:szCs w:val="24"/>
          <w:lang w:eastAsia="ar-SA"/>
        </w:rPr>
        <w:t>каб</w:t>
      </w:r>
      <w:proofErr w:type="spellEnd"/>
      <w:r w:rsidR="00097AB5" w:rsidRPr="00097AB5">
        <w:rPr>
          <w:rFonts w:ascii="Times New Roman" w:eastAsia="Times New Roman" w:hAnsi="Times New Roman" w:cs="Times New Roman"/>
          <w:sz w:val="24"/>
          <w:szCs w:val="24"/>
          <w:lang w:eastAsia="ar-SA"/>
        </w:rPr>
        <w:t>. 403</w:t>
      </w:r>
      <w:r w:rsidR="00800FCD" w:rsidRPr="00800FCD">
        <w:rPr>
          <w:rFonts w:ascii="Times New Roman" w:eastAsia="Times New Roman" w:hAnsi="Times New Roman" w:cs="Times New Roman"/>
          <w:sz w:val="24"/>
          <w:szCs w:val="24"/>
          <w:lang w:eastAsia="ar-SA"/>
        </w:rPr>
        <w:t>.</w:t>
      </w:r>
    </w:p>
    <w:p w:rsidR="00C03603" w:rsidRDefault="002135CC" w:rsidP="00C03603">
      <w:pPr>
        <w:tabs>
          <w:tab w:val="left" w:pos="425"/>
        </w:tabs>
        <w:spacing w:line="240" w:lineRule="auto"/>
        <w:jc w:val="both"/>
        <w:rPr>
          <w:rFonts w:ascii="Times New Roman" w:hAnsi="Times New Roman" w:cs="Times New Roman"/>
          <w:sz w:val="24"/>
          <w:szCs w:val="24"/>
        </w:rPr>
      </w:pPr>
      <w:r w:rsidRPr="00097AB5">
        <w:rPr>
          <w:rFonts w:ascii="Times New Roman" w:hAnsi="Times New Roman" w:cs="Times New Roman"/>
          <w:sz w:val="24"/>
          <w:szCs w:val="24"/>
        </w:rPr>
        <w:tab/>
      </w:r>
      <w:bookmarkStart w:id="48" w:name="_Toc429079256"/>
      <w:bookmarkStart w:id="49" w:name="_Toc441216739"/>
      <w:bookmarkStart w:id="50" w:name="_Toc441217551"/>
    </w:p>
    <w:p w:rsidR="006C3AEF" w:rsidRPr="00647DF6" w:rsidRDefault="00BD5C0C" w:rsidP="00647DF6">
      <w:pPr>
        <w:pStyle w:val="20"/>
        <w:numPr>
          <w:ilvl w:val="0"/>
          <w:numId w:val="0"/>
        </w:numPr>
        <w:jc w:val="both"/>
        <w:rPr>
          <w:b w:val="0"/>
        </w:rPr>
      </w:pPr>
      <w:bookmarkStart w:id="51" w:name="_Toc441766530"/>
      <w:r>
        <w:t>5</w:t>
      </w:r>
      <w:r w:rsidR="006C3AEF" w:rsidRPr="006C3AEF">
        <w:t>. Требования к Участникам закупки</w:t>
      </w:r>
      <w:r w:rsidR="006C3AEF" w:rsidRPr="00647DF6">
        <w:rPr>
          <w:b w:val="0"/>
        </w:rPr>
        <w:t xml:space="preserve"> подробно указаны в Разделе 3 Документации</w:t>
      </w:r>
      <w:bookmarkEnd w:id="42"/>
      <w:bookmarkEnd w:id="43"/>
      <w:bookmarkEnd w:id="44"/>
      <w:bookmarkEnd w:id="45"/>
      <w:bookmarkEnd w:id="46"/>
      <w:bookmarkEnd w:id="47"/>
      <w:r w:rsidRPr="00647DF6">
        <w:rPr>
          <w:b w:val="0"/>
        </w:rPr>
        <w:t>.</w:t>
      </w:r>
      <w:bookmarkEnd w:id="48"/>
      <w:bookmarkEnd w:id="49"/>
      <w:bookmarkEnd w:id="50"/>
      <w:bookmarkEnd w:id="51"/>
    </w:p>
    <w:p w:rsidR="006C3AEF" w:rsidRPr="006C3AEF" w:rsidRDefault="00343FD7" w:rsidP="000D1611">
      <w:pPr>
        <w:keepNext/>
        <w:keepLines/>
        <w:tabs>
          <w:tab w:val="left" w:pos="426"/>
        </w:tabs>
        <w:suppressAutoHyphens/>
        <w:spacing w:before="240" w:after="0" w:line="240" w:lineRule="auto"/>
        <w:outlineLvl w:val="1"/>
        <w:rPr>
          <w:rFonts w:ascii="Times New Roman" w:eastAsia="Times New Roman" w:hAnsi="Times New Roman" w:cs="Times New Roman"/>
          <w:b/>
          <w:bCs/>
          <w:sz w:val="24"/>
          <w:szCs w:val="26"/>
          <w:lang w:eastAsia="ar-SA"/>
        </w:rPr>
      </w:pPr>
      <w:bookmarkStart w:id="52" w:name="_Toc366762353"/>
      <w:bookmarkStart w:id="53" w:name="_Toc368061867"/>
      <w:bookmarkStart w:id="54" w:name="_Toc368062031"/>
      <w:bookmarkStart w:id="55" w:name="_Toc370824127"/>
      <w:bookmarkStart w:id="56" w:name="_Toc394314148"/>
      <w:bookmarkStart w:id="57" w:name="_Toc410044311"/>
      <w:bookmarkStart w:id="58" w:name="_Toc429079257"/>
      <w:bookmarkStart w:id="59" w:name="_Toc441216740"/>
      <w:bookmarkStart w:id="60" w:name="_Toc441217552"/>
      <w:bookmarkStart w:id="61" w:name="_Toc44176653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и сроки предоставления Документации.</w:t>
      </w:r>
      <w:bookmarkEnd w:id="52"/>
      <w:bookmarkEnd w:id="53"/>
      <w:bookmarkEnd w:id="54"/>
      <w:bookmarkEnd w:id="55"/>
      <w:bookmarkEnd w:id="56"/>
      <w:bookmarkEnd w:id="57"/>
      <w:bookmarkEnd w:id="58"/>
      <w:bookmarkEnd w:id="59"/>
      <w:bookmarkEnd w:id="60"/>
      <w:bookmarkEnd w:id="61"/>
      <w:r w:rsidR="006C3AEF" w:rsidRPr="006C3AEF">
        <w:rPr>
          <w:rFonts w:ascii="Times New Roman" w:eastAsia="Times New Roman" w:hAnsi="Times New Roman" w:cs="Times New Roman"/>
          <w:b/>
          <w:bCs/>
          <w:sz w:val="24"/>
          <w:szCs w:val="26"/>
          <w:lang w:eastAsia="ar-SA"/>
        </w:rPr>
        <w:t xml:space="preserve"> </w:t>
      </w:r>
    </w:p>
    <w:p w:rsidR="006C3AEF" w:rsidRPr="00FE0FD7" w:rsidRDefault="006C3AEF" w:rsidP="00FE0FD7">
      <w:pPr>
        <w:tabs>
          <w:tab w:val="left" w:pos="425"/>
          <w:tab w:val="left" w:pos="567"/>
          <w:tab w:val="left" w:pos="709"/>
          <w:tab w:val="left" w:pos="851"/>
        </w:tabs>
        <w:suppressAutoHyphens/>
        <w:spacing w:after="0" w:line="240" w:lineRule="auto"/>
        <w:ind w:firstLine="426"/>
        <w:contextualSpacing/>
        <w:jc w:val="both"/>
      </w:pPr>
      <w:r w:rsidRPr="006C3AEF">
        <w:rPr>
          <w:rFonts w:ascii="Times New Roman" w:eastAsia="Times New Roman" w:hAnsi="Times New Roman" w:cs="Times New Roman"/>
          <w:sz w:val="24"/>
          <w:szCs w:val="24"/>
          <w:lang w:eastAsia="ar-SA"/>
        </w:rPr>
        <w:t xml:space="preserve">Документация доступна </w:t>
      </w:r>
      <w:r w:rsidRPr="005E0304">
        <w:rPr>
          <w:rFonts w:ascii="Times New Roman" w:eastAsia="Times New Roman" w:hAnsi="Times New Roman" w:cs="Times New Roman"/>
          <w:sz w:val="24"/>
          <w:szCs w:val="24"/>
          <w:lang w:eastAsia="ar-SA"/>
        </w:rPr>
        <w:t xml:space="preserve">с </w:t>
      </w:r>
      <w:r w:rsidR="00F11BB6" w:rsidRPr="005E0304">
        <w:rPr>
          <w:rFonts w:ascii="Times New Roman" w:eastAsia="Times New Roman" w:hAnsi="Times New Roman" w:cs="Times New Roman"/>
          <w:b/>
          <w:sz w:val="24"/>
          <w:szCs w:val="24"/>
          <w:lang w:eastAsia="ar-SA"/>
        </w:rPr>
        <w:t>28</w:t>
      </w:r>
      <w:r w:rsidR="0009490E" w:rsidRPr="005E0304">
        <w:rPr>
          <w:rFonts w:ascii="Times New Roman" w:eastAsia="Times New Roman" w:hAnsi="Times New Roman" w:cs="Times New Roman"/>
          <w:b/>
          <w:sz w:val="24"/>
          <w:szCs w:val="24"/>
          <w:lang w:eastAsia="ar-SA"/>
        </w:rPr>
        <w:t>.0</w:t>
      </w:r>
      <w:r w:rsidR="005E0304" w:rsidRPr="005E0304">
        <w:rPr>
          <w:rFonts w:ascii="Times New Roman" w:eastAsia="Times New Roman" w:hAnsi="Times New Roman" w:cs="Times New Roman"/>
          <w:b/>
          <w:sz w:val="24"/>
          <w:szCs w:val="24"/>
          <w:lang w:eastAsia="ar-SA"/>
        </w:rPr>
        <w:t>1</w:t>
      </w:r>
      <w:r w:rsidR="0009490E" w:rsidRPr="005E0304">
        <w:rPr>
          <w:rFonts w:ascii="Times New Roman" w:eastAsia="Times New Roman" w:hAnsi="Times New Roman" w:cs="Times New Roman"/>
          <w:b/>
          <w:sz w:val="24"/>
          <w:szCs w:val="24"/>
          <w:lang w:eastAsia="ar-SA"/>
        </w:rPr>
        <w:t>.2016</w:t>
      </w:r>
      <w:r w:rsidRPr="00B6709E">
        <w:rPr>
          <w:rFonts w:ascii="Times New Roman" w:eastAsia="Times New Roman" w:hAnsi="Times New Roman" w:cs="Times New Roman"/>
          <w:sz w:val="24"/>
          <w:szCs w:val="24"/>
          <w:lang w:eastAsia="ar-SA"/>
        </w:rPr>
        <w:t xml:space="preserve"> г</w:t>
      </w:r>
      <w:r w:rsidRPr="006C3AEF">
        <w:rPr>
          <w:rFonts w:ascii="Times New Roman" w:eastAsia="Times New Roman" w:hAnsi="Times New Roman" w:cs="Times New Roman"/>
          <w:sz w:val="24"/>
          <w:szCs w:val="24"/>
          <w:lang w:eastAsia="ar-SA"/>
        </w:rPr>
        <w:t xml:space="preserve">. </w:t>
      </w:r>
      <w:r w:rsidR="00254E51">
        <w:rPr>
          <w:rFonts w:ascii="Times New Roman" w:eastAsia="Times New Roman" w:hAnsi="Times New Roman" w:cs="Times New Roman"/>
          <w:sz w:val="24"/>
          <w:szCs w:val="24"/>
          <w:lang w:eastAsia="ar-SA"/>
        </w:rPr>
        <w:t>в единой информационной системе в сфере закупок</w:t>
      </w:r>
      <w:r w:rsidR="00254E51" w:rsidRPr="00254E51">
        <w:t xml:space="preserve"> </w:t>
      </w:r>
      <w:r w:rsidR="002A54E3">
        <w:rPr>
          <w:rFonts w:ascii="Times New Roman" w:eastAsia="Times New Roman" w:hAnsi="Times New Roman" w:cs="Times New Roman"/>
          <w:sz w:val="24"/>
          <w:szCs w:val="24"/>
          <w:lang w:eastAsia="ar-SA"/>
        </w:rPr>
        <w:t>товаров, работ, услуг</w:t>
      </w:r>
      <w:hyperlink r:id="rId10" w:history="1"/>
      <w:r w:rsidR="00343FD7">
        <w:rPr>
          <w:rFonts w:ascii="Times New Roman" w:eastAsia="Times New Roman" w:hAnsi="Times New Roman" w:cs="Times New Roman"/>
          <w:color w:val="0000FF"/>
          <w:sz w:val="24"/>
          <w:szCs w:val="24"/>
          <w:lang w:eastAsia="ar-SA"/>
        </w:rPr>
        <w:t>.</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по адресу</w:t>
      </w:r>
      <w:r w:rsidR="00AF425E">
        <w:rPr>
          <w:rFonts w:ascii="Times New Roman" w:eastAsia="Times New Roman" w:hAnsi="Times New Roman" w:cs="Times New Roman"/>
          <w:sz w:val="24"/>
          <w:szCs w:val="24"/>
          <w:lang w:eastAsia="ar-SA"/>
        </w:rPr>
        <w:t xml:space="preserve"> </w:t>
      </w:r>
      <w:r w:rsidR="00AF425E" w:rsidRPr="00AF425E">
        <w:rPr>
          <w:rFonts w:ascii="Times New Roman" w:eastAsia="Times New Roman" w:hAnsi="Times New Roman" w:cs="Times New Roman"/>
          <w:sz w:val="24"/>
          <w:szCs w:val="24"/>
          <w:lang w:eastAsia="ar-SA"/>
        </w:rPr>
        <w:t xml:space="preserve">183034, г. Мурманск, ул. </w:t>
      </w:r>
      <w:proofErr w:type="gramStart"/>
      <w:r w:rsidR="00AF425E" w:rsidRPr="00AF425E">
        <w:rPr>
          <w:rFonts w:ascii="Times New Roman" w:eastAsia="Times New Roman" w:hAnsi="Times New Roman" w:cs="Times New Roman"/>
          <w:sz w:val="24"/>
          <w:szCs w:val="24"/>
          <w:lang w:eastAsia="ar-SA"/>
        </w:rPr>
        <w:t>Промышленная</w:t>
      </w:r>
      <w:proofErr w:type="gramEnd"/>
      <w:r w:rsidR="00AF425E" w:rsidRPr="00AF425E">
        <w:rPr>
          <w:rFonts w:ascii="Times New Roman" w:eastAsia="Times New Roman" w:hAnsi="Times New Roman" w:cs="Times New Roman"/>
          <w:sz w:val="24"/>
          <w:szCs w:val="24"/>
          <w:lang w:eastAsia="ar-SA"/>
        </w:rPr>
        <w:t xml:space="preserve">, д. 15, </w:t>
      </w:r>
      <w:proofErr w:type="spellStart"/>
      <w:r w:rsidR="00AF425E" w:rsidRPr="00AF425E">
        <w:rPr>
          <w:rFonts w:ascii="Times New Roman" w:eastAsia="Times New Roman" w:hAnsi="Times New Roman" w:cs="Times New Roman"/>
          <w:sz w:val="24"/>
          <w:szCs w:val="24"/>
          <w:lang w:eastAsia="ar-SA"/>
        </w:rPr>
        <w:t>каб</w:t>
      </w:r>
      <w:proofErr w:type="spellEnd"/>
      <w:r w:rsidR="00AF425E" w:rsidRPr="00AF425E">
        <w:rPr>
          <w:rFonts w:ascii="Times New Roman" w:eastAsia="Times New Roman" w:hAnsi="Times New Roman" w:cs="Times New Roman"/>
          <w:sz w:val="24"/>
          <w:szCs w:val="24"/>
          <w:lang w:eastAsia="ar-SA"/>
        </w:rPr>
        <w:t>. 15.  (</w:t>
      </w:r>
      <w:proofErr w:type="gramStart"/>
      <w:r w:rsidR="00AF425E" w:rsidRPr="00AF425E">
        <w:rPr>
          <w:rFonts w:ascii="Times New Roman" w:eastAsia="Times New Roman" w:hAnsi="Times New Roman" w:cs="Times New Roman"/>
          <w:sz w:val="24"/>
          <w:szCs w:val="24"/>
          <w:lang w:eastAsia="ar-SA"/>
        </w:rPr>
        <w:t>Центральное</w:t>
      </w:r>
      <w:proofErr w:type="gramEnd"/>
      <w:r w:rsidR="00AF425E" w:rsidRPr="00AF425E">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6C3AEF">
        <w:rPr>
          <w:rFonts w:ascii="Times New Roman" w:eastAsia="Times New Roman" w:hAnsi="Times New Roman" w:cs="Times New Roman"/>
          <w:sz w:val="24"/>
          <w:szCs w:val="24"/>
          <w:lang w:eastAsia="ar-SA"/>
        </w:rPr>
        <w:t xml:space="preserve"> либо отправить запрос на электронную почту </w:t>
      </w:r>
      <w:hyperlink r:id="rId11" w:history="1">
        <w:r w:rsidR="003D37F7" w:rsidRPr="00F447F8">
          <w:rPr>
            <w:rStyle w:val="a3"/>
          </w:rPr>
          <w:t xml:space="preserve"> </w:t>
        </w:r>
        <w:hyperlink r:id="rId12" w:history="1">
          <w:r w:rsidR="006C5CCF">
            <w:rPr>
              <w:rStyle w:val="a3"/>
              <w:rFonts w:ascii="Times New Roman" w:eastAsia="Times New Roman" w:hAnsi="Times New Roman" w:cs="Times New Roman"/>
              <w:sz w:val="24"/>
              <w:szCs w:val="24"/>
              <w:lang w:val="en-US" w:eastAsia="ar-SA"/>
            </w:rPr>
            <w:t>palchikovskaya</w:t>
          </w:r>
          <w:r w:rsidR="006C5CCF" w:rsidRPr="00F447F8">
            <w:rPr>
              <w:rStyle w:val="a3"/>
              <w:rFonts w:ascii="Times New Roman" w:eastAsia="Times New Roman" w:hAnsi="Times New Roman" w:cs="Times New Roman"/>
              <w:sz w:val="24"/>
              <w:szCs w:val="24"/>
              <w:lang w:eastAsia="ar-SA"/>
            </w:rPr>
            <w:t>@</w:t>
          </w:r>
          <w:r w:rsidR="006C5CCF" w:rsidRPr="00F447F8">
            <w:rPr>
              <w:rStyle w:val="a3"/>
              <w:rFonts w:ascii="Times New Roman" w:eastAsia="Times New Roman" w:hAnsi="Times New Roman" w:cs="Times New Roman"/>
              <w:sz w:val="24"/>
              <w:szCs w:val="24"/>
              <w:lang w:val="en-US" w:eastAsia="ar-SA"/>
            </w:rPr>
            <w:t>mures</w:t>
          </w:r>
          <w:r w:rsidR="006C5CCF" w:rsidRPr="00F447F8">
            <w:rPr>
              <w:rStyle w:val="a3"/>
              <w:rFonts w:ascii="Times New Roman" w:eastAsia="Times New Roman" w:hAnsi="Times New Roman" w:cs="Times New Roman"/>
              <w:sz w:val="24"/>
              <w:szCs w:val="24"/>
              <w:lang w:eastAsia="ar-SA"/>
            </w:rPr>
            <w:t>.</w:t>
          </w:r>
          <w:r w:rsidR="006C5CCF" w:rsidRPr="00F447F8">
            <w:rPr>
              <w:rStyle w:val="a3"/>
              <w:rFonts w:ascii="Times New Roman" w:eastAsia="Times New Roman" w:hAnsi="Times New Roman" w:cs="Times New Roman"/>
              <w:sz w:val="24"/>
              <w:szCs w:val="24"/>
              <w:lang w:val="en-US" w:eastAsia="ar-SA"/>
            </w:rPr>
            <w:t>ru</w:t>
          </w:r>
        </w:hyperlink>
      </w:hyperlink>
      <w:r w:rsidRPr="006C3AEF">
        <w:rPr>
          <w:rFonts w:ascii="Times New Roman" w:eastAsia="Times New Roman" w:hAnsi="Times New Roman" w:cs="Times New Roman"/>
          <w:sz w:val="24"/>
          <w:szCs w:val="24"/>
          <w:lang w:eastAsia="ar-SA"/>
        </w:rPr>
        <w:t xml:space="preserve"> с указанием способа получения Документации.</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A5727E">
        <w:rPr>
          <w:rFonts w:ascii="Times New Roman" w:eastAsia="Times New Roman" w:hAnsi="Times New Roman" w:cs="Times New Roman"/>
          <w:sz w:val="24"/>
          <w:szCs w:val="24"/>
          <w:lang w:eastAsia="ar-SA"/>
        </w:rPr>
        <w:t>, а также</w:t>
      </w:r>
      <w:r w:rsidR="00343FD7">
        <w:rPr>
          <w:rFonts w:ascii="Times New Roman" w:eastAsia="Times New Roman" w:hAnsi="Times New Roman" w:cs="Times New Roman"/>
          <w:sz w:val="24"/>
          <w:szCs w:val="24"/>
          <w:lang w:eastAsia="ar-SA"/>
        </w:rPr>
        <w:t xml:space="preserve"> праздничных дней</w:t>
      </w:r>
      <w:r w:rsidRPr="006C3AEF">
        <w:rPr>
          <w:rFonts w:ascii="Times New Roman" w:eastAsia="Times New Roman" w:hAnsi="Times New Roman" w:cs="Times New Roman"/>
          <w:sz w:val="24"/>
          <w:szCs w:val="24"/>
          <w:lang w:eastAsia="ar-SA"/>
        </w:rPr>
        <w:t>) с 08:30 до 16:42 (12:30-13:30 перерыв) со дня получения соответствующего запроса предоставит тако</w:t>
      </w:r>
      <w:r w:rsidR="00343FD7">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AF425E">
        <w:rPr>
          <w:rFonts w:ascii="Times New Roman" w:eastAsia="Times New Roman" w:hAnsi="Times New Roman" w:cs="Times New Roman"/>
          <w:sz w:val="24"/>
          <w:szCs w:val="24"/>
          <w:lang w:eastAsia="ar-SA"/>
        </w:rPr>
        <w:t xml:space="preserve"> </w:t>
      </w:r>
      <w:r w:rsidR="00AF425E" w:rsidRPr="00AF425E">
        <w:rPr>
          <w:rFonts w:ascii="Times New Roman" w:eastAsia="Times New Roman" w:hAnsi="Times New Roman" w:cs="Times New Roman"/>
          <w:sz w:val="24"/>
          <w:szCs w:val="24"/>
          <w:lang w:eastAsia="ar-SA"/>
        </w:rPr>
        <w:t xml:space="preserve">183034, г. Мурманск, ул. </w:t>
      </w:r>
      <w:proofErr w:type="gramStart"/>
      <w:r w:rsidR="00AF425E" w:rsidRPr="00AF425E">
        <w:rPr>
          <w:rFonts w:ascii="Times New Roman" w:eastAsia="Times New Roman" w:hAnsi="Times New Roman" w:cs="Times New Roman"/>
          <w:sz w:val="24"/>
          <w:szCs w:val="24"/>
          <w:lang w:eastAsia="ar-SA"/>
        </w:rPr>
        <w:t>Промышленная</w:t>
      </w:r>
      <w:proofErr w:type="gramEnd"/>
      <w:r w:rsidR="00AF425E" w:rsidRPr="00AF425E">
        <w:rPr>
          <w:rFonts w:ascii="Times New Roman" w:eastAsia="Times New Roman" w:hAnsi="Times New Roman" w:cs="Times New Roman"/>
          <w:sz w:val="24"/>
          <w:szCs w:val="24"/>
          <w:lang w:eastAsia="ar-SA"/>
        </w:rPr>
        <w:t xml:space="preserve">, д. 15, </w:t>
      </w:r>
      <w:proofErr w:type="spellStart"/>
      <w:r w:rsidR="00AF425E" w:rsidRPr="00AF425E">
        <w:rPr>
          <w:rFonts w:ascii="Times New Roman" w:eastAsia="Times New Roman" w:hAnsi="Times New Roman" w:cs="Times New Roman"/>
          <w:sz w:val="24"/>
          <w:szCs w:val="24"/>
          <w:lang w:eastAsia="ar-SA"/>
        </w:rPr>
        <w:t>каб</w:t>
      </w:r>
      <w:proofErr w:type="spellEnd"/>
      <w:r w:rsidR="00AF425E" w:rsidRPr="00AF425E">
        <w:rPr>
          <w:rFonts w:ascii="Times New Roman" w:eastAsia="Times New Roman" w:hAnsi="Times New Roman" w:cs="Times New Roman"/>
          <w:sz w:val="24"/>
          <w:szCs w:val="24"/>
          <w:lang w:eastAsia="ar-SA"/>
        </w:rPr>
        <w:t>. 15.  (</w:t>
      </w:r>
      <w:proofErr w:type="gramStart"/>
      <w:r w:rsidR="00AF425E" w:rsidRPr="00AF425E">
        <w:rPr>
          <w:rFonts w:ascii="Times New Roman" w:eastAsia="Times New Roman" w:hAnsi="Times New Roman" w:cs="Times New Roman"/>
          <w:sz w:val="24"/>
          <w:szCs w:val="24"/>
          <w:lang w:eastAsia="ar-SA"/>
        </w:rPr>
        <w:t>Центральное</w:t>
      </w:r>
      <w:proofErr w:type="gramEnd"/>
      <w:r w:rsidR="00AF425E" w:rsidRPr="00AF425E">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6C3AEF" w:rsidRPr="006C3AEF" w:rsidRDefault="003303F6" w:rsidP="000D1611">
      <w:pPr>
        <w:keepNext/>
        <w:keepLines/>
        <w:tabs>
          <w:tab w:val="left" w:pos="0"/>
        </w:tabs>
        <w:suppressAutoHyphens/>
        <w:spacing w:after="0" w:line="240" w:lineRule="auto"/>
        <w:outlineLvl w:val="1"/>
        <w:rPr>
          <w:rFonts w:ascii="Times New Roman" w:eastAsia="Times New Roman" w:hAnsi="Times New Roman" w:cs="Times New Roman"/>
          <w:b/>
          <w:bCs/>
          <w:sz w:val="24"/>
          <w:szCs w:val="26"/>
          <w:lang w:eastAsia="ar-SA"/>
        </w:rPr>
      </w:pPr>
      <w:bookmarkStart w:id="62" w:name="_Toc368061868"/>
      <w:bookmarkStart w:id="63" w:name="_Toc368062032"/>
      <w:bookmarkStart w:id="64" w:name="_Toc370824128"/>
      <w:bookmarkStart w:id="65" w:name="_Toc394314149"/>
      <w:bookmarkStart w:id="66" w:name="_Toc410044312"/>
      <w:bookmarkStart w:id="67" w:name="_Toc429079258"/>
      <w:bookmarkStart w:id="68" w:name="_Toc441216741"/>
      <w:bookmarkStart w:id="69" w:name="_Toc441217553"/>
      <w:bookmarkStart w:id="70" w:name="_Toc366762354"/>
      <w:bookmarkStart w:id="71" w:name="_Toc441766532"/>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62"/>
      <w:bookmarkEnd w:id="63"/>
      <w:bookmarkEnd w:id="64"/>
      <w:bookmarkEnd w:id="65"/>
      <w:bookmarkEnd w:id="66"/>
      <w:bookmarkEnd w:id="67"/>
      <w:bookmarkEnd w:id="68"/>
      <w:bookmarkEnd w:id="69"/>
      <w:bookmarkEnd w:id="71"/>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bookmarkEnd w:id="70"/>
    </w:p>
    <w:p w:rsidR="006C3AEF" w:rsidRPr="005E0304" w:rsidRDefault="006C3AEF" w:rsidP="006C3AEF">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начала приема заявок на участи</w:t>
      </w:r>
      <w:r w:rsidR="00343FD7">
        <w:rPr>
          <w:rFonts w:ascii="Times New Roman" w:eastAsia="Times New Roman" w:hAnsi="Times New Roman" w:cs="Times New Roman"/>
          <w:b/>
          <w:sz w:val="24"/>
          <w:szCs w:val="24"/>
          <w:lang w:eastAsia="ar-SA"/>
        </w:rPr>
        <w:t>е</w:t>
      </w:r>
      <w:r w:rsidR="000D3D80">
        <w:rPr>
          <w:rFonts w:ascii="Times New Roman" w:eastAsia="Times New Roman" w:hAnsi="Times New Roman" w:cs="Times New Roman"/>
          <w:b/>
          <w:sz w:val="24"/>
          <w:szCs w:val="24"/>
          <w:lang w:eastAsia="ar-SA"/>
        </w:rPr>
        <w:t xml:space="preserve"> в конкурентных переговорах: </w:t>
      </w:r>
      <w:r w:rsidR="005E0304" w:rsidRPr="005E0304">
        <w:rPr>
          <w:rFonts w:ascii="Times New Roman" w:eastAsia="Times New Roman" w:hAnsi="Times New Roman" w:cs="Times New Roman"/>
          <w:b/>
          <w:sz w:val="24"/>
          <w:szCs w:val="24"/>
          <w:lang w:eastAsia="ar-SA"/>
        </w:rPr>
        <w:t>29</w:t>
      </w:r>
      <w:r w:rsidR="00763D39" w:rsidRPr="005E0304">
        <w:rPr>
          <w:rFonts w:ascii="Times New Roman" w:eastAsia="Times New Roman" w:hAnsi="Times New Roman" w:cs="Times New Roman"/>
          <w:b/>
          <w:sz w:val="24"/>
          <w:szCs w:val="24"/>
          <w:lang w:eastAsia="ar-SA"/>
        </w:rPr>
        <w:t>.01</w:t>
      </w:r>
      <w:r w:rsidR="000D3D80" w:rsidRPr="005E0304">
        <w:rPr>
          <w:rFonts w:ascii="Times New Roman" w:eastAsia="Times New Roman" w:hAnsi="Times New Roman" w:cs="Times New Roman"/>
          <w:b/>
          <w:sz w:val="24"/>
          <w:szCs w:val="24"/>
          <w:lang w:eastAsia="ar-SA"/>
        </w:rPr>
        <w:t>.201</w:t>
      </w:r>
      <w:r w:rsidR="00763D39" w:rsidRPr="005E0304">
        <w:rPr>
          <w:rFonts w:ascii="Times New Roman" w:eastAsia="Times New Roman" w:hAnsi="Times New Roman" w:cs="Times New Roman"/>
          <w:b/>
          <w:sz w:val="24"/>
          <w:szCs w:val="24"/>
          <w:lang w:eastAsia="ar-SA"/>
        </w:rPr>
        <w:t>6</w:t>
      </w:r>
      <w:r w:rsidR="000D3D80" w:rsidRPr="005E0304">
        <w:rPr>
          <w:rFonts w:ascii="Times New Roman" w:eastAsia="Times New Roman" w:hAnsi="Times New Roman" w:cs="Times New Roman"/>
          <w:b/>
          <w:sz w:val="24"/>
          <w:szCs w:val="24"/>
          <w:lang w:eastAsia="ar-SA"/>
        </w:rPr>
        <w:t xml:space="preserve"> г. 08:30</w:t>
      </w:r>
      <w:r w:rsidRPr="005E0304">
        <w:rPr>
          <w:rFonts w:ascii="Times New Roman" w:eastAsia="Times New Roman" w:hAnsi="Times New Roman" w:cs="Times New Roman"/>
          <w:b/>
          <w:sz w:val="24"/>
          <w:szCs w:val="24"/>
          <w:lang w:eastAsia="ar-SA"/>
        </w:rPr>
        <w:t xml:space="preserve"> (</w:t>
      </w:r>
      <w:proofErr w:type="gramStart"/>
      <w:r w:rsidRPr="005E0304">
        <w:rPr>
          <w:rFonts w:ascii="Times New Roman" w:eastAsia="Times New Roman" w:hAnsi="Times New Roman" w:cs="Times New Roman"/>
          <w:b/>
          <w:sz w:val="24"/>
          <w:szCs w:val="24"/>
          <w:lang w:eastAsia="ar-SA"/>
        </w:rPr>
        <w:t>МСК</w:t>
      </w:r>
      <w:proofErr w:type="gramEnd"/>
      <w:r w:rsidRPr="005E0304">
        <w:rPr>
          <w:rFonts w:ascii="Times New Roman" w:eastAsia="Times New Roman" w:hAnsi="Times New Roman" w:cs="Times New Roman"/>
          <w:b/>
          <w:sz w:val="24"/>
          <w:szCs w:val="24"/>
          <w:lang w:eastAsia="ar-SA"/>
        </w:rPr>
        <w:t xml:space="preserve">). </w:t>
      </w:r>
    </w:p>
    <w:p w:rsidR="006C3AEF" w:rsidRDefault="006C3AEF" w:rsidP="005D299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5E0304">
        <w:rPr>
          <w:rFonts w:ascii="Times New Roman" w:eastAsia="Times New Roman" w:hAnsi="Times New Roman" w:cs="Times New Roman"/>
          <w:b/>
          <w:sz w:val="24"/>
          <w:szCs w:val="24"/>
          <w:lang w:eastAsia="ar-SA"/>
        </w:rPr>
        <w:lastRenderedPageBreak/>
        <w:t>Дата и время окончания срока подачи заявок на участи</w:t>
      </w:r>
      <w:r w:rsidR="00343FD7" w:rsidRPr="005E0304">
        <w:rPr>
          <w:rFonts w:ascii="Times New Roman" w:eastAsia="Times New Roman" w:hAnsi="Times New Roman" w:cs="Times New Roman"/>
          <w:b/>
          <w:sz w:val="24"/>
          <w:szCs w:val="24"/>
          <w:lang w:eastAsia="ar-SA"/>
        </w:rPr>
        <w:t>е</w:t>
      </w:r>
      <w:r w:rsidR="007233B7" w:rsidRPr="005E0304">
        <w:rPr>
          <w:rFonts w:ascii="Times New Roman" w:eastAsia="Times New Roman" w:hAnsi="Times New Roman" w:cs="Times New Roman"/>
          <w:b/>
          <w:sz w:val="24"/>
          <w:szCs w:val="24"/>
          <w:lang w:eastAsia="ar-SA"/>
        </w:rPr>
        <w:t xml:space="preserve"> в конкурентных переговорах: </w:t>
      </w:r>
      <w:r w:rsidR="005E0304" w:rsidRPr="005E0304">
        <w:rPr>
          <w:rFonts w:ascii="Times New Roman" w:eastAsia="Times New Roman" w:hAnsi="Times New Roman" w:cs="Times New Roman"/>
          <w:b/>
          <w:sz w:val="24"/>
          <w:szCs w:val="24"/>
          <w:lang w:eastAsia="ar-SA"/>
        </w:rPr>
        <w:t>04</w:t>
      </w:r>
      <w:r w:rsidR="00763D39" w:rsidRPr="005E0304">
        <w:rPr>
          <w:rFonts w:ascii="Times New Roman" w:eastAsia="Times New Roman" w:hAnsi="Times New Roman" w:cs="Times New Roman"/>
          <w:b/>
          <w:sz w:val="24"/>
          <w:szCs w:val="24"/>
          <w:lang w:eastAsia="ar-SA"/>
        </w:rPr>
        <w:t>.0</w:t>
      </w:r>
      <w:r w:rsidR="005E0304" w:rsidRPr="005E0304">
        <w:rPr>
          <w:rFonts w:ascii="Times New Roman" w:eastAsia="Times New Roman" w:hAnsi="Times New Roman" w:cs="Times New Roman"/>
          <w:b/>
          <w:sz w:val="24"/>
          <w:szCs w:val="24"/>
          <w:lang w:eastAsia="ar-SA"/>
        </w:rPr>
        <w:t>2</w:t>
      </w:r>
      <w:r w:rsidR="00763D39" w:rsidRPr="005E0304">
        <w:rPr>
          <w:rFonts w:ascii="Times New Roman" w:eastAsia="Times New Roman" w:hAnsi="Times New Roman" w:cs="Times New Roman"/>
          <w:b/>
          <w:sz w:val="24"/>
          <w:szCs w:val="24"/>
          <w:lang w:eastAsia="ar-SA"/>
        </w:rPr>
        <w:t>.2016</w:t>
      </w:r>
      <w:r w:rsidR="00536BB6" w:rsidRPr="005E0304">
        <w:rPr>
          <w:rFonts w:ascii="Times New Roman" w:eastAsia="Times New Roman" w:hAnsi="Times New Roman" w:cs="Times New Roman"/>
          <w:b/>
          <w:sz w:val="24"/>
          <w:szCs w:val="24"/>
          <w:lang w:eastAsia="ar-SA"/>
        </w:rPr>
        <w:t xml:space="preserve"> г. 16</w:t>
      </w:r>
      <w:r w:rsidRPr="005E0304">
        <w:rPr>
          <w:rFonts w:ascii="Times New Roman" w:eastAsia="Times New Roman" w:hAnsi="Times New Roman" w:cs="Times New Roman"/>
          <w:b/>
          <w:sz w:val="24"/>
          <w:szCs w:val="24"/>
          <w:lang w:eastAsia="ar-SA"/>
        </w:rPr>
        <w:t>:</w:t>
      </w:r>
      <w:r w:rsidR="00536BB6" w:rsidRPr="005E0304">
        <w:rPr>
          <w:rFonts w:ascii="Times New Roman" w:eastAsia="Times New Roman" w:hAnsi="Times New Roman" w:cs="Times New Roman"/>
          <w:b/>
          <w:sz w:val="24"/>
          <w:szCs w:val="24"/>
          <w:lang w:eastAsia="ar-SA"/>
        </w:rPr>
        <w:t>42</w:t>
      </w:r>
      <w:r w:rsidRPr="005E0304">
        <w:rPr>
          <w:rFonts w:ascii="Times New Roman" w:eastAsia="Times New Roman" w:hAnsi="Times New Roman" w:cs="Times New Roman"/>
          <w:b/>
          <w:sz w:val="24"/>
          <w:szCs w:val="24"/>
          <w:lang w:eastAsia="ar-SA"/>
        </w:rPr>
        <w:t xml:space="preserve"> (</w:t>
      </w:r>
      <w:proofErr w:type="gramStart"/>
      <w:r w:rsidRPr="009E7E35">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 xml:space="preserve">). </w:t>
      </w:r>
    </w:p>
    <w:p w:rsidR="000B422D" w:rsidRPr="00F37E09" w:rsidRDefault="000B422D" w:rsidP="000B422D">
      <w:pPr>
        <w:suppressAutoHyphens/>
        <w:spacing w:after="0" w:line="240" w:lineRule="auto"/>
        <w:ind w:right="-2" w:firstLine="426"/>
        <w:jc w:val="both"/>
        <w:rPr>
          <w:rFonts w:ascii="Times New Roman" w:eastAsia="Times New Roman" w:hAnsi="Times New Roman" w:cs="Times New Roman"/>
          <w:sz w:val="24"/>
          <w:szCs w:val="24"/>
          <w:lang w:eastAsia="ar-SA"/>
        </w:rPr>
      </w:pPr>
      <w:r w:rsidRPr="00F37E09">
        <w:rPr>
          <w:rFonts w:ascii="Times New Roman" w:eastAsia="Times New Roman" w:hAnsi="Times New Roman" w:cs="Times New Roman"/>
          <w:sz w:val="24"/>
          <w:szCs w:val="24"/>
          <w:lang w:eastAsia="ru-RU"/>
        </w:rPr>
        <w:t xml:space="preserve">Участник </w:t>
      </w:r>
      <w:r w:rsidR="006125CA" w:rsidRPr="00F37E09">
        <w:rPr>
          <w:rFonts w:ascii="Times New Roman" w:eastAsia="Times New Roman" w:hAnsi="Times New Roman" w:cs="Times New Roman"/>
          <w:sz w:val="24"/>
          <w:szCs w:val="24"/>
          <w:lang w:eastAsia="ru-RU"/>
        </w:rPr>
        <w:t xml:space="preserve">закупки </w:t>
      </w:r>
      <w:r w:rsidRPr="00F37E09">
        <w:rPr>
          <w:rFonts w:ascii="Times New Roman" w:eastAsia="Times New Roman" w:hAnsi="Times New Roman" w:cs="Times New Roman"/>
          <w:sz w:val="24"/>
          <w:szCs w:val="24"/>
          <w:lang w:eastAsia="ru-RU"/>
        </w:rPr>
        <w:t xml:space="preserve">вправе подать заявку на участие </w:t>
      </w:r>
      <w:r w:rsidRPr="00F37E09">
        <w:rPr>
          <w:rFonts w:ascii="Times New Roman" w:eastAsia="Times New Roman" w:hAnsi="Times New Roman" w:cs="Times New Roman"/>
          <w:sz w:val="24"/>
          <w:szCs w:val="24"/>
          <w:u w:val="single"/>
          <w:lang w:eastAsia="ru-RU"/>
        </w:rPr>
        <w:t>на любое количество лотов,</w:t>
      </w:r>
      <w:r w:rsidRPr="00F37E09">
        <w:rPr>
          <w:rFonts w:ascii="Times New Roman" w:eastAsia="Times New Roman" w:hAnsi="Times New Roman" w:cs="Times New Roman"/>
          <w:sz w:val="24"/>
          <w:szCs w:val="24"/>
          <w:lang w:eastAsia="ru-RU"/>
        </w:rPr>
        <w:t xml:space="preserve">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0B422D" w:rsidRPr="00F37E09" w:rsidRDefault="000B422D" w:rsidP="000B422D">
      <w:pPr>
        <w:autoSpaceDE w:val="0"/>
        <w:autoSpaceDN w:val="0"/>
        <w:spacing w:before="60" w:after="0" w:line="240" w:lineRule="auto"/>
        <w:ind w:right="-2"/>
        <w:jc w:val="both"/>
        <w:rPr>
          <w:rFonts w:ascii="Times New Roman" w:eastAsia="Times New Roman" w:hAnsi="Times New Roman" w:cs="Times New Roman"/>
          <w:sz w:val="24"/>
          <w:szCs w:val="24"/>
          <w:lang w:eastAsia="ru-RU"/>
        </w:rPr>
      </w:pPr>
      <w:r w:rsidRPr="00F37E09">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rsidR="00663AF2" w:rsidRPr="00F37E09" w:rsidRDefault="00663AF2" w:rsidP="00663AF2">
      <w:pPr>
        <w:pStyle w:val="a4"/>
        <w:numPr>
          <w:ilvl w:val="0"/>
          <w:numId w:val="45"/>
        </w:numPr>
        <w:tabs>
          <w:tab w:val="clear" w:pos="425"/>
          <w:tab w:val="clear" w:pos="567"/>
          <w:tab w:val="clear" w:pos="709"/>
          <w:tab w:val="left" w:pos="0"/>
          <w:tab w:val="left" w:pos="426"/>
        </w:tabs>
        <w:autoSpaceDE w:val="0"/>
        <w:autoSpaceDN w:val="0"/>
        <w:spacing w:before="60"/>
        <w:ind w:left="0" w:right="-2" w:firstLine="0"/>
        <w:jc w:val="both"/>
        <w:rPr>
          <w:lang w:eastAsia="ru-RU"/>
        </w:rPr>
      </w:pPr>
      <w:r w:rsidRPr="00F37E09">
        <w:rPr>
          <w:lang w:eastAsia="ru-RU"/>
        </w:rPr>
        <w:t>На каждый лот оформляется отдельная заявка в соответствии с требованиями Документации</w:t>
      </w:r>
      <w:r w:rsidR="006125CA" w:rsidRPr="00F37E09">
        <w:rPr>
          <w:lang w:eastAsia="ru-RU"/>
        </w:rPr>
        <w:t>.</w:t>
      </w:r>
    </w:p>
    <w:p w:rsidR="000B422D" w:rsidRPr="00F37E09" w:rsidRDefault="000B422D" w:rsidP="00A461C2">
      <w:pPr>
        <w:pStyle w:val="a4"/>
        <w:numPr>
          <w:ilvl w:val="0"/>
          <w:numId w:val="45"/>
        </w:numPr>
        <w:tabs>
          <w:tab w:val="clear" w:pos="425"/>
          <w:tab w:val="clear" w:pos="567"/>
          <w:tab w:val="left" w:pos="0"/>
          <w:tab w:val="left" w:pos="426"/>
        </w:tabs>
        <w:autoSpaceDE w:val="0"/>
        <w:autoSpaceDN w:val="0"/>
        <w:spacing w:before="60"/>
        <w:ind w:left="0" w:right="-2" w:firstLine="0"/>
        <w:jc w:val="both"/>
        <w:rPr>
          <w:rFonts w:eastAsia="Calibri"/>
        </w:rPr>
      </w:pPr>
      <w:r w:rsidRPr="00F37E09">
        <w:rPr>
          <w:rFonts w:eastAsia="Calibri"/>
        </w:rPr>
        <w:t>На каждый лот должны быть предоставлены документы, подтверждающие перечисление обеспечения заявки.</w:t>
      </w:r>
    </w:p>
    <w:p w:rsidR="000B422D" w:rsidRPr="00F37E09" w:rsidRDefault="000B422D" w:rsidP="00A461C2">
      <w:pPr>
        <w:pStyle w:val="a4"/>
        <w:numPr>
          <w:ilvl w:val="0"/>
          <w:numId w:val="45"/>
        </w:numPr>
        <w:tabs>
          <w:tab w:val="clear" w:pos="425"/>
          <w:tab w:val="clear" w:pos="567"/>
          <w:tab w:val="clear" w:pos="709"/>
          <w:tab w:val="left" w:pos="0"/>
          <w:tab w:val="left" w:pos="426"/>
        </w:tabs>
        <w:autoSpaceDE w:val="0"/>
        <w:autoSpaceDN w:val="0"/>
        <w:spacing w:before="60"/>
        <w:ind w:left="0" w:right="-2" w:firstLine="0"/>
        <w:jc w:val="both"/>
        <w:rPr>
          <w:rFonts w:eastAsia="Calibri"/>
          <w:b/>
        </w:rPr>
      </w:pPr>
      <w:r w:rsidRPr="00F37E09">
        <w:rPr>
          <w:lang w:eastAsia="ru-RU"/>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F37E09">
        <w:rPr>
          <w:rFonts w:eastAsia="Calibri"/>
          <w:b/>
        </w:rPr>
        <w:t xml:space="preserve"> </w:t>
      </w:r>
    </w:p>
    <w:p w:rsidR="000B422D" w:rsidRPr="00F37E09" w:rsidRDefault="000B422D" w:rsidP="00A461C2">
      <w:pPr>
        <w:pStyle w:val="a4"/>
        <w:numPr>
          <w:ilvl w:val="0"/>
          <w:numId w:val="45"/>
        </w:numPr>
        <w:tabs>
          <w:tab w:val="clear" w:pos="567"/>
          <w:tab w:val="left" w:pos="0"/>
        </w:tabs>
        <w:autoSpaceDE w:val="0"/>
        <w:autoSpaceDN w:val="0"/>
        <w:spacing w:before="60"/>
        <w:ind w:left="0" w:right="-2" w:firstLine="0"/>
        <w:jc w:val="both"/>
        <w:rPr>
          <w:rFonts w:eastAsia="Calibri"/>
          <w:b/>
        </w:rPr>
      </w:pPr>
      <w:r w:rsidRPr="00F37E09">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0B422D" w:rsidRPr="000B422D" w:rsidRDefault="006125CA" w:rsidP="000B422D">
      <w:pPr>
        <w:tabs>
          <w:tab w:val="left" w:pos="6987"/>
        </w:tabs>
        <w:suppressAutoHyphens/>
        <w:spacing w:after="0" w:line="240" w:lineRule="auto"/>
        <w:ind w:right="-2"/>
        <w:jc w:val="both"/>
        <w:rPr>
          <w:rFonts w:ascii="Times New Roman" w:eastAsia="Times New Roman" w:hAnsi="Times New Roman" w:cs="Times New Roman"/>
          <w:sz w:val="24"/>
          <w:szCs w:val="24"/>
          <w:highlight w:val="yellow"/>
          <w:lang w:eastAsia="ar-SA"/>
        </w:rPr>
      </w:pPr>
      <w:r w:rsidRPr="006125CA">
        <w:rPr>
          <w:rFonts w:ascii="Times New Roman" w:eastAsia="Times New Roman" w:hAnsi="Times New Roman" w:cs="Times New Roman"/>
          <w:sz w:val="24"/>
          <w:szCs w:val="24"/>
          <w:lang w:eastAsia="ru-RU"/>
        </w:rPr>
        <w:t>В случае</w:t>
      </w:r>
      <w:proofErr w:type="gramStart"/>
      <w:r w:rsidRPr="006125CA">
        <w:rPr>
          <w:rFonts w:ascii="Times New Roman" w:eastAsia="Times New Roman" w:hAnsi="Times New Roman" w:cs="Times New Roman"/>
          <w:sz w:val="24"/>
          <w:szCs w:val="24"/>
          <w:lang w:eastAsia="ru-RU"/>
        </w:rPr>
        <w:t>,</w:t>
      </w:r>
      <w:proofErr w:type="gramEnd"/>
      <w:r w:rsidRPr="006125CA">
        <w:rPr>
          <w:rFonts w:ascii="Times New Roman" w:eastAsia="Times New Roman" w:hAnsi="Times New Roman" w:cs="Times New Roman"/>
          <w:sz w:val="24"/>
          <w:szCs w:val="24"/>
          <w:lang w:eastAsia="ru-RU"/>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w:t>
      </w:r>
      <w:r>
        <w:rPr>
          <w:rFonts w:ascii="Times New Roman" w:eastAsia="Times New Roman" w:hAnsi="Times New Roman" w:cs="Times New Roman"/>
          <w:sz w:val="24"/>
          <w:szCs w:val="24"/>
          <w:lang w:eastAsia="ru-RU"/>
        </w:rPr>
        <w:t>шимися. Д</w:t>
      </w:r>
      <w:r w:rsidRPr="006125CA">
        <w:rPr>
          <w:rFonts w:ascii="Times New Roman" w:eastAsia="Times New Roman" w:hAnsi="Times New Roman" w:cs="Times New Roman"/>
          <w:sz w:val="24"/>
          <w:szCs w:val="24"/>
          <w:lang w:eastAsia="ru-RU"/>
        </w:rPr>
        <w:t>анное положение применяется по каждому лоту.</w:t>
      </w:r>
    </w:p>
    <w:p w:rsidR="006C3AEF" w:rsidRPr="006C3AEF" w:rsidRDefault="003303F6" w:rsidP="000D161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2" w:name="_Toc366762355"/>
      <w:bookmarkStart w:id="73" w:name="_Toc368061869"/>
      <w:bookmarkStart w:id="74" w:name="_Toc368062033"/>
      <w:bookmarkStart w:id="75" w:name="_Toc370824129"/>
      <w:bookmarkStart w:id="76" w:name="_Toc394314150"/>
      <w:bookmarkStart w:id="77" w:name="_Toc410044313"/>
      <w:bookmarkStart w:id="78" w:name="_Toc429079259"/>
      <w:bookmarkStart w:id="79" w:name="_Toc441216742"/>
      <w:bookmarkStart w:id="80" w:name="_Toc441217554"/>
      <w:bookmarkStart w:id="81" w:name="_Toc441766533"/>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2"/>
      <w:bookmarkEnd w:id="73"/>
      <w:bookmarkEnd w:id="74"/>
      <w:bookmarkEnd w:id="75"/>
      <w:bookmarkEnd w:id="76"/>
      <w:bookmarkEnd w:id="77"/>
      <w:bookmarkEnd w:id="78"/>
      <w:bookmarkEnd w:id="79"/>
      <w:bookmarkEnd w:id="80"/>
      <w:bookmarkEnd w:id="81"/>
    </w:p>
    <w:p w:rsidR="006C3AEF" w:rsidRPr="006C3AEF" w:rsidRDefault="006C3AEF" w:rsidP="000D161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w:t>
      </w:r>
      <w:r w:rsidR="00AF425E">
        <w:rPr>
          <w:rFonts w:ascii="Times New Roman" w:eastAsia="Times New Roman" w:hAnsi="Times New Roman" w:cs="Times New Roman"/>
          <w:sz w:val="24"/>
          <w:szCs w:val="24"/>
          <w:lang w:eastAsia="ar-SA"/>
        </w:rPr>
        <w:t xml:space="preserve"> </w:t>
      </w:r>
      <w:r w:rsidR="00AF425E" w:rsidRPr="00AF425E">
        <w:rPr>
          <w:rFonts w:ascii="Times New Roman" w:eastAsia="Times New Roman" w:hAnsi="Times New Roman" w:cs="Times New Roman"/>
          <w:sz w:val="24"/>
          <w:szCs w:val="24"/>
          <w:lang w:eastAsia="ar-SA"/>
        </w:rPr>
        <w:t xml:space="preserve">183034, г. Мурманск, ул. </w:t>
      </w:r>
      <w:proofErr w:type="gramStart"/>
      <w:r w:rsidR="00AF425E" w:rsidRPr="00AF425E">
        <w:rPr>
          <w:rFonts w:ascii="Times New Roman" w:eastAsia="Times New Roman" w:hAnsi="Times New Roman" w:cs="Times New Roman"/>
          <w:sz w:val="24"/>
          <w:szCs w:val="24"/>
          <w:lang w:eastAsia="ar-SA"/>
        </w:rPr>
        <w:t>Промышленная</w:t>
      </w:r>
      <w:proofErr w:type="gramEnd"/>
      <w:r w:rsidR="00AF425E" w:rsidRPr="00AF425E">
        <w:rPr>
          <w:rFonts w:ascii="Times New Roman" w:eastAsia="Times New Roman" w:hAnsi="Times New Roman" w:cs="Times New Roman"/>
          <w:sz w:val="24"/>
          <w:szCs w:val="24"/>
          <w:lang w:eastAsia="ar-SA"/>
        </w:rPr>
        <w:t xml:space="preserve">, д. 15, </w:t>
      </w:r>
      <w:proofErr w:type="spellStart"/>
      <w:r w:rsidR="00AF425E" w:rsidRPr="00AF425E">
        <w:rPr>
          <w:rFonts w:ascii="Times New Roman" w:eastAsia="Times New Roman" w:hAnsi="Times New Roman" w:cs="Times New Roman"/>
          <w:sz w:val="24"/>
          <w:szCs w:val="24"/>
          <w:lang w:eastAsia="ar-SA"/>
        </w:rPr>
        <w:t>каб</w:t>
      </w:r>
      <w:proofErr w:type="spellEnd"/>
      <w:r w:rsidR="00AF425E" w:rsidRPr="00AF425E">
        <w:rPr>
          <w:rFonts w:ascii="Times New Roman" w:eastAsia="Times New Roman" w:hAnsi="Times New Roman" w:cs="Times New Roman"/>
          <w:sz w:val="24"/>
          <w:szCs w:val="24"/>
          <w:lang w:eastAsia="ar-SA"/>
        </w:rPr>
        <w:t xml:space="preserve">. 15.  </w:t>
      </w:r>
      <w:proofErr w:type="gramStart"/>
      <w:r w:rsidR="00AF425E" w:rsidRPr="00AF425E">
        <w:rPr>
          <w:rFonts w:ascii="Times New Roman" w:eastAsia="Times New Roman" w:hAnsi="Times New Roman" w:cs="Times New Roman"/>
          <w:sz w:val="24"/>
          <w:szCs w:val="24"/>
          <w:lang w:eastAsia="ar-SA"/>
        </w:rPr>
        <w:t>(Центральное КПП - № 1 заезд со стороны ул. Свердлова, при себе иметь документ удостоверяющий личность)</w:t>
      </w:r>
      <w:r w:rsidR="00AF425E">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либо отправить запрос на электронную почту </w:t>
      </w:r>
      <w:hyperlink r:id="rId13" w:history="1">
        <w:hyperlink r:id="rId14" w:history="1">
          <w:r w:rsidR="006C5CCF">
            <w:rPr>
              <w:rStyle w:val="a3"/>
              <w:rFonts w:ascii="Times New Roman" w:eastAsia="Times New Roman" w:hAnsi="Times New Roman" w:cs="Times New Roman"/>
              <w:sz w:val="24"/>
              <w:szCs w:val="24"/>
              <w:lang w:val="en-US" w:eastAsia="ar-SA"/>
            </w:rPr>
            <w:t>palchikovskaya</w:t>
          </w:r>
          <w:r w:rsidR="006C5CCF" w:rsidRPr="00F447F8">
            <w:rPr>
              <w:rStyle w:val="a3"/>
              <w:rFonts w:ascii="Times New Roman" w:eastAsia="Times New Roman" w:hAnsi="Times New Roman" w:cs="Times New Roman"/>
              <w:sz w:val="24"/>
              <w:szCs w:val="24"/>
              <w:lang w:eastAsia="ar-SA"/>
            </w:rPr>
            <w:t>@</w:t>
          </w:r>
          <w:r w:rsidR="006C5CCF" w:rsidRPr="00F447F8">
            <w:rPr>
              <w:rStyle w:val="a3"/>
              <w:rFonts w:ascii="Times New Roman" w:eastAsia="Times New Roman" w:hAnsi="Times New Roman" w:cs="Times New Roman"/>
              <w:sz w:val="24"/>
              <w:szCs w:val="24"/>
              <w:lang w:val="en-US" w:eastAsia="ar-SA"/>
            </w:rPr>
            <w:t>mures</w:t>
          </w:r>
          <w:r w:rsidR="006C5CCF" w:rsidRPr="00F447F8">
            <w:rPr>
              <w:rStyle w:val="a3"/>
              <w:rFonts w:ascii="Times New Roman" w:eastAsia="Times New Roman" w:hAnsi="Times New Roman" w:cs="Times New Roman"/>
              <w:sz w:val="24"/>
              <w:szCs w:val="24"/>
              <w:lang w:eastAsia="ar-SA"/>
            </w:rPr>
            <w:t>.</w:t>
          </w:r>
          <w:r w:rsidR="006C5CCF" w:rsidRPr="00F447F8">
            <w:rPr>
              <w:rStyle w:val="a3"/>
              <w:rFonts w:ascii="Times New Roman" w:eastAsia="Times New Roman" w:hAnsi="Times New Roman" w:cs="Times New Roman"/>
              <w:sz w:val="24"/>
              <w:szCs w:val="24"/>
              <w:lang w:val="en-US" w:eastAsia="ar-SA"/>
            </w:rPr>
            <w:t>ru</w:t>
          </w:r>
        </w:hyperlink>
      </w:hyperlink>
      <w:r w:rsidRPr="006C3AEF">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roofErr w:type="gramEnd"/>
    </w:p>
    <w:p w:rsidR="006C3AEF" w:rsidRPr="00AC3F3E"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Дата и время начала</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 xml:space="preserve">приема запросов на разъяснения положений Документации от Участников </w:t>
      </w:r>
      <w:r w:rsidRPr="003E4FDC">
        <w:rPr>
          <w:rFonts w:ascii="Times New Roman" w:eastAsia="Times New Roman" w:hAnsi="Times New Roman" w:cs="Times New Roman"/>
          <w:b/>
          <w:sz w:val="24"/>
          <w:szCs w:val="24"/>
          <w:lang w:eastAsia="ru-RU"/>
        </w:rPr>
        <w:t>закупки</w:t>
      </w:r>
      <w:r w:rsidRPr="003E4FDC">
        <w:rPr>
          <w:rFonts w:ascii="Times New Roman" w:eastAsia="Times New Roman" w:hAnsi="Times New Roman" w:cs="Times New Roman"/>
          <w:b/>
          <w:sz w:val="24"/>
          <w:szCs w:val="24"/>
          <w:lang w:eastAsia="ar-SA"/>
        </w:rPr>
        <w:t>:</w:t>
      </w:r>
      <w:r w:rsidR="007233B7" w:rsidRPr="003E4FDC">
        <w:rPr>
          <w:rFonts w:ascii="Times New Roman" w:eastAsia="Times New Roman" w:hAnsi="Times New Roman" w:cs="Times New Roman"/>
          <w:sz w:val="24"/>
          <w:szCs w:val="24"/>
          <w:lang w:eastAsia="ar-SA"/>
        </w:rPr>
        <w:t xml:space="preserve"> </w:t>
      </w:r>
      <w:r w:rsidR="00647DF6" w:rsidRPr="00AC3F3E">
        <w:rPr>
          <w:rFonts w:ascii="Times New Roman" w:eastAsia="Times New Roman" w:hAnsi="Times New Roman" w:cs="Times New Roman"/>
          <w:sz w:val="24"/>
          <w:szCs w:val="24"/>
          <w:lang w:eastAsia="ar-SA"/>
        </w:rPr>
        <w:t>29</w:t>
      </w:r>
      <w:r w:rsidR="00450001" w:rsidRPr="00AC3F3E">
        <w:rPr>
          <w:rFonts w:ascii="Times New Roman" w:eastAsia="Times New Roman" w:hAnsi="Times New Roman" w:cs="Times New Roman"/>
          <w:sz w:val="24"/>
          <w:szCs w:val="24"/>
          <w:lang w:eastAsia="ar-SA"/>
        </w:rPr>
        <w:t>.01.2016</w:t>
      </w:r>
      <w:r w:rsidR="007233B7" w:rsidRPr="00AC3F3E">
        <w:rPr>
          <w:rFonts w:ascii="Times New Roman" w:eastAsia="Times New Roman" w:hAnsi="Times New Roman" w:cs="Times New Roman"/>
          <w:sz w:val="24"/>
          <w:szCs w:val="24"/>
          <w:lang w:eastAsia="ar-SA"/>
        </w:rPr>
        <w:t xml:space="preserve"> г. 08:30</w:t>
      </w:r>
      <w:r w:rsidRPr="00AC3F3E">
        <w:rPr>
          <w:rFonts w:ascii="Times New Roman" w:eastAsia="Times New Roman" w:hAnsi="Times New Roman" w:cs="Times New Roman"/>
          <w:sz w:val="24"/>
          <w:szCs w:val="24"/>
          <w:lang w:eastAsia="ar-SA"/>
        </w:rPr>
        <w:t xml:space="preserve"> (</w:t>
      </w:r>
      <w:proofErr w:type="gramStart"/>
      <w:r w:rsidRPr="00AC3F3E">
        <w:rPr>
          <w:rFonts w:ascii="Times New Roman" w:eastAsia="Times New Roman" w:hAnsi="Times New Roman" w:cs="Times New Roman"/>
          <w:sz w:val="24"/>
          <w:szCs w:val="24"/>
          <w:lang w:eastAsia="ar-SA"/>
        </w:rPr>
        <w:t>МСК</w:t>
      </w:r>
      <w:proofErr w:type="gramEnd"/>
      <w:r w:rsidRPr="00AC3F3E">
        <w:rPr>
          <w:rFonts w:ascii="Times New Roman" w:eastAsia="Times New Roman" w:hAnsi="Times New Roman" w:cs="Times New Roman"/>
          <w:sz w:val="24"/>
          <w:szCs w:val="24"/>
          <w:lang w:eastAsia="ar-SA"/>
        </w:rPr>
        <w:t>)</w:t>
      </w:r>
      <w:r w:rsidRPr="00AC3F3E">
        <w:rPr>
          <w:rFonts w:ascii="Times New Roman" w:eastAsia="Times New Roman" w:hAnsi="Times New Roman" w:cs="Times New Roman"/>
          <w:b/>
          <w:sz w:val="24"/>
          <w:szCs w:val="24"/>
          <w:lang w:eastAsia="ar-SA"/>
        </w:rPr>
        <w:t>.</w:t>
      </w:r>
      <w:r w:rsidRPr="00AC3F3E">
        <w:rPr>
          <w:rFonts w:ascii="Times New Roman" w:eastAsia="Times New Roman" w:hAnsi="Times New Roman" w:cs="Times New Roman"/>
          <w:color w:val="FF0000"/>
          <w:sz w:val="24"/>
          <w:szCs w:val="24"/>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C3F3E">
        <w:rPr>
          <w:rFonts w:ascii="Times New Roman" w:eastAsia="Times New Roman" w:hAnsi="Times New Roman" w:cs="Times New Roman"/>
          <w:b/>
          <w:sz w:val="24"/>
          <w:szCs w:val="24"/>
          <w:lang w:eastAsia="ar-SA"/>
        </w:rPr>
        <w:t>Дата и время окончания</w:t>
      </w:r>
      <w:r w:rsidRPr="00AC3F3E">
        <w:rPr>
          <w:rFonts w:ascii="Times New Roman" w:eastAsia="Times New Roman" w:hAnsi="Times New Roman" w:cs="Times New Roman"/>
          <w:sz w:val="24"/>
          <w:szCs w:val="24"/>
          <w:lang w:eastAsia="ar-SA"/>
        </w:rPr>
        <w:t xml:space="preserve"> </w:t>
      </w:r>
      <w:r w:rsidRPr="00AC3F3E">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AC3F3E">
        <w:rPr>
          <w:rFonts w:ascii="Times New Roman" w:eastAsia="Times New Roman" w:hAnsi="Times New Roman" w:cs="Times New Roman"/>
          <w:b/>
          <w:sz w:val="24"/>
          <w:szCs w:val="24"/>
          <w:lang w:eastAsia="ar-SA"/>
        </w:rPr>
        <w:t>:</w:t>
      </w:r>
      <w:r w:rsidR="007233B7" w:rsidRPr="00AC3F3E">
        <w:rPr>
          <w:rFonts w:ascii="Times New Roman" w:eastAsia="Times New Roman" w:hAnsi="Times New Roman" w:cs="Times New Roman"/>
          <w:sz w:val="24"/>
          <w:szCs w:val="24"/>
          <w:lang w:eastAsia="ar-SA"/>
        </w:rPr>
        <w:t xml:space="preserve"> </w:t>
      </w:r>
      <w:r w:rsidR="008878FF" w:rsidRPr="00AC3F3E">
        <w:rPr>
          <w:rFonts w:ascii="Times New Roman" w:eastAsia="Times New Roman" w:hAnsi="Times New Roman" w:cs="Times New Roman"/>
          <w:sz w:val="24"/>
          <w:szCs w:val="24"/>
          <w:lang w:eastAsia="ar-SA"/>
        </w:rPr>
        <w:t>0</w:t>
      </w:r>
      <w:r w:rsidR="00647DF6" w:rsidRPr="00AC3F3E">
        <w:rPr>
          <w:rFonts w:ascii="Times New Roman" w:eastAsia="Times New Roman" w:hAnsi="Times New Roman" w:cs="Times New Roman"/>
          <w:sz w:val="24"/>
          <w:szCs w:val="24"/>
          <w:lang w:eastAsia="ar-SA"/>
        </w:rPr>
        <w:t>2</w:t>
      </w:r>
      <w:r w:rsidR="00450001" w:rsidRPr="00AC3F3E">
        <w:rPr>
          <w:rFonts w:ascii="Times New Roman" w:eastAsia="Times New Roman" w:hAnsi="Times New Roman" w:cs="Times New Roman"/>
          <w:sz w:val="24"/>
          <w:szCs w:val="24"/>
          <w:lang w:eastAsia="ar-SA"/>
        </w:rPr>
        <w:t>.0</w:t>
      </w:r>
      <w:r w:rsidR="00647DF6" w:rsidRPr="00AC3F3E">
        <w:rPr>
          <w:rFonts w:ascii="Times New Roman" w:eastAsia="Times New Roman" w:hAnsi="Times New Roman" w:cs="Times New Roman"/>
          <w:sz w:val="24"/>
          <w:szCs w:val="24"/>
          <w:lang w:eastAsia="ar-SA"/>
        </w:rPr>
        <w:t>2</w:t>
      </w:r>
      <w:r w:rsidR="00450001" w:rsidRPr="00AC3F3E">
        <w:rPr>
          <w:rFonts w:ascii="Times New Roman" w:eastAsia="Times New Roman" w:hAnsi="Times New Roman" w:cs="Times New Roman"/>
          <w:sz w:val="24"/>
          <w:szCs w:val="24"/>
          <w:lang w:eastAsia="ar-SA"/>
        </w:rPr>
        <w:t>.2016</w:t>
      </w:r>
      <w:r w:rsidR="00096CC3" w:rsidRPr="00AC3F3E">
        <w:rPr>
          <w:rFonts w:ascii="Times New Roman" w:eastAsia="Times New Roman" w:hAnsi="Times New Roman" w:cs="Times New Roman"/>
          <w:sz w:val="24"/>
          <w:szCs w:val="24"/>
          <w:lang w:eastAsia="ar-SA"/>
        </w:rPr>
        <w:t xml:space="preserve"> г. 16:42</w:t>
      </w:r>
      <w:r w:rsidRPr="00AC3F3E">
        <w:rPr>
          <w:rFonts w:ascii="Times New Roman" w:eastAsia="Times New Roman" w:hAnsi="Times New Roman" w:cs="Times New Roman"/>
          <w:sz w:val="24"/>
          <w:szCs w:val="24"/>
          <w:lang w:eastAsia="ar-SA"/>
        </w:rPr>
        <w:t xml:space="preserve"> (</w:t>
      </w:r>
      <w:proofErr w:type="gramStart"/>
      <w:r w:rsidRPr="00AC3F3E">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p>
    <w:p w:rsidR="00010973" w:rsidRPr="00FE0FD7" w:rsidRDefault="00FF0CE0" w:rsidP="00FE0FD7">
      <w:pPr>
        <w:tabs>
          <w:tab w:val="left" w:pos="425"/>
          <w:tab w:val="left" w:pos="567"/>
          <w:tab w:val="left" w:pos="709"/>
        </w:tabs>
        <w:suppressAutoHyphens/>
        <w:spacing w:after="0" w:line="240" w:lineRule="auto"/>
        <w:ind w:firstLine="426"/>
        <w:jc w:val="both"/>
      </w:pPr>
      <w:r w:rsidRPr="00FF0CE0">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FF0CE0">
        <w:rPr>
          <w:rFonts w:ascii="Times New Roman" w:eastAsia="Times New Roman" w:hAnsi="Times New Roman" w:cs="Times New Roman"/>
          <w:sz w:val="24"/>
          <w:szCs w:val="24"/>
          <w:lang w:eastAsia="ar-SA"/>
        </w:rPr>
        <w:t>позднее</w:t>
      </w:r>
      <w:proofErr w:type="gramEnd"/>
      <w:r w:rsidRPr="00FF0CE0">
        <w:rPr>
          <w:rFonts w:ascii="Times New Roman" w:eastAsia="Times New Roman" w:hAnsi="Times New Roman" w:cs="Times New Roman"/>
          <w:sz w:val="24"/>
          <w:szCs w:val="24"/>
          <w:lang w:eastAsia="ar-SA"/>
        </w:rPr>
        <w:t xml:space="preserve"> чем за 2 (два) рабочих до окончания срока подачи заявок на участие в конкурентных переговорах.</w:t>
      </w:r>
    </w:p>
    <w:p w:rsid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43957" w:rsidRDefault="00A4395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B94014" w:rsidRDefault="00B94014"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B94014" w:rsidRDefault="00B94014"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B94014" w:rsidRDefault="00B94014"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82" w:name="_Toc441766534"/>
      <w:r w:rsidRPr="006C3AEF">
        <w:rPr>
          <w:rFonts w:ascii="Times New Roman" w:eastAsia="Times New Roman" w:hAnsi="Times New Roman" w:cs="Times New Roman"/>
          <w:b/>
          <w:bCs/>
          <w:sz w:val="24"/>
          <w:szCs w:val="24"/>
          <w:lang w:eastAsia="ru-RU"/>
        </w:rPr>
        <w:lastRenderedPageBreak/>
        <w:t>Содержание</w:t>
      </w:r>
      <w:bookmarkEnd w:id="82"/>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690AA7" w:rsidRPr="00690AA7" w:rsidRDefault="006C3AEF">
      <w:pPr>
        <w:pStyle w:val="1a"/>
        <w:rPr>
          <w:rFonts w:ascii="Times New Roman" w:eastAsiaTheme="minorEastAsia" w:hAnsi="Times New Roman" w:cs="Times New Roman"/>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41766525" w:history="1">
        <w:r w:rsidR="00690AA7" w:rsidRPr="00690AA7">
          <w:rPr>
            <w:rStyle w:val="a3"/>
            <w:rFonts w:ascii="Times New Roman" w:hAnsi="Times New Roman" w:cs="Times New Roman"/>
            <w:iCs/>
            <w:noProof/>
            <w:lang w:val="x-none"/>
          </w:rPr>
          <w:t>Информационная карта</w:t>
        </w:r>
        <w:r w:rsidR="00690AA7" w:rsidRPr="00690AA7">
          <w:rPr>
            <w:rFonts w:ascii="Times New Roman" w:hAnsi="Times New Roman" w:cs="Times New Roman"/>
            <w:noProof/>
            <w:webHidden/>
          </w:rPr>
          <w:tab/>
        </w:r>
        <w:r w:rsidR="00690AA7" w:rsidRPr="00690AA7">
          <w:rPr>
            <w:rFonts w:ascii="Times New Roman" w:hAnsi="Times New Roman" w:cs="Times New Roman"/>
            <w:noProof/>
            <w:webHidden/>
          </w:rPr>
          <w:fldChar w:fldCharType="begin"/>
        </w:r>
        <w:r w:rsidR="00690AA7" w:rsidRPr="00690AA7">
          <w:rPr>
            <w:rFonts w:ascii="Times New Roman" w:hAnsi="Times New Roman" w:cs="Times New Roman"/>
            <w:noProof/>
            <w:webHidden/>
          </w:rPr>
          <w:instrText xml:space="preserve"> PAGEREF _Toc441766525 \h </w:instrText>
        </w:r>
        <w:r w:rsidR="00690AA7" w:rsidRPr="00690AA7">
          <w:rPr>
            <w:rFonts w:ascii="Times New Roman" w:hAnsi="Times New Roman" w:cs="Times New Roman"/>
            <w:noProof/>
            <w:webHidden/>
          </w:rPr>
        </w:r>
        <w:r w:rsidR="00690AA7" w:rsidRPr="00690AA7">
          <w:rPr>
            <w:rFonts w:ascii="Times New Roman" w:hAnsi="Times New Roman" w:cs="Times New Roman"/>
            <w:noProof/>
            <w:webHidden/>
          </w:rPr>
          <w:fldChar w:fldCharType="separate"/>
        </w:r>
        <w:r w:rsidR="00690AA7" w:rsidRPr="00690AA7">
          <w:rPr>
            <w:rFonts w:ascii="Times New Roman" w:hAnsi="Times New Roman" w:cs="Times New Roman"/>
            <w:noProof/>
            <w:webHidden/>
          </w:rPr>
          <w:t>2</w:t>
        </w:r>
        <w:r w:rsidR="00690AA7" w:rsidRPr="00690AA7">
          <w:rPr>
            <w:rFonts w:ascii="Times New Roman" w:hAnsi="Times New Roman" w:cs="Times New Roman"/>
            <w:noProof/>
            <w:webHidden/>
          </w:rPr>
          <w:fldChar w:fldCharType="end"/>
        </w:r>
      </w:hyperlink>
    </w:p>
    <w:p w:rsidR="00690AA7" w:rsidRPr="00690AA7" w:rsidRDefault="00690AA7">
      <w:pPr>
        <w:pStyle w:val="1a"/>
        <w:rPr>
          <w:rFonts w:ascii="Times New Roman" w:eastAsiaTheme="minorEastAsia" w:hAnsi="Times New Roman" w:cs="Times New Roman"/>
          <w:bCs w:val="0"/>
          <w:caps w:val="0"/>
          <w:noProof/>
          <w:sz w:val="22"/>
          <w:szCs w:val="22"/>
          <w:lang w:eastAsia="ru-RU"/>
        </w:rPr>
      </w:pPr>
      <w:hyperlink w:anchor="_Toc441766534" w:history="1">
        <w:r w:rsidRPr="00690AA7">
          <w:rPr>
            <w:rStyle w:val="a3"/>
            <w:rFonts w:ascii="Times New Roman" w:hAnsi="Times New Roman" w:cs="Times New Roman"/>
            <w:noProof/>
            <w:lang w:eastAsia="ru-RU"/>
          </w:rPr>
          <w:t>Содержание</w:t>
        </w:r>
        <w:r w:rsidRPr="00690AA7">
          <w:rPr>
            <w:rFonts w:ascii="Times New Roman" w:hAnsi="Times New Roman" w:cs="Times New Roman"/>
            <w:noProof/>
            <w:webHidden/>
          </w:rPr>
          <w:tab/>
        </w:r>
        <w:r w:rsidRPr="00690AA7">
          <w:rPr>
            <w:rFonts w:ascii="Times New Roman" w:hAnsi="Times New Roman" w:cs="Times New Roman"/>
            <w:noProof/>
            <w:webHidden/>
          </w:rPr>
          <w:fldChar w:fldCharType="begin"/>
        </w:r>
        <w:r w:rsidRPr="00690AA7">
          <w:rPr>
            <w:rFonts w:ascii="Times New Roman" w:hAnsi="Times New Roman" w:cs="Times New Roman"/>
            <w:noProof/>
            <w:webHidden/>
          </w:rPr>
          <w:instrText xml:space="preserve"> PAGEREF _Toc441766534 \h </w:instrText>
        </w:r>
        <w:r w:rsidRPr="00690AA7">
          <w:rPr>
            <w:rFonts w:ascii="Times New Roman" w:hAnsi="Times New Roman" w:cs="Times New Roman"/>
            <w:noProof/>
            <w:webHidden/>
          </w:rPr>
        </w:r>
        <w:r w:rsidRPr="00690AA7">
          <w:rPr>
            <w:rFonts w:ascii="Times New Roman" w:hAnsi="Times New Roman" w:cs="Times New Roman"/>
            <w:noProof/>
            <w:webHidden/>
          </w:rPr>
          <w:fldChar w:fldCharType="separate"/>
        </w:r>
        <w:r w:rsidRPr="00690AA7">
          <w:rPr>
            <w:rFonts w:ascii="Times New Roman" w:hAnsi="Times New Roman" w:cs="Times New Roman"/>
            <w:noProof/>
            <w:webHidden/>
          </w:rPr>
          <w:t>7</w:t>
        </w:r>
        <w:r w:rsidRPr="00690AA7">
          <w:rPr>
            <w:rFonts w:ascii="Times New Roman" w:hAnsi="Times New Roman" w:cs="Times New Roman"/>
            <w:noProof/>
            <w:webHidden/>
          </w:rPr>
          <w:fldChar w:fldCharType="end"/>
        </w:r>
      </w:hyperlink>
    </w:p>
    <w:p w:rsidR="00690AA7" w:rsidRPr="00690AA7" w:rsidRDefault="00690AA7">
      <w:pPr>
        <w:pStyle w:val="1a"/>
        <w:rPr>
          <w:rFonts w:ascii="Times New Roman" w:eastAsiaTheme="minorEastAsia" w:hAnsi="Times New Roman" w:cs="Times New Roman"/>
          <w:bCs w:val="0"/>
          <w:caps w:val="0"/>
          <w:noProof/>
          <w:sz w:val="22"/>
          <w:szCs w:val="22"/>
          <w:lang w:eastAsia="ru-RU"/>
        </w:rPr>
      </w:pPr>
      <w:hyperlink w:anchor="_Toc441766535" w:history="1">
        <w:r w:rsidRPr="00690AA7">
          <w:rPr>
            <w:rStyle w:val="a3"/>
            <w:rFonts w:ascii="Times New Roman" w:hAnsi="Times New Roman" w:cs="Times New Roman"/>
            <w:noProof/>
          </w:rPr>
          <w:t>Термины и определения</w:t>
        </w:r>
        <w:r w:rsidRPr="00690AA7">
          <w:rPr>
            <w:rFonts w:ascii="Times New Roman" w:hAnsi="Times New Roman" w:cs="Times New Roman"/>
            <w:noProof/>
            <w:webHidden/>
          </w:rPr>
          <w:tab/>
        </w:r>
        <w:r w:rsidRPr="00690AA7">
          <w:rPr>
            <w:rFonts w:ascii="Times New Roman" w:hAnsi="Times New Roman" w:cs="Times New Roman"/>
            <w:noProof/>
            <w:webHidden/>
          </w:rPr>
          <w:fldChar w:fldCharType="begin"/>
        </w:r>
        <w:r w:rsidRPr="00690AA7">
          <w:rPr>
            <w:rFonts w:ascii="Times New Roman" w:hAnsi="Times New Roman" w:cs="Times New Roman"/>
            <w:noProof/>
            <w:webHidden/>
          </w:rPr>
          <w:instrText xml:space="preserve"> PAGEREF _Toc441766535 \h </w:instrText>
        </w:r>
        <w:r w:rsidRPr="00690AA7">
          <w:rPr>
            <w:rFonts w:ascii="Times New Roman" w:hAnsi="Times New Roman" w:cs="Times New Roman"/>
            <w:noProof/>
            <w:webHidden/>
          </w:rPr>
        </w:r>
        <w:r w:rsidRPr="00690AA7">
          <w:rPr>
            <w:rFonts w:ascii="Times New Roman" w:hAnsi="Times New Roman" w:cs="Times New Roman"/>
            <w:noProof/>
            <w:webHidden/>
          </w:rPr>
          <w:fldChar w:fldCharType="separate"/>
        </w:r>
        <w:r w:rsidRPr="00690AA7">
          <w:rPr>
            <w:rFonts w:ascii="Times New Roman" w:hAnsi="Times New Roman" w:cs="Times New Roman"/>
            <w:noProof/>
            <w:webHidden/>
          </w:rPr>
          <w:t>8</w:t>
        </w:r>
        <w:r w:rsidRPr="00690AA7">
          <w:rPr>
            <w:rFonts w:ascii="Times New Roman" w:hAnsi="Times New Roman" w:cs="Times New Roman"/>
            <w:noProof/>
            <w:webHidden/>
          </w:rPr>
          <w:fldChar w:fldCharType="end"/>
        </w:r>
      </w:hyperlink>
    </w:p>
    <w:p w:rsidR="00690AA7" w:rsidRPr="00690AA7" w:rsidRDefault="00690AA7">
      <w:pPr>
        <w:pStyle w:val="1a"/>
        <w:rPr>
          <w:rFonts w:ascii="Times New Roman" w:eastAsiaTheme="minorEastAsia" w:hAnsi="Times New Roman" w:cs="Times New Roman"/>
          <w:bCs w:val="0"/>
          <w:caps w:val="0"/>
          <w:noProof/>
          <w:sz w:val="22"/>
          <w:szCs w:val="22"/>
          <w:lang w:eastAsia="ru-RU"/>
        </w:rPr>
      </w:pPr>
      <w:hyperlink w:anchor="_Toc441766536" w:history="1">
        <w:r w:rsidRPr="00690AA7">
          <w:rPr>
            <w:rStyle w:val="a3"/>
            <w:rFonts w:ascii="Times New Roman" w:hAnsi="Times New Roman" w:cs="Times New Roman"/>
            <w:noProof/>
          </w:rPr>
          <w:t>2. Общие положения</w:t>
        </w:r>
        <w:r w:rsidRPr="00690AA7">
          <w:rPr>
            <w:rFonts w:ascii="Times New Roman" w:hAnsi="Times New Roman" w:cs="Times New Roman"/>
            <w:noProof/>
            <w:webHidden/>
          </w:rPr>
          <w:tab/>
        </w:r>
        <w:r w:rsidRPr="00690AA7">
          <w:rPr>
            <w:rFonts w:ascii="Times New Roman" w:hAnsi="Times New Roman" w:cs="Times New Roman"/>
            <w:noProof/>
            <w:webHidden/>
          </w:rPr>
          <w:fldChar w:fldCharType="begin"/>
        </w:r>
        <w:r w:rsidRPr="00690AA7">
          <w:rPr>
            <w:rFonts w:ascii="Times New Roman" w:hAnsi="Times New Roman" w:cs="Times New Roman"/>
            <w:noProof/>
            <w:webHidden/>
          </w:rPr>
          <w:instrText xml:space="preserve"> PAGEREF _Toc441766536 \h </w:instrText>
        </w:r>
        <w:r w:rsidRPr="00690AA7">
          <w:rPr>
            <w:rFonts w:ascii="Times New Roman" w:hAnsi="Times New Roman" w:cs="Times New Roman"/>
            <w:noProof/>
            <w:webHidden/>
          </w:rPr>
        </w:r>
        <w:r w:rsidRPr="00690AA7">
          <w:rPr>
            <w:rFonts w:ascii="Times New Roman" w:hAnsi="Times New Roman" w:cs="Times New Roman"/>
            <w:noProof/>
            <w:webHidden/>
          </w:rPr>
          <w:fldChar w:fldCharType="separate"/>
        </w:r>
        <w:r w:rsidRPr="00690AA7">
          <w:rPr>
            <w:rFonts w:ascii="Times New Roman" w:hAnsi="Times New Roman" w:cs="Times New Roman"/>
            <w:noProof/>
            <w:webHidden/>
          </w:rPr>
          <w:t>10</w:t>
        </w:r>
        <w:r w:rsidRPr="00690AA7">
          <w:rPr>
            <w:rFonts w:ascii="Times New Roman" w:hAnsi="Times New Roman" w:cs="Times New Roman"/>
            <w:noProof/>
            <w:webHidden/>
          </w:rPr>
          <w:fldChar w:fldCharType="end"/>
        </w:r>
      </w:hyperlink>
    </w:p>
    <w:p w:rsidR="00690AA7" w:rsidRPr="00690AA7" w:rsidRDefault="00690AA7">
      <w:pPr>
        <w:pStyle w:val="1a"/>
        <w:rPr>
          <w:rFonts w:ascii="Times New Roman" w:eastAsiaTheme="minorEastAsia" w:hAnsi="Times New Roman" w:cs="Times New Roman"/>
          <w:bCs w:val="0"/>
          <w:caps w:val="0"/>
          <w:noProof/>
          <w:sz w:val="22"/>
          <w:szCs w:val="22"/>
          <w:lang w:eastAsia="ru-RU"/>
        </w:rPr>
      </w:pPr>
      <w:hyperlink w:anchor="_Toc441766542" w:history="1">
        <w:r w:rsidRPr="00690AA7">
          <w:rPr>
            <w:rStyle w:val="a3"/>
            <w:rFonts w:ascii="Times New Roman" w:hAnsi="Times New Roman" w:cs="Times New Roman"/>
            <w:noProof/>
          </w:rPr>
          <w:t>3. Требования к Участникам закупки. Заявка и прилагаемые к ней документы</w:t>
        </w:r>
        <w:r w:rsidRPr="00690AA7">
          <w:rPr>
            <w:rFonts w:ascii="Times New Roman" w:hAnsi="Times New Roman" w:cs="Times New Roman"/>
            <w:noProof/>
            <w:webHidden/>
          </w:rPr>
          <w:tab/>
        </w:r>
        <w:r w:rsidRPr="00690AA7">
          <w:rPr>
            <w:rFonts w:ascii="Times New Roman" w:hAnsi="Times New Roman" w:cs="Times New Roman"/>
            <w:noProof/>
            <w:webHidden/>
          </w:rPr>
          <w:fldChar w:fldCharType="begin"/>
        </w:r>
        <w:r w:rsidRPr="00690AA7">
          <w:rPr>
            <w:rFonts w:ascii="Times New Roman" w:hAnsi="Times New Roman" w:cs="Times New Roman"/>
            <w:noProof/>
            <w:webHidden/>
          </w:rPr>
          <w:instrText xml:space="preserve"> PAGEREF _Toc441766542 \h </w:instrText>
        </w:r>
        <w:r w:rsidRPr="00690AA7">
          <w:rPr>
            <w:rFonts w:ascii="Times New Roman" w:hAnsi="Times New Roman" w:cs="Times New Roman"/>
            <w:noProof/>
            <w:webHidden/>
          </w:rPr>
        </w:r>
        <w:r w:rsidRPr="00690AA7">
          <w:rPr>
            <w:rFonts w:ascii="Times New Roman" w:hAnsi="Times New Roman" w:cs="Times New Roman"/>
            <w:noProof/>
            <w:webHidden/>
          </w:rPr>
          <w:fldChar w:fldCharType="separate"/>
        </w:r>
        <w:r w:rsidRPr="00690AA7">
          <w:rPr>
            <w:rFonts w:ascii="Times New Roman" w:hAnsi="Times New Roman" w:cs="Times New Roman"/>
            <w:noProof/>
            <w:webHidden/>
          </w:rPr>
          <w:t>11</w:t>
        </w:r>
        <w:r w:rsidRPr="00690AA7">
          <w:rPr>
            <w:rFonts w:ascii="Times New Roman" w:hAnsi="Times New Roman" w:cs="Times New Roman"/>
            <w:noProof/>
            <w:webHidden/>
          </w:rPr>
          <w:fldChar w:fldCharType="end"/>
        </w:r>
      </w:hyperlink>
    </w:p>
    <w:p w:rsidR="00690AA7" w:rsidRPr="00690AA7" w:rsidRDefault="00690AA7">
      <w:pPr>
        <w:pStyle w:val="1a"/>
        <w:rPr>
          <w:rFonts w:ascii="Times New Roman" w:eastAsiaTheme="minorEastAsia" w:hAnsi="Times New Roman" w:cs="Times New Roman"/>
          <w:bCs w:val="0"/>
          <w:caps w:val="0"/>
          <w:noProof/>
          <w:sz w:val="22"/>
          <w:szCs w:val="22"/>
          <w:lang w:eastAsia="ru-RU"/>
        </w:rPr>
      </w:pPr>
      <w:hyperlink w:anchor="_Toc441766545" w:history="1">
        <w:r w:rsidRPr="00690AA7">
          <w:rPr>
            <w:rStyle w:val="a3"/>
            <w:rFonts w:ascii="Times New Roman" w:hAnsi="Times New Roman" w:cs="Times New Roman"/>
            <w:noProof/>
          </w:rPr>
          <w:t>4.</w:t>
        </w:r>
        <w:r w:rsidRPr="00690AA7">
          <w:rPr>
            <w:rFonts w:ascii="Times New Roman" w:eastAsiaTheme="minorEastAsia" w:hAnsi="Times New Roman" w:cs="Times New Roman"/>
            <w:bCs w:val="0"/>
            <w:caps w:val="0"/>
            <w:noProof/>
            <w:sz w:val="22"/>
            <w:szCs w:val="22"/>
            <w:lang w:eastAsia="ru-RU"/>
          </w:rPr>
          <w:tab/>
        </w:r>
        <w:r w:rsidRPr="00690AA7">
          <w:rPr>
            <w:rStyle w:val="a3"/>
            <w:rFonts w:ascii="Times New Roman" w:hAnsi="Times New Roman" w:cs="Times New Roman"/>
            <w:noProof/>
          </w:rPr>
          <w:t xml:space="preserve">Порядок проведения </w:t>
        </w:r>
        <w:r w:rsidRPr="00690AA7">
          <w:rPr>
            <w:rStyle w:val="a3"/>
            <w:rFonts w:ascii="Times New Roman" w:hAnsi="Times New Roman" w:cs="Times New Roman"/>
            <w:iCs/>
            <w:noProof/>
            <w:lang w:val="x-none"/>
          </w:rPr>
          <w:t>конкурентных переговоров</w:t>
        </w:r>
        <w:r w:rsidRPr="00690AA7">
          <w:rPr>
            <w:rFonts w:ascii="Times New Roman" w:hAnsi="Times New Roman" w:cs="Times New Roman"/>
            <w:noProof/>
            <w:webHidden/>
          </w:rPr>
          <w:tab/>
        </w:r>
        <w:r w:rsidRPr="00690AA7">
          <w:rPr>
            <w:rFonts w:ascii="Times New Roman" w:hAnsi="Times New Roman" w:cs="Times New Roman"/>
            <w:noProof/>
            <w:webHidden/>
          </w:rPr>
          <w:fldChar w:fldCharType="begin"/>
        </w:r>
        <w:r w:rsidRPr="00690AA7">
          <w:rPr>
            <w:rFonts w:ascii="Times New Roman" w:hAnsi="Times New Roman" w:cs="Times New Roman"/>
            <w:noProof/>
            <w:webHidden/>
          </w:rPr>
          <w:instrText xml:space="preserve"> PAGEREF _Toc441766545 \h </w:instrText>
        </w:r>
        <w:r w:rsidRPr="00690AA7">
          <w:rPr>
            <w:rFonts w:ascii="Times New Roman" w:hAnsi="Times New Roman" w:cs="Times New Roman"/>
            <w:noProof/>
            <w:webHidden/>
          </w:rPr>
        </w:r>
        <w:r w:rsidRPr="00690AA7">
          <w:rPr>
            <w:rFonts w:ascii="Times New Roman" w:hAnsi="Times New Roman" w:cs="Times New Roman"/>
            <w:noProof/>
            <w:webHidden/>
          </w:rPr>
          <w:fldChar w:fldCharType="separate"/>
        </w:r>
        <w:r w:rsidRPr="00690AA7">
          <w:rPr>
            <w:rFonts w:ascii="Times New Roman" w:hAnsi="Times New Roman" w:cs="Times New Roman"/>
            <w:noProof/>
            <w:webHidden/>
          </w:rPr>
          <w:t>15</w:t>
        </w:r>
        <w:r w:rsidRPr="00690AA7">
          <w:rPr>
            <w:rFonts w:ascii="Times New Roman" w:hAnsi="Times New Roman" w:cs="Times New Roman"/>
            <w:noProof/>
            <w:webHidden/>
          </w:rPr>
          <w:fldChar w:fldCharType="end"/>
        </w:r>
      </w:hyperlink>
    </w:p>
    <w:p w:rsidR="00690AA7" w:rsidRPr="00690AA7" w:rsidRDefault="00690AA7">
      <w:pPr>
        <w:pStyle w:val="1a"/>
        <w:rPr>
          <w:rFonts w:ascii="Times New Roman" w:eastAsiaTheme="minorEastAsia" w:hAnsi="Times New Roman" w:cs="Times New Roman"/>
          <w:bCs w:val="0"/>
          <w:caps w:val="0"/>
          <w:noProof/>
          <w:sz w:val="22"/>
          <w:szCs w:val="22"/>
          <w:lang w:eastAsia="ru-RU"/>
        </w:rPr>
      </w:pPr>
      <w:hyperlink w:anchor="_Toc441766563" w:history="1">
        <w:r w:rsidRPr="00690AA7">
          <w:rPr>
            <w:rStyle w:val="a3"/>
            <w:rFonts w:ascii="Times New Roman" w:hAnsi="Times New Roman" w:cs="Times New Roman"/>
            <w:noProof/>
          </w:rPr>
          <w:t>5. Техническое задание.</w:t>
        </w:r>
        <w:r w:rsidRPr="00690AA7">
          <w:rPr>
            <w:rFonts w:ascii="Times New Roman" w:hAnsi="Times New Roman" w:cs="Times New Roman"/>
            <w:noProof/>
            <w:webHidden/>
          </w:rPr>
          <w:tab/>
        </w:r>
        <w:r w:rsidRPr="00690AA7">
          <w:rPr>
            <w:rFonts w:ascii="Times New Roman" w:hAnsi="Times New Roman" w:cs="Times New Roman"/>
            <w:noProof/>
            <w:webHidden/>
          </w:rPr>
          <w:fldChar w:fldCharType="begin"/>
        </w:r>
        <w:r w:rsidRPr="00690AA7">
          <w:rPr>
            <w:rFonts w:ascii="Times New Roman" w:hAnsi="Times New Roman" w:cs="Times New Roman"/>
            <w:noProof/>
            <w:webHidden/>
          </w:rPr>
          <w:instrText xml:space="preserve"> PAGEREF _Toc441766563 \h </w:instrText>
        </w:r>
        <w:r w:rsidRPr="00690AA7">
          <w:rPr>
            <w:rFonts w:ascii="Times New Roman" w:hAnsi="Times New Roman" w:cs="Times New Roman"/>
            <w:noProof/>
            <w:webHidden/>
          </w:rPr>
        </w:r>
        <w:r w:rsidRPr="00690AA7">
          <w:rPr>
            <w:rFonts w:ascii="Times New Roman" w:hAnsi="Times New Roman" w:cs="Times New Roman"/>
            <w:noProof/>
            <w:webHidden/>
          </w:rPr>
          <w:fldChar w:fldCharType="separate"/>
        </w:r>
        <w:r w:rsidRPr="00690AA7">
          <w:rPr>
            <w:rFonts w:ascii="Times New Roman" w:hAnsi="Times New Roman" w:cs="Times New Roman"/>
            <w:noProof/>
            <w:webHidden/>
          </w:rPr>
          <w:t>27</w:t>
        </w:r>
        <w:r w:rsidRPr="00690AA7">
          <w:rPr>
            <w:rFonts w:ascii="Times New Roman" w:hAnsi="Times New Roman" w:cs="Times New Roman"/>
            <w:noProof/>
            <w:webHidden/>
          </w:rPr>
          <w:fldChar w:fldCharType="end"/>
        </w:r>
      </w:hyperlink>
    </w:p>
    <w:p w:rsidR="00690AA7" w:rsidRPr="00690AA7" w:rsidRDefault="00690AA7">
      <w:pPr>
        <w:pStyle w:val="1a"/>
        <w:rPr>
          <w:rFonts w:ascii="Times New Roman" w:eastAsiaTheme="minorEastAsia" w:hAnsi="Times New Roman" w:cs="Times New Roman"/>
          <w:bCs w:val="0"/>
          <w:caps w:val="0"/>
          <w:noProof/>
          <w:sz w:val="22"/>
          <w:szCs w:val="22"/>
          <w:lang w:eastAsia="ru-RU"/>
        </w:rPr>
      </w:pPr>
      <w:hyperlink w:anchor="_Toc441766564" w:history="1">
        <w:r w:rsidRPr="00690AA7">
          <w:rPr>
            <w:rStyle w:val="a3"/>
            <w:rFonts w:ascii="Times New Roman" w:hAnsi="Times New Roman" w:cs="Times New Roman"/>
            <w:noProof/>
          </w:rPr>
          <w:t>Приложение № 1</w:t>
        </w:r>
        <w:r w:rsidRPr="00690AA7">
          <w:rPr>
            <w:rFonts w:ascii="Times New Roman" w:hAnsi="Times New Roman" w:cs="Times New Roman"/>
            <w:noProof/>
            <w:webHidden/>
          </w:rPr>
          <w:tab/>
        </w:r>
        <w:r w:rsidRPr="00690AA7">
          <w:rPr>
            <w:rFonts w:ascii="Times New Roman" w:hAnsi="Times New Roman" w:cs="Times New Roman"/>
            <w:noProof/>
            <w:webHidden/>
          </w:rPr>
          <w:fldChar w:fldCharType="begin"/>
        </w:r>
        <w:r w:rsidRPr="00690AA7">
          <w:rPr>
            <w:rFonts w:ascii="Times New Roman" w:hAnsi="Times New Roman" w:cs="Times New Roman"/>
            <w:noProof/>
            <w:webHidden/>
          </w:rPr>
          <w:instrText xml:space="preserve"> PAGEREF _Toc441766564 \h </w:instrText>
        </w:r>
        <w:r w:rsidRPr="00690AA7">
          <w:rPr>
            <w:rFonts w:ascii="Times New Roman" w:hAnsi="Times New Roman" w:cs="Times New Roman"/>
            <w:noProof/>
            <w:webHidden/>
          </w:rPr>
        </w:r>
        <w:r w:rsidRPr="00690AA7">
          <w:rPr>
            <w:rFonts w:ascii="Times New Roman" w:hAnsi="Times New Roman" w:cs="Times New Roman"/>
            <w:noProof/>
            <w:webHidden/>
          </w:rPr>
          <w:fldChar w:fldCharType="separate"/>
        </w:r>
        <w:r w:rsidRPr="00690AA7">
          <w:rPr>
            <w:rFonts w:ascii="Times New Roman" w:hAnsi="Times New Roman" w:cs="Times New Roman"/>
            <w:noProof/>
            <w:webHidden/>
          </w:rPr>
          <w:t>28</w:t>
        </w:r>
        <w:r w:rsidRPr="00690AA7">
          <w:rPr>
            <w:rFonts w:ascii="Times New Roman" w:hAnsi="Times New Roman" w:cs="Times New Roman"/>
            <w:noProof/>
            <w:webHidden/>
          </w:rPr>
          <w:fldChar w:fldCharType="end"/>
        </w:r>
      </w:hyperlink>
    </w:p>
    <w:p w:rsidR="00690AA7" w:rsidRPr="00690AA7" w:rsidRDefault="00690AA7">
      <w:pPr>
        <w:pStyle w:val="27"/>
        <w:tabs>
          <w:tab w:val="right" w:leader="dot" w:pos="9914"/>
        </w:tabs>
        <w:rPr>
          <w:rFonts w:ascii="Times New Roman" w:eastAsiaTheme="minorEastAsia" w:hAnsi="Times New Roman" w:cs="Times New Roman"/>
          <w:b/>
          <w:smallCaps w:val="0"/>
          <w:noProof/>
          <w:sz w:val="22"/>
          <w:szCs w:val="22"/>
          <w:lang w:eastAsia="ru-RU"/>
        </w:rPr>
      </w:pPr>
      <w:hyperlink w:anchor="_Toc441766565" w:history="1">
        <w:r w:rsidRPr="00690AA7">
          <w:rPr>
            <w:rStyle w:val="a3"/>
            <w:rFonts w:ascii="Times New Roman" w:hAnsi="Times New Roman" w:cs="Times New Roman"/>
            <w:b/>
            <w:bCs/>
            <w:noProof/>
          </w:rPr>
          <w:t>Коммерческое предложение (форма 1)</w:t>
        </w:r>
        <w:r w:rsidRPr="00690AA7">
          <w:rPr>
            <w:rFonts w:ascii="Times New Roman" w:hAnsi="Times New Roman" w:cs="Times New Roman"/>
            <w:b/>
            <w:noProof/>
            <w:webHidden/>
          </w:rPr>
          <w:tab/>
        </w:r>
        <w:r w:rsidRPr="00690AA7">
          <w:rPr>
            <w:rFonts w:ascii="Times New Roman" w:hAnsi="Times New Roman" w:cs="Times New Roman"/>
            <w:b/>
            <w:noProof/>
            <w:webHidden/>
          </w:rPr>
          <w:fldChar w:fldCharType="begin"/>
        </w:r>
        <w:r w:rsidRPr="00690AA7">
          <w:rPr>
            <w:rFonts w:ascii="Times New Roman" w:hAnsi="Times New Roman" w:cs="Times New Roman"/>
            <w:b/>
            <w:noProof/>
            <w:webHidden/>
          </w:rPr>
          <w:instrText xml:space="preserve"> PAGEREF _Toc441766565 \h </w:instrText>
        </w:r>
        <w:r w:rsidRPr="00690AA7">
          <w:rPr>
            <w:rFonts w:ascii="Times New Roman" w:hAnsi="Times New Roman" w:cs="Times New Roman"/>
            <w:b/>
            <w:noProof/>
            <w:webHidden/>
          </w:rPr>
        </w:r>
        <w:r w:rsidRPr="00690AA7">
          <w:rPr>
            <w:rFonts w:ascii="Times New Roman" w:hAnsi="Times New Roman" w:cs="Times New Roman"/>
            <w:b/>
            <w:noProof/>
            <w:webHidden/>
          </w:rPr>
          <w:fldChar w:fldCharType="separate"/>
        </w:r>
        <w:r w:rsidRPr="00690AA7">
          <w:rPr>
            <w:rFonts w:ascii="Times New Roman" w:hAnsi="Times New Roman" w:cs="Times New Roman"/>
            <w:b/>
            <w:noProof/>
            <w:webHidden/>
          </w:rPr>
          <w:t>30</w:t>
        </w:r>
        <w:r w:rsidRPr="00690AA7">
          <w:rPr>
            <w:rFonts w:ascii="Times New Roman" w:hAnsi="Times New Roman" w:cs="Times New Roman"/>
            <w:b/>
            <w:noProof/>
            <w:webHidden/>
          </w:rPr>
          <w:fldChar w:fldCharType="end"/>
        </w:r>
      </w:hyperlink>
    </w:p>
    <w:p w:rsidR="00690AA7" w:rsidRPr="00690AA7" w:rsidRDefault="00690AA7">
      <w:pPr>
        <w:pStyle w:val="27"/>
        <w:tabs>
          <w:tab w:val="right" w:leader="dot" w:pos="9914"/>
        </w:tabs>
        <w:rPr>
          <w:rFonts w:ascii="Times New Roman" w:eastAsiaTheme="minorEastAsia" w:hAnsi="Times New Roman" w:cs="Times New Roman"/>
          <w:b/>
          <w:smallCaps w:val="0"/>
          <w:noProof/>
          <w:sz w:val="22"/>
          <w:szCs w:val="22"/>
          <w:lang w:eastAsia="ru-RU"/>
        </w:rPr>
      </w:pPr>
      <w:hyperlink w:anchor="_Toc441766566" w:history="1">
        <w:r w:rsidRPr="00690AA7">
          <w:rPr>
            <w:rStyle w:val="a3"/>
            <w:rFonts w:ascii="Times New Roman" w:hAnsi="Times New Roman" w:cs="Times New Roman"/>
            <w:b/>
            <w:bCs/>
            <w:noProof/>
          </w:rPr>
          <w:t>Техническое предложение (форма 2)</w:t>
        </w:r>
        <w:r w:rsidRPr="00690AA7">
          <w:rPr>
            <w:rFonts w:ascii="Times New Roman" w:hAnsi="Times New Roman" w:cs="Times New Roman"/>
            <w:b/>
            <w:noProof/>
            <w:webHidden/>
          </w:rPr>
          <w:tab/>
        </w:r>
        <w:r w:rsidRPr="00690AA7">
          <w:rPr>
            <w:rFonts w:ascii="Times New Roman" w:hAnsi="Times New Roman" w:cs="Times New Roman"/>
            <w:b/>
            <w:noProof/>
            <w:webHidden/>
          </w:rPr>
          <w:fldChar w:fldCharType="begin"/>
        </w:r>
        <w:r w:rsidRPr="00690AA7">
          <w:rPr>
            <w:rFonts w:ascii="Times New Roman" w:hAnsi="Times New Roman" w:cs="Times New Roman"/>
            <w:b/>
            <w:noProof/>
            <w:webHidden/>
          </w:rPr>
          <w:instrText xml:space="preserve"> PAGEREF _Toc441766566 \h </w:instrText>
        </w:r>
        <w:r w:rsidRPr="00690AA7">
          <w:rPr>
            <w:rFonts w:ascii="Times New Roman" w:hAnsi="Times New Roman" w:cs="Times New Roman"/>
            <w:b/>
            <w:noProof/>
            <w:webHidden/>
          </w:rPr>
        </w:r>
        <w:r w:rsidRPr="00690AA7">
          <w:rPr>
            <w:rFonts w:ascii="Times New Roman" w:hAnsi="Times New Roman" w:cs="Times New Roman"/>
            <w:b/>
            <w:noProof/>
            <w:webHidden/>
          </w:rPr>
          <w:fldChar w:fldCharType="separate"/>
        </w:r>
        <w:r w:rsidRPr="00690AA7">
          <w:rPr>
            <w:rFonts w:ascii="Times New Roman" w:hAnsi="Times New Roman" w:cs="Times New Roman"/>
            <w:b/>
            <w:noProof/>
            <w:webHidden/>
          </w:rPr>
          <w:t>31</w:t>
        </w:r>
        <w:r w:rsidRPr="00690AA7">
          <w:rPr>
            <w:rFonts w:ascii="Times New Roman" w:hAnsi="Times New Roman" w:cs="Times New Roman"/>
            <w:b/>
            <w:noProof/>
            <w:webHidden/>
          </w:rPr>
          <w:fldChar w:fldCharType="end"/>
        </w:r>
      </w:hyperlink>
    </w:p>
    <w:p w:rsidR="00690AA7" w:rsidRPr="00690AA7" w:rsidRDefault="00690AA7">
      <w:pPr>
        <w:pStyle w:val="27"/>
        <w:tabs>
          <w:tab w:val="right" w:leader="dot" w:pos="9914"/>
        </w:tabs>
        <w:rPr>
          <w:rFonts w:ascii="Times New Roman" w:eastAsiaTheme="minorEastAsia" w:hAnsi="Times New Roman" w:cs="Times New Roman"/>
          <w:b/>
          <w:smallCaps w:val="0"/>
          <w:noProof/>
          <w:sz w:val="22"/>
          <w:szCs w:val="22"/>
          <w:lang w:eastAsia="ru-RU"/>
        </w:rPr>
      </w:pPr>
      <w:hyperlink w:anchor="_Toc441766567" w:history="1">
        <w:r w:rsidRPr="00690AA7">
          <w:rPr>
            <w:rStyle w:val="a3"/>
            <w:rFonts w:ascii="Times New Roman" w:hAnsi="Times New Roman" w:cs="Times New Roman"/>
            <w:b/>
            <w:noProof/>
          </w:rPr>
          <w:t>Анкета Участника закупки (форма 3)</w:t>
        </w:r>
        <w:r w:rsidRPr="00690AA7">
          <w:rPr>
            <w:rFonts w:ascii="Times New Roman" w:hAnsi="Times New Roman" w:cs="Times New Roman"/>
            <w:b/>
            <w:noProof/>
            <w:webHidden/>
          </w:rPr>
          <w:tab/>
        </w:r>
        <w:r w:rsidRPr="00690AA7">
          <w:rPr>
            <w:rFonts w:ascii="Times New Roman" w:hAnsi="Times New Roman" w:cs="Times New Roman"/>
            <w:b/>
            <w:noProof/>
            <w:webHidden/>
          </w:rPr>
          <w:fldChar w:fldCharType="begin"/>
        </w:r>
        <w:r w:rsidRPr="00690AA7">
          <w:rPr>
            <w:rFonts w:ascii="Times New Roman" w:hAnsi="Times New Roman" w:cs="Times New Roman"/>
            <w:b/>
            <w:noProof/>
            <w:webHidden/>
          </w:rPr>
          <w:instrText xml:space="preserve"> PAGEREF _Toc441766567 \h </w:instrText>
        </w:r>
        <w:r w:rsidRPr="00690AA7">
          <w:rPr>
            <w:rFonts w:ascii="Times New Roman" w:hAnsi="Times New Roman" w:cs="Times New Roman"/>
            <w:b/>
            <w:noProof/>
            <w:webHidden/>
          </w:rPr>
        </w:r>
        <w:r w:rsidRPr="00690AA7">
          <w:rPr>
            <w:rFonts w:ascii="Times New Roman" w:hAnsi="Times New Roman" w:cs="Times New Roman"/>
            <w:b/>
            <w:noProof/>
            <w:webHidden/>
          </w:rPr>
          <w:fldChar w:fldCharType="separate"/>
        </w:r>
        <w:r w:rsidRPr="00690AA7">
          <w:rPr>
            <w:rFonts w:ascii="Times New Roman" w:hAnsi="Times New Roman" w:cs="Times New Roman"/>
            <w:b/>
            <w:noProof/>
            <w:webHidden/>
          </w:rPr>
          <w:t>32</w:t>
        </w:r>
        <w:r w:rsidRPr="00690AA7">
          <w:rPr>
            <w:rFonts w:ascii="Times New Roman" w:hAnsi="Times New Roman" w:cs="Times New Roman"/>
            <w:b/>
            <w:noProof/>
            <w:webHidden/>
          </w:rPr>
          <w:fldChar w:fldCharType="end"/>
        </w:r>
      </w:hyperlink>
    </w:p>
    <w:p w:rsidR="00690AA7" w:rsidRDefault="00690AA7">
      <w:pPr>
        <w:pStyle w:val="27"/>
        <w:tabs>
          <w:tab w:val="right" w:leader="dot" w:pos="9914"/>
        </w:tabs>
        <w:rPr>
          <w:rFonts w:asciiTheme="minorHAnsi" w:eastAsiaTheme="minorEastAsia" w:hAnsiTheme="minorHAnsi" w:cstheme="minorBidi"/>
          <w:smallCaps w:val="0"/>
          <w:noProof/>
          <w:sz w:val="22"/>
          <w:szCs w:val="22"/>
          <w:lang w:eastAsia="ru-RU"/>
        </w:rPr>
      </w:pPr>
      <w:hyperlink w:anchor="_Toc441766568" w:history="1">
        <w:r w:rsidRPr="00690AA7">
          <w:rPr>
            <w:rStyle w:val="a3"/>
            <w:rFonts w:ascii="Times New Roman" w:hAnsi="Times New Roman" w:cs="Times New Roman"/>
            <w:b/>
            <w:noProof/>
          </w:rPr>
          <w:t>Декларация о соответствии участника закупки (форма 4)</w:t>
        </w:r>
        <w:r w:rsidRPr="00690AA7">
          <w:rPr>
            <w:rFonts w:ascii="Times New Roman" w:hAnsi="Times New Roman" w:cs="Times New Roman"/>
            <w:b/>
            <w:noProof/>
            <w:webHidden/>
          </w:rPr>
          <w:tab/>
        </w:r>
        <w:r w:rsidRPr="00690AA7">
          <w:rPr>
            <w:rFonts w:ascii="Times New Roman" w:hAnsi="Times New Roman" w:cs="Times New Roman"/>
            <w:b/>
            <w:noProof/>
            <w:webHidden/>
          </w:rPr>
          <w:fldChar w:fldCharType="begin"/>
        </w:r>
        <w:r w:rsidRPr="00690AA7">
          <w:rPr>
            <w:rFonts w:ascii="Times New Roman" w:hAnsi="Times New Roman" w:cs="Times New Roman"/>
            <w:b/>
            <w:noProof/>
            <w:webHidden/>
          </w:rPr>
          <w:instrText xml:space="preserve"> PAGEREF _Toc441766568 \h </w:instrText>
        </w:r>
        <w:r w:rsidRPr="00690AA7">
          <w:rPr>
            <w:rFonts w:ascii="Times New Roman" w:hAnsi="Times New Roman" w:cs="Times New Roman"/>
            <w:b/>
            <w:noProof/>
            <w:webHidden/>
          </w:rPr>
        </w:r>
        <w:r w:rsidRPr="00690AA7">
          <w:rPr>
            <w:rFonts w:ascii="Times New Roman" w:hAnsi="Times New Roman" w:cs="Times New Roman"/>
            <w:b/>
            <w:noProof/>
            <w:webHidden/>
          </w:rPr>
          <w:fldChar w:fldCharType="separate"/>
        </w:r>
        <w:r w:rsidRPr="00690AA7">
          <w:rPr>
            <w:rFonts w:ascii="Times New Roman" w:hAnsi="Times New Roman" w:cs="Times New Roman"/>
            <w:b/>
            <w:noProof/>
            <w:webHidden/>
          </w:rPr>
          <w:t>34</w:t>
        </w:r>
        <w:r w:rsidRPr="00690AA7">
          <w:rPr>
            <w:rFonts w:ascii="Times New Roman" w:hAnsi="Times New Roman" w:cs="Times New Roman"/>
            <w:b/>
            <w:noProof/>
            <w:webHidden/>
          </w:rPr>
          <w:fldChar w:fldCharType="end"/>
        </w:r>
      </w:hyperlink>
    </w:p>
    <w:p w:rsidR="00690AA7" w:rsidRDefault="00690AA7">
      <w:pPr>
        <w:pStyle w:val="27"/>
        <w:tabs>
          <w:tab w:val="right" w:leader="dot" w:pos="9914"/>
        </w:tabs>
        <w:rPr>
          <w:rFonts w:asciiTheme="minorHAnsi" w:eastAsiaTheme="minorEastAsia" w:hAnsiTheme="minorHAnsi" w:cstheme="minorBidi"/>
          <w:smallCaps w:val="0"/>
          <w:noProof/>
          <w:sz w:val="22"/>
          <w:szCs w:val="22"/>
          <w:lang w:eastAsia="ru-RU"/>
        </w:rPr>
      </w:pPr>
      <w:hyperlink w:anchor="_Toc441766569" w:history="1">
        <w:r w:rsidRPr="00FE4AA9">
          <w:rPr>
            <w:rStyle w:val="a3"/>
            <w:rFonts w:ascii="Times New Roman" w:hAnsi="Times New Roman" w:cs="Times New Roman"/>
            <w:b/>
            <w:bCs/>
            <w:noProof/>
          </w:rPr>
          <w:t>Справка о перечне и объемах выполнения аналогичных договоров</w:t>
        </w:r>
        <w:r>
          <w:rPr>
            <w:noProof/>
            <w:webHidden/>
          </w:rPr>
          <w:tab/>
        </w:r>
        <w:r>
          <w:rPr>
            <w:noProof/>
            <w:webHidden/>
          </w:rPr>
          <w:fldChar w:fldCharType="begin"/>
        </w:r>
        <w:r>
          <w:rPr>
            <w:noProof/>
            <w:webHidden/>
          </w:rPr>
          <w:instrText xml:space="preserve"> PAGEREF _Toc441766569 \h </w:instrText>
        </w:r>
        <w:r>
          <w:rPr>
            <w:noProof/>
            <w:webHidden/>
          </w:rPr>
        </w:r>
        <w:r>
          <w:rPr>
            <w:noProof/>
            <w:webHidden/>
          </w:rPr>
          <w:fldChar w:fldCharType="separate"/>
        </w:r>
        <w:r>
          <w:rPr>
            <w:noProof/>
            <w:webHidden/>
          </w:rPr>
          <w:t>39</w:t>
        </w:r>
        <w:r>
          <w:rPr>
            <w:noProof/>
            <w:webHidden/>
          </w:rPr>
          <w:fldChar w:fldCharType="end"/>
        </w:r>
      </w:hyperlink>
    </w:p>
    <w:p w:rsidR="00690AA7" w:rsidRDefault="00690AA7">
      <w:pPr>
        <w:pStyle w:val="27"/>
        <w:tabs>
          <w:tab w:val="right" w:leader="dot" w:pos="9914"/>
        </w:tabs>
        <w:rPr>
          <w:rFonts w:asciiTheme="minorHAnsi" w:eastAsiaTheme="minorEastAsia" w:hAnsiTheme="minorHAnsi" w:cstheme="minorBidi"/>
          <w:smallCaps w:val="0"/>
          <w:noProof/>
          <w:sz w:val="22"/>
          <w:szCs w:val="22"/>
          <w:lang w:eastAsia="ru-RU"/>
        </w:rPr>
      </w:pPr>
      <w:hyperlink w:anchor="_Toc441766570" w:history="1">
        <w:r w:rsidRPr="00FE4AA9">
          <w:rPr>
            <w:rStyle w:val="a3"/>
            <w:rFonts w:ascii="Times New Roman" w:hAnsi="Times New Roman" w:cs="Times New Roman"/>
            <w:b/>
            <w:noProof/>
            <w:snapToGrid w:val="0"/>
            <w:lang w:eastAsia="ru-RU"/>
          </w:rPr>
          <w:t>Справка о материально-технических ресурсах (форма 6)</w:t>
        </w:r>
        <w:r>
          <w:rPr>
            <w:noProof/>
            <w:webHidden/>
          </w:rPr>
          <w:tab/>
        </w:r>
        <w:r>
          <w:rPr>
            <w:noProof/>
            <w:webHidden/>
          </w:rPr>
          <w:fldChar w:fldCharType="begin"/>
        </w:r>
        <w:r>
          <w:rPr>
            <w:noProof/>
            <w:webHidden/>
          </w:rPr>
          <w:instrText xml:space="preserve"> PAGEREF _Toc441766570 \h </w:instrText>
        </w:r>
        <w:r>
          <w:rPr>
            <w:noProof/>
            <w:webHidden/>
          </w:rPr>
        </w:r>
        <w:r>
          <w:rPr>
            <w:noProof/>
            <w:webHidden/>
          </w:rPr>
          <w:fldChar w:fldCharType="separate"/>
        </w:r>
        <w:r>
          <w:rPr>
            <w:noProof/>
            <w:webHidden/>
          </w:rPr>
          <w:t>41</w:t>
        </w:r>
        <w:r>
          <w:rPr>
            <w:noProof/>
            <w:webHidden/>
          </w:rPr>
          <w:fldChar w:fldCharType="end"/>
        </w:r>
      </w:hyperlink>
    </w:p>
    <w:p w:rsidR="00690AA7" w:rsidRDefault="00690AA7">
      <w:pPr>
        <w:pStyle w:val="1a"/>
        <w:rPr>
          <w:rFonts w:asciiTheme="minorHAnsi" w:eastAsiaTheme="minorEastAsia" w:hAnsiTheme="minorHAnsi" w:cstheme="minorBidi"/>
          <w:b w:val="0"/>
          <w:bCs w:val="0"/>
          <w:caps w:val="0"/>
          <w:noProof/>
          <w:sz w:val="22"/>
          <w:szCs w:val="22"/>
          <w:lang w:eastAsia="ru-RU"/>
        </w:rPr>
      </w:pPr>
      <w:hyperlink w:anchor="_Toc441766571" w:history="1">
        <w:r w:rsidRPr="00FE4AA9">
          <w:rPr>
            <w:rStyle w:val="a3"/>
            <w:rFonts w:ascii="Times New Roman" w:hAnsi="Times New Roman" w:cs="Times New Roman"/>
            <w:noProof/>
          </w:rPr>
          <w:t>Приложение № 2</w:t>
        </w:r>
        <w:r>
          <w:rPr>
            <w:noProof/>
            <w:webHidden/>
          </w:rPr>
          <w:tab/>
        </w:r>
        <w:r>
          <w:rPr>
            <w:noProof/>
            <w:webHidden/>
          </w:rPr>
          <w:fldChar w:fldCharType="begin"/>
        </w:r>
        <w:r>
          <w:rPr>
            <w:noProof/>
            <w:webHidden/>
          </w:rPr>
          <w:instrText xml:space="preserve"> PAGEREF _Toc441766571 \h </w:instrText>
        </w:r>
        <w:r>
          <w:rPr>
            <w:noProof/>
            <w:webHidden/>
          </w:rPr>
        </w:r>
        <w:r>
          <w:rPr>
            <w:noProof/>
            <w:webHidden/>
          </w:rPr>
          <w:fldChar w:fldCharType="separate"/>
        </w:r>
        <w:r>
          <w:rPr>
            <w:noProof/>
            <w:webHidden/>
          </w:rPr>
          <w:t>42</w:t>
        </w:r>
        <w:r>
          <w:rPr>
            <w:noProof/>
            <w:webHidden/>
          </w:rPr>
          <w:fldChar w:fldCharType="end"/>
        </w:r>
      </w:hyperlink>
    </w:p>
    <w:p w:rsidR="00690AA7" w:rsidRDefault="00690AA7">
      <w:pPr>
        <w:pStyle w:val="1a"/>
        <w:rPr>
          <w:rFonts w:asciiTheme="minorHAnsi" w:eastAsiaTheme="minorEastAsia" w:hAnsiTheme="minorHAnsi" w:cstheme="minorBidi"/>
          <w:b w:val="0"/>
          <w:bCs w:val="0"/>
          <w:caps w:val="0"/>
          <w:noProof/>
          <w:sz w:val="22"/>
          <w:szCs w:val="22"/>
          <w:lang w:eastAsia="ru-RU"/>
        </w:rPr>
      </w:pPr>
      <w:hyperlink w:anchor="_Toc441766572" w:history="1">
        <w:r w:rsidRPr="00FE4AA9">
          <w:rPr>
            <w:rStyle w:val="a3"/>
            <w:rFonts w:ascii="Times New Roman" w:hAnsi="Times New Roman" w:cs="Times New Roman"/>
            <w:noProof/>
          </w:rPr>
          <w:t>Приложение № 3</w:t>
        </w:r>
        <w:r>
          <w:rPr>
            <w:noProof/>
            <w:webHidden/>
          </w:rPr>
          <w:tab/>
        </w:r>
        <w:r>
          <w:rPr>
            <w:noProof/>
            <w:webHidden/>
          </w:rPr>
          <w:fldChar w:fldCharType="begin"/>
        </w:r>
        <w:r>
          <w:rPr>
            <w:noProof/>
            <w:webHidden/>
          </w:rPr>
          <w:instrText xml:space="preserve"> PAGEREF _Toc441766572 \h </w:instrText>
        </w:r>
        <w:r>
          <w:rPr>
            <w:noProof/>
            <w:webHidden/>
          </w:rPr>
        </w:r>
        <w:r>
          <w:rPr>
            <w:noProof/>
            <w:webHidden/>
          </w:rPr>
          <w:fldChar w:fldCharType="separate"/>
        </w:r>
        <w:r>
          <w:rPr>
            <w:noProof/>
            <w:webHidden/>
          </w:rPr>
          <w:t>44</w:t>
        </w:r>
        <w:r>
          <w:rPr>
            <w:noProof/>
            <w:webHidden/>
          </w:rPr>
          <w:fldChar w:fldCharType="end"/>
        </w:r>
      </w:hyperlink>
    </w:p>
    <w:p w:rsidR="00690AA7" w:rsidRDefault="00690AA7">
      <w:pPr>
        <w:pStyle w:val="1a"/>
        <w:rPr>
          <w:rFonts w:asciiTheme="minorHAnsi" w:eastAsiaTheme="minorEastAsia" w:hAnsiTheme="minorHAnsi" w:cstheme="minorBidi"/>
          <w:b w:val="0"/>
          <w:bCs w:val="0"/>
          <w:caps w:val="0"/>
          <w:noProof/>
          <w:sz w:val="22"/>
          <w:szCs w:val="22"/>
          <w:lang w:eastAsia="ru-RU"/>
        </w:rPr>
      </w:pPr>
      <w:hyperlink w:anchor="_Toc441766573" w:history="1">
        <w:r w:rsidRPr="00FE4AA9">
          <w:rPr>
            <w:rStyle w:val="a3"/>
            <w:rFonts w:ascii="Times New Roman" w:hAnsi="Times New Roman" w:cs="Times New Roman"/>
            <w:noProof/>
          </w:rPr>
          <w:t>Приложение № 4</w:t>
        </w:r>
        <w:r>
          <w:rPr>
            <w:noProof/>
            <w:webHidden/>
          </w:rPr>
          <w:tab/>
        </w:r>
        <w:r>
          <w:rPr>
            <w:noProof/>
            <w:webHidden/>
          </w:rPr>
          <w:fldChar w:fldCharType="begin"/>
        </w:r>
        <w:r>
          <w:rPr>
            <w:noProof/>
            <w:webHidden/>
          </w:rPr>
          <w:instrText xml:space="preserve"> PAGEREF _Toc441766573 \h </w:instrText>
        </w:r>
        <w:r>
          <w:rPr>
            <w:noProof/>
            <w:webHidden/>
          </w:rPr>
        </w:r>
        <w:r>
          <w:rPr>
            <w:noProof/>
            <w:webHidden/>
          </w:rPr>
          <w:fldChar w:fldCharType="separate"/>
        </w:r>
        <w:r>
          <w:rPr>
            <w:noProof/>
            <w:webHidden/>
          </w:rPr>
          <w:t>45</w:t>
        </w:r>
        <w:r>
          <w:rPr>
            <w:noProof/>
            <w:webHidden/>
          </w:rPr>
          <w:fldChar w:fldCharType="end"/>
        </w:r>
      </w:hyperlink>
    </w:p>
    <w:p w:rsidR="00690AA7" w:rsidRDefault="00690AA7">
      <w:pPr>
        <w:pStyle w:val="1a"/>
        <w:rPr>
          <w:rFonts w:asciiTheme="minorHAnsi" w:eastAsiaTheme="minorEastAsia" w:hAnsiTheme="minorHAnsi" w:cstheme="minorBidi"/>
          <w:b w:val="0"/>
          <w:bCs w:val="0"/>
          <w:caps w:val="0"/>
          <w:noProof/>
          <w:sz w:val="22"/>
          <w:szCs w:val="22"/>
          <w:lang w:eastAsia="ru-RU"/>
        </w:rPr>
      </w:pPr>
      <w:hyperlink w:anchor="_Toc441766574" w:history="1">
        <w:r w:rsidRPr="00FE4AA9">
          <w:rPr>
            <w:rStyle w:val="a3"/>
            <w:rFonts w:ascii="Times New Roman" w:hAnsi="Times New Roman" w:cs="Times New Roman"/>
            <w:noProof/>
          </w:rPr>
          <w:t>Приложение № 5</w:t>
        </w:r>
        <w:r>
          <w:rPr>
            <w:noProof/>
            <w:webHidden/>
          </w:rPr>
          <w:tab/>
        </w:r>
        <w:r>
          <w:rPr>
            <w:noProof/>
            <w:webHidden/>
          </w:rPr>
          <w:fldChar w:fldCharType="begin"/>
        </w:r>
        <w:r>
          <w:rPr>
            <w:noProof/>
            <w:webHidden/>
          </w:rPr>
          <w:instrText xml:space="preserve"> PAGEREF _Toc441766574 \h </w:instrText>
        </w:r>
        <w:r>
          <w:rPr>
            <w:noProof/>
            <w:webHidden/>
          </w:rPr>
        </w:r>
        <w:r>
          <w:rPr>
            <w:noProof/>
            <w:webHidden/>
          </w:rPr>
          <w:fldChar w:fldCharType="separate"/>
        </w:r>
        <w:r>
          <w:rPr>
            <w:noProof/>
            <w:webHidden/>
          </w:rPr>
          <w:t>51</w:t>
        </w:r>
        <w:r>
          <w:rPr>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862B04" w:rsidRPr="006C3AEF" w:rsidRDefault="00862B0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111CE" w:rsidRPr="006C3AEF" w:rsidRDefault="00D111C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90AA7" w:rsidRPr="006C3AEF"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83" w:name="_Toc366761027"/>
      <w:bookmarkStart w:id="84" w:name="_Toc441766535"/>
      <w:r w:rsidRPr="006C3AEF">
        <w:rPr>
          <w:rFonts w:ascii="Times New Roman" w:eastAsia="Times New Roman" w:hAnsi="Times New Roman" w:cs="Times New Roman"/>
          <w:b/>
          <w:bCs/>
          <w:sz w:val="24"/>
          <w:szCs w:val="28"/>
          <w:lang w:eastAsia="ar-SA"/>
        </w:rPr>
        <w:lastRenderedPageBreak/>
        <w:t>Термины и определения</w:t>
      </w:r>
      <w:bookmarkEnd w:id="83"/>
      <w:bookmarkEnd w:id="84"/>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6C3AEF" w:rsidRPr="00A320A5" w:rsidRDefault="00A320A5"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sz w:val="24"/>
          <w:szCs w:val="24"/>
        </w:rPr>
      </w:pPr>
      <w:r w:rsidRPr="00A320A5">
        <w:rPr>
          <w:rFonts w:ascii="Times New Roman" w:hAnsi="Times New Roman" w:cs="Times New Roman"/>
          <w:b/>
          <w:sz w:val="24"/>
          <w:szCs w:val="24"/>
        </w:rPr>
        <w:t>Заказчик</w:t>
      </w:r>
      <w:r w:rsidRPr="00A320A5">
        <w:rPr>
          <w:rFonts w:ascii="Times New Roman" w:hAnsi="Times New Roman" w:cs="Times New Roman"/>
          <w:sz w:val="24"/>
          <w:szCs w:val="24"/>
        </w:rPr>
        <w:t xml:space="preserve"> – юридическое лицо, в интересах и за счет средств которого ос</w:t>
      </w:r>
      <w:r w:rsidR="00431B58">
        <w:rPr>
          <w:rFonts w:ascii="Times New Roman" w:hAnsi="Times New Roman" w:cs="Times New Roman"/>
          <w:sz w:val="24"/>
          <w:szCs w:val="24"/>
        </w:rPr>
        <w:t>уществляется закупка – А</w:t>
      </w:r>
      <w:r w:rsidRPr="00A320A5">
        <w:rPr>
          <w:rFonts w:ascii="Times New Roman" w:hAnsi="Times New Roman" w:cs="Times New Roman"/>
          <w:sz w:val="24"/>
          <w:szCs w:val="24"/>
        </w:rPr>
        <w:t>кционерно</w:t>
      </w:r>
      <w:r w:rsidR="00431B58">
        <w:rPr>
          <w:rFonts w:ascii="Times New Roman" w:hAnsi="Times New Roman" w:cs="Times New Roman"/>
          <w:sz w:val="24"/>
          <w:szCs w:val="24"/>
        </w:rPr>
        <w:t>е общество «Мурманэнергосбыт» (</w:t>
      </w:r>
      <w:r w:rsidRPr="00A320A5">
        <w:rPr>
          <w:rFonts w:ascii="Times New Roman" w:hAnsi="Times New Roman" w:cs="Times New Roman"/>
          <w:sz w:val="24"/>
          <w:szCs w:val="24"/>
        </w:rPr>
        <w:t>АО «М</w:t>
      </w:r>
      <w:r w:rsidR="00431B58">
        <w:rPr>
          <w:rFonts w:ascii="Times New Roman" w:hAnsi="Times New Roman" w:cs="Times New Roman"/>
          <w:sz w:val="24"/>
          <w:szCs w:val="24"/>
        </w:rPr>
        <w:t>ЭС</w:t>
      </w:r>
      <w:r w:rsidRPr="00A320A5">
        <w:rPr>
          <w:rFonts w:ascii="Times New Roman" w:hAnsi="Times New Roman" w:cs="Times New Roman"/>
          <w:sz w:val="24"/>
          <w:szCs w:val="24"/>
        </w:rPr>
        <w:t>»).</w:t>
      </w:r>
    </w:p>
    <w:p w:rsidR="00A320A5" w:rsidRPr="006C3AEF" w:rsidRDefault="00A320A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Комиссия по закупке</w:t>
      </w:r>
      <w:r w:rsidRPr="006C3AEF">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конкурентных переговоров.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503EBB">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503EBB" w:rsidRPr="00503EBB">
        <w:rPr>
          <w:rFonts w:ascii="Times New Roman" w:eastAsia="Times New Roman" w:hAnsi="Times New Roman" w:cs="Times New Roman"/>
          <w:sz w:val="24"/>
          <w:szCs w:val="24"/>
          <w:lang w:eastAsia="ru-RU"/>
        </w:rPr>
        <w:t>конкурентный</w:t>
      </w:r>
      <w:r w:rsidR="00503EBB">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 xml:space="preserve">способ закупки, который применяется в случае, если необходимо провести переговоры с </w:t>
      </w:r>
      <w:proofErr w:type="gramStart"/>
      <w:r w:rsidR="00A320A5" w:rsidRPr="00A320A5">
        <w:rPr>
          <w:rFonts w:ascii="Times New Roman" w:eastAsia="Times New Roman" w:hAnsi="Times New Roman" w:cs="Times New Roman"/>
          <w:sz w:val="24"/>
          <w:szCs w:val="24"/>
          <w:lang w:eastAsia="ru-RU"/>
        </w:rPr>
        <w:t>участниками</w:t>
      </w:r>
      <w:proofErr w:type="gramEnd"/>
      <w:r w:rsidR="00A320A5" w:rsidRPr="00A320A5">
        <w:rPr>
          <w:rFonts w:ascii="Times New Roman" w:eastAsia="Times New Roman" w:hAnsi="Times New Roman" w:cs="Times New Roman"/>
          <w:sz w:val="24"/>
          <w:szCs w:val="24"/>
          <w:lang w:eastAsia="ru-RU"/>
        </w:rPr>
        <w:t xml:space="preserve"> если предмет договора поставка и/или перевозка мазута топочного или флотского, угля, д</w:t>
      </w:r>
      <w:r w:rsidR="00503EBB">
        <w:rPr>
          <w:rFonts w:ascii="Times New Roman" w:eastAsia="Times New Roman" w:hAnsi="Times New Roman" w:cs="Times New Roman"/>
          <w:sz w:val="24"/>
          <w:szCs w:val="24"/>
          <w:lang w:eastAsia="ru-RU"/>
        </w:rPr>
        <w:t>изельного топлива для котельных,</w:t>
      </w:r>
      <w:r w:rsidR="00503EBB" w:rsidRPr="00503EBB">
        <w:rPr>
          <w:rFonts w:ascii="Times New Roman" w:eastAsia="Times New Roman" w:hAnsi="Times New Roman" w:cs="Times New Roman"/>
          <w:sz w:val="24"/>
          <w:szCs w:val="24"/>
          <w:lang w:eastAsia="ru-RU"/>
        </w:rPr>
        <w:t xml:space="preserve"> оказание финансовых услуг по предоставлению кредитных средств.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Извещение о проведении </w:t>
      </w:r>
      <w:r w:rsidRPr="006C3AEF">
        <w:rPr>
          <w:rFonts w:ascii="Times New Roman" w:eastAsia="Times New Roman" w:hAnsi="Times New Roman" w:cs="Times New Roman"/>
          <w:b/>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 информация о конкурентных переговорах, публикуемая </w:t>
      </w:r>
      <w:r w:rsidR="002A54E3" w:rsidRPr="002A54E3">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002A54E3">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Документация о проведении конкурентных переговоров</w:t>
      </w:r>
      <w:r w:rsidRPr="006C3AEF">
        <w:rPr>
          <w:rFonts w:ascii="Times New Roman" w:eastAsia="Times New Roman" w:hAnsi="Times New Roman" w:cs="Times New Roman"/>
          <w:sz w:val="24"/>
          <w:szCs w:val="24"/>
          <w:lang w:eastAsia="ru-RU"/>
        </w:rPr>
        <w:t xml:space="preserve"> – документация, содержащая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правилах выбора Победителя, а так же об условиях заключаемого по результатам конкурентных переговоров договора. Документация о проведении конкурентных переговоров размещается </w:t>
      </w:r>
      <w:r w:rsidR="002A54E3" w:rsidRPr="002A54E3">
        <w:rPr>
          <w:rFonts w:ascii="Times New Roman" w:eastAsia="Times New Roman" w:hAnsi="Times New Roman" w:cs="Times New Roman"/>
          <w:sz w:val="24"/>
          <w:szCs w:val="24"/>
          <w:lang w:eastAsia="ru-RU"/>
        </w:rPr>
        <w:t>в единой информационной системе</w:t>
      </w:r>
      <w:r w:rsidRPr="006C3AEF">
        <w:rPr>
          <w:rFonts w:ascii="Times New Roman" w:eastAsia="Times New Roman" w:hAnsi="Times New Roman" w:cs="Times New Roman"/>
          <w:sz w:val="24"/>
          <w:szCs w:val="24"/>
          <w:lang w:eastAsia="ru-RU"/>
        </w:rPr>
        <w:t xml:space="preserve"> </w:t>
      </w:r>
      <w:r w:rsidR="002A54E3" w:rsidRPr="002A54E3">
        <w:rPr>
          <w:rFonts w:ascii="Times New Roman" w:eastAsia="Times New Roman" w:hAnsi="Times New Roman" w:cs="Times New Roman"/>
          <w:sz w:val="24"/>
          <w:szCs w:val="24"/>
          <w:lang w:eastAsia="ru-RU"/>
        </w:rPr>
        <w:t xml:space="preserve">в сфере закупок товаров, работ, услуг </w:t>
      </w:r>
      <w:r w:rsidRPr="006C3AEF">
        <w:rPr>
          <w:rFonts w:ascii="Times New Roman" w:eastAsia="Times New Roman" w:hAnsi="Times New Roman" w:cs="Times New Roman"/>
          <w:sz w:val="24"/>
          <w:szCs w:val="24"/>
          <w:lang w:eastAsia="ru-RU"/>
        </w:rPr>
        <w:t xml:space="preserve">одновременно с размещением на указанном сайте извещения о проведении конкурентных переговоров.  </w:t>
      </w:r>
    </w:p>
    <w:p w:rsidR="006C3AEF" w:rsidRPr="006C3AEF" w:rsidRDefault="006C3AEF" w:rsidP="00D541B5">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ru-RU"/>
        </w:rPr>
        <w:t>Заявка на участие в конкурентных переговорах</w:t>
      </w:r>
      <w:r w:rsidRPr="006C3AEF">
        <w:rPr>
          <w:rFonts w:ascii="Times New Roman" w:eastAsia="Times New Roman" w:hAnsi="Times New Roman" w:cs="Times New Roman"/>
          <w:sz w:val="24"/>
          <w:szCs w:val="24"/>
          <w:lang w:eastAsia="ru-RU"/>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A43957" w:rsidRDefault="002A54E3" w:rsidP="00A43957">
      <w:pPr>
        <w:tabs>
          <w:tab w:val="left" w:pos="425"/>
          <w:tab w:val="left" w:pos="567"/>
          <w:tab w:val="left" w:pos="709"/>
        </w:tabs>
        <w:suppressAutoHyphens/>
        <w:spacing w:after="120" w:line="240" w:lineRule="auto"/>
        <w:jc w:val="both"/>
        <w:rPr>
          <w:rFonts w:ascii="Times New Roman" w:eastAsia="Times New Roman" w:hAnsi="Times New Roman" w:cs="Times New Roman"/>
          <w:color w:val="FF0000"/>
          <w:sz w:val="24"/>
          <w:szCs w:val="24"/>
          <w:lang w:eastAsia="ar-SA"/>
        </w:rPr>
      </w:pPr>
      <w:proofErr w:type="gramStart"/>
      <w:r w:rsidRPr="002A54E3">
        <w:rPr>
          <w:rFonts w:ascii="Times New Roman" w:eastAsia="Times New Roman" w:hAnsi="Times New Roman" w:cs="Times New Roman"/>
          <w:b/>
          <w:sz w:val="24"/>
          <w:szCs w:val="24"/>
          <w:lang w:eastAsia="ar-SA"/>
        </w:rPr>
        <w:t>Единая информационная система</w:t>
      </w:r>
      <w:r w:rsidRPr="002A54E3">
        <w:rPr>
          <w:rFonts w:ascii="Times New Roman" w:eastAsia="Times New Roman" w:hAnsi="Times New Roman" w:cs="Times New Roman"/>
          <w:b/>
          <w:color w:val="FF0000"/>
          <w:sz w:val="24"/>
          <w:szCs w:val="24"/>
          <w:lang w:eastAsia="ar-SA"/>
        </w:rPr>
        <w:t xml:space="preserve"> </w:t>
      </w:r>
      <w:r w:rsidRPr="002A54E3">
        <w:rPr>
          <w:rFonts w:ascii="Times New Roman" w:eastAsia="Times New Roman" w:hAnsi="Times New Roman" w:cs="Times New Roman"/>
          <w:b/>
          <w:sz w:val="24"/>
          <w:szCs w:val="24"/>
          <w:lang w:eastAsia="ar-SA"/>
        </w:rPr>
        <w:t xml:space="preserve">в сфере закупок товаров, работ, </w:t>
      </w:r>
      <w:r w:rsidRPr="00652F54">
        <w:rPr>
          <w:rFonts w:ascii="Times New Roman" w:eastAsia="Times New Roman" w:hAnsi="Times New Roman" w:cs="Times New Roman"/>
          <w:b/>
          <w:sz w:val="24"/>
          <w:szCs w:val="24"/>
          <w:lang w:eastAsia="ar-SA"/>
        </w:rPr>
        <w:t>услуг</w:t>
      </w:r>
      <w:r w:rsidR="00652F54" w:rsidRPr="00652F54">
        <w:rPr>
          <w:rFonts w:ascii="Times New Roman" w:eastAsia="Times New Roman" w:hAnsi="Times New Roman" w:cs="Times New Roman"/>
          <w:sz w:val="24"/>
          <w:szCs w:val="24"/>
          <w:lang w:eastAsia="ar-SA"/>
        </w:rPr>
        <w:t xml:space="preserve"> </w:t>
      </w:r>
      <w:r w:rsidR="00652F54" w:rsidRPr="00652F54">
        <w:rPr>
          <w:rFonts w:ascii="Times New Roman" w:eastAsia="Times New Roman" w:hAnsi="Times New Roman" w:cs="Times New Roman"/>
          <w:b/>
          <w:sz w:val="24"/>
          <w:szCs w:val="24"/>
          <w:lang w:eastAsia="ar-SA"/>
        </w:rPr>
        <w:t>для обеспечения государственных и муниципальных нужд</w:t>
      </w:r>
      <w:r w:rsidRPr="00652F54">
        <w:rPr>
          <w:rFonts w:ascii="Times New Roman" w:eastAsia="Times New Roman" w:hAnsi="Times New Roman" w:cs="Times New Roman"/>
          <w:b/>
          <w:sz w:val="24"/>
          <w:szCs w:val="24"/>
          <w:lang w:eastAsia="ar-SA"/>
        </w:rPr>
        <w:t xml:space="preserve"> </w:t>
      </w:r>
      <w:r w:rsidRPr="00652F54">
        <w:rPr>
          <w:rFonts w:ascii="Times New Roman" w:eastAsia="Times New Roman" w:hAnsi="Times New Roman" w:cs="Times New Roman"/>
          <w:sz w:val="24"/>
          <w:szCs w:val="24"/>
          <w:lang w:eastAsia="ar-SA"/>
        </w:rPr>
        <w:t>(</w:t>
      </w:r>
      <w:hyperlink r:id="rId15" w:history="1">
        <w:r w:rsidRPr="002A54E3">
          <w:rPr>
            <w:rFonts w:ascii="Times New Roman" w:eastAsia="Times New Roman" w:hAnsi="Times New Roman" w:cs="Times New Roman"/>
            <w:color w:val="0000FF"/>
            <w:sz w:val="24"/>
            <w:szCs w:val="24"/>
            <w:u w:val="single"/>
            <w:lang w:val="en-US" w:eastAsia="ar-SA"/>
          </w:rPr>
          <w:t>www</w:t>
        </w:r>
        <w:r w:rsidRPr="002A54E3">
          <w:rPr>
            <w:rFonts w:ascii="Times New Roman" w:eastAsia="Times New Roman" w:hAnsi="Times New Roman" w:cs="Times New Roman"/>
            <w:color w:val="0000FF"/>
            <w:sz w:val="24"/>
            <w:szCs w:val="24"/>
            <w:u w:val="single"/>
            <w:lang w:eastAsia="ar-SA"/>
          </w:rPr>
          <w:t>.</w:t>
        </w:r>
        <w:proofErr w:type="spellStart"/>
        <w:r w:rsidRPr="002A54E3">
          <w:rPr>
            <w:rFonts w:ascii="Times New Roman" w:eastAsia="Times New Roman" w:hAnsi="Times New Roman" w:cs="Times New Roman"/>
            <w:color w:val="0000FF"/>
            <w:sz w:val="24"/>
            <w:szCs w:val="24"/>
            <w:u w:val="single"/>
            <w:lang w:val="en-US" w:eastAsia="ar-SA"/>
          </w:rPr>
          <w:t>zakupki</w:t>
        </w:r>
        <w:proofErr w:type="spellEnd"/>
        <w:r w:rsidRPr="002A54E3">
          <w:rPr>
            <w:rFonts w:ascii="Times New Roman" w:eastAsia="Times New Roman" w:hAnsi="Times New Roman" w:cs="Times New Roman"/>
            <w:color w:val="0000FF"/>
            <w:sz w:val="24"/>
            <w:szCs w:val="24"/>
            <w:u w:val="single"/>
            <w:lang w:eastAsia="ar-SA"/>
          </w:rPr>
          <w:t>.</w:t>
        </w:r>
        <w:proofErr w:type="spellStart"/>
        <w:r w:rsidRPr="002A54E3">
          <w:rPr>
            <w:rFonts w:ascii="Times New Roman" w:eastAsia="Times New Roman" w:hAnsi="Times New Roman" w:cs="Times New Roman"/>
            <w:color w:val="0000FF"/>
            <w:sz w:val="24"/>
            <w:szCs w:val="24"/>
            <w:u w:val="single"/>
            <w:lang w:val="en-US" w:eastAsia="ar-SA"/>
          </w:rPr>
          <w:t>gov</w:t>
        </w:r>
        <w:proofErr w:type="spellEnd"/>
        <w:r w:rsidRPr="002A54E3">
          <w:rPr>
            <w:rFonts w:ascii="Times New Roman" w:eastAsia="Times New Roman" w:hAnsi="Times New Roman" w:cs="Times New Roman"/>
            <w:color w:val="0000FF"/>
            <w:sz w:val="24"/>
            <w:szCs w:val="24"/>
            <w:u w:val="single"/>
            <w:lang w:eastAsia="ar-SA"/>
          </w:rPr>
          <w:t>.</w:t>
        </w:r>
        <w:proofErr w:type="spellStart"/>
        <w:r w:rsidRPr="002A54E3">
          <w:rPr>
            <w:rFonts w:ascii="Times New Roman" w:eastAsia="Times New Roman" w:hAnsi="Times New Roman" w:cs="Times New Roman"/>
            <w:color w:val="0000FF"/>
            <w:sz w:val="24"/>
            <w:szCs w:val="24"/>
            <w:u w:val="single"/>
            <w:lang w:val="en-US" w:eastAsia="ar-SA"/>
          </w:rPr>
          <w:t>ru</w:t>
        </w:r>
        <w:proofErr w:type="spellEnd"/>
      </w:hyperlink>
      <w:r w:rsidRPr="002A54E3">
        <w:rPr>
          <w:rFonts w:ascii="Times New Roman" w:eastAsia="Times New Roman" w:hAnsi="Times New Roman" w:cs="Times New Roman"/>
          <w:sz w:val="24"/>
          <w:szCs w:val="24"/>
          <w:lang w:eastAsia="ar-SA"/>
        </w:rPr>
        <w:t>)</w:t>
      </w:r>
      <w:r w:rsidRPr="002A54E3">
        <w:rPr>
          <w:rFonts w:ascii="Times New Roman" w:eastAsia="Times New Roman" w:hAnsi="Times New Roman" w:cs="Times New Roman"/>
          <w:b/>
          <w:color w:val="FF0000"/>
          <w:sz w:val="24"/>
          <w:szCs w:val="24"/>
          <w:lang w:eastAsia="ar-SA"/>
        </w:rPr>
        <w:t xml:space="preserve"> </w:t>
      </w:r>
      <w:r w:rsidRPr="00652F54">
        <w:rPr>
          <w:rFonts w:ascii="Times New Roman" w:eastAsia="Times New Roman" w:hAnsi="Times New Roman" w:cs="Times New Roman"/>
          <w:sz w:val="24"/>
          <w:szCs w:val="24"/>
          <w:lang w:eastAsia="ar-SA"/>
        </w:rPr>
        <w:t>(также по тексту  - единая информационная система</w:t>
      </w:r>
      <w:r w:rsidR="00652F54" w:rsidRPr="00652F54">
        <w:rPr>
          <w:rFonts w:ascii="Times New Roman" w:eastAsia="Times New Roman" w:hAnsi="Times New Roman" w:cs="Times New Roman"/>
          <w:sz w:val="24"/>
          <w:szCs w:val="24"/>
          <w:lang w:eastAsia="ar-SA"/>
        </w:rPr>
        <w:t xml:space="preserve"> в сфере закупок товаров, работ, услуг</w:t>
      </w:r>
      <w:r w:rsidR="006E1B95">
        <w:rPr>
          <w:rFonts w:ascii="Times New Roman" w:eastAsia="Times New Roman" w:hAnsi="Times New Roman" w:cs="Times New Roman"/>
          <w:sz w:val="24"/>
          <w:szCs w:val="24"/>
          <w:lang w:eastAsia="ar-SA"/>
        </w:rPr>
        <w:t xml:space="preserve">, </w:t>
      </w:r>
      <w:r w:rsidR="006E1B95" w:rsidRPr="006E1B95">
        <w:rPr>
          <w:rFonts w:ascii="Times New Roman" w:eastAsia="Times New Roman" w:hAnsi="Times New Roman" w:cs="Times New Roman"/>
          <w:sz w:val="24"/>
          <w:szCs w:val="24"/>
          <w:lang w:eastAsia="ar-SA"/>
        </w:rPr>
        <w:t>единая информационная система</w:t>
      </w:r>
      <w:r w:rsidRPr="00A43957">
        <w:rPr>
          <w:rFonts w:ascii="Times New Roman" w:eastAsia="Times New Roman" w:hAnsi="Times New Roman" w:cs="Times New Roman"/>
          <w:sz w:val="24"/>
          <w:szCs w:val="24"/>
          <w:lang w:eastAsia="ar-SA"/>
        </w:rPr>
        <w:t>)</w:t>
      </w:r>
      <w:r w:rsidRPr="00A43957">
        <w:rPr>
          <w:rFonts w:ascii="Times New Roman" w:eastAsia="Times New Roman" w:hAnsi="Times New Roman" w:cs="Times New Roman"/>
          <w:b/>
          <w:sz w:val="24"/>
          <w:szCs w:val="24"/>
          <w:lang w:eastAsia="ar-SA"/>
        </w:rPr>
        <w:t xml:space="preserve"> –</w:t>
      </w:r>
      <w:r w:rsidRPr="00A43957">
        <w:rPr>
          <w:rFonts w:ascii="Times New Roman" w:eastAsia="Times New Roman" w:hAnsi="Times New Roman" w:cs="Times New Roman"/>
          <w:sz w:val="24"/>
          <w:szCs w:val="24"/>
          <w:lang w:eastAsia="ar-SA"/>
        </w:rPr>
        <w:t xml:space="preserve"> </w:t>
      </w:r>
      <w:r w:rsidR="00A43957" w:rsidRPr="00A43957">
        <w:rPr>
          <w:rFonts w:ascii="Times New Roman" w:eastAsia="Times New Roman" w:hAnsi="Times New Roman" w:cs="Times New Roman"/>
          <w:sz w:val="24"/>
          <w:szCs w:val="24"/>
          <w:lang w:eastAsia="ar-SA"/>
        </w:rPr>
        <w:t>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w:t>
      </w:r>
      <w:proofErr w:type="gramEnd"/>
      <w:r w:rsidR="00A43957" w:rsidRPr="00A43957">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 для обеспечения государственных и муниципальных нужд. </w:t>
      </w:r>
    </w:p>
    <w:p w:rsidR="00D541B5" w:rsidRDefault="00C669C0" w:rsidP="00A43957">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C669C0">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w:t>
      </w:r>
      <w:r w:rsidR="00652F54" w:rsidRPr="00652F54">
        <w:rPr>
          <w:rFonts w:ascii="Times New Roman" w:eastAsia="Times New Roman" w:hAnsi="Times New Roman" w:cs="Times New Roman"/>
          <w:sz w:val="24"/>
          <w:szCs w:val="24"/>
          <w:lang w:eastAsia="ar-SA"/>
        </w:rPr>
        <w:t xml:space="preserve">в сфере закупок товаров, работ, услуг </w:t>
      </w:r>
      <w:r w:rsidRPr="00C669C0">
        <w:rPr>
          <w:rFonts w:ascii="Times New Roman" w:eastAsia="Times New Roman" w:hAnsi="Times New Roman" w:cs="Times New Roman"/>
          <w:sz w:val="24"/>
          <w:szCs w:val="24"/>
          <w:lang w:eastAsia="ar-SA"/>
        </w:rPr>
        <w:t>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w:t>
      </w:r>
      <w:proofErr w:type="gramEnd"/>
      <w:r w:rsidRPr="00C669C0">
        <w:rPr>
          <w:rFonts w:ascii="Times New Roman" w:eastAsia="Times New Roman" w:hAnsi="Times New Roman" w:cs="Times New Roman"/>
          <w:sz w:val="24"/>
          <w:szCs w:val="24"/>
          <w:lang w:eastAsia="ar-SA"/>
        </w:rPr>
        <w:t xml:space="preserve"> </w:t>
      </w:r>
      <w:proofErr w:type="gramStart"/>
      <w:r w:rsidRPr="00C669C0">
        <w:rPr>
          <w:rFonts w:ascii="Times New Roman" w:eastAsia="Times New Roman" w:hAnsi="Times New Roman" w:cs="Times New Roman"/>
          <w:sz w:val="24"/>
          <w:szCs w:val="24"/>
          <w:lang w:eastAsia="ar-SA"/>
        </w:rPr>
        <w:t>закупках товаров, работ, услуг отдельными видами юридических лиц» и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C669C0">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C669C0">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6" w:history="1">
        <w:r w:rsidRPr="00C669C0">
          <w:rPr>
            <w:rStyle w:val="a3"/>
            <w:rFonts w:ascii="Times New Roman" w:eastAsia="Times New Roman" w:hAnsi="Times New Roman" w:cs="Times New Roman"/>
            <w:sz w:val="24"/>
            <w:szCs w:val="24"/>
            <w:lang w:eastAsia="ar-SA"/>
          </w:rPr>
          <w:t>http://www.mures.ru/</w:t>
        </w:r>
      </w:hyperlink>
      <w:r w:rsidRPr="00C669C0">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w:t>
      </w:r>
      <w:proofErr w:type="gramEnd"/>
      <w:r w:rsidRPr="00C669C0">
        <w:rPr>
          <w:rFonts w:ascii="Times New Roman" w:eastAsia="Times New Roman" w:hAnsi="Times New Roman" w:cs="Times New Roman"/>
          <w:sz w:val="24"/>
          <w:szCs w:val="24"/>
          <w:lang w:eastAsia="ar-SA"/>
        </w:rPr>
        <w:t xml:space="preserve"> установленном </w:t>
      </w:r>
      <w:proofErr w:type="gramStart"/>
      <w:r w:rsidRPr="00C669C0">
        <w:rPr>
          <w:rFonts w:ascii="Times New Roman" w:eastAsia="Times New Roman" w:hAnsi="Times New Roman" w:cs="Times New Roman"/>
          <w:sz w:val="24"/>
          <w:szCs w:val="24"/>
          <w:lang w:eastAsia="ar-SA"/>
        </w:rPr>
        <w:t>порядке</w:t>
      </w:r>
      <w:proofErr w:type="gramEnd"/>
      <w:r w:rsidRPr="00C669C0">
        <w:rPr>
          <w:rFonts w:ascii="Times New Roman" w:eastAsia="Times New Roman" w:hAnsi="Times New Roman" w:cs="Times New Roman"/>
          <w:sz w:val="24"/>
          <w:szCs w:val="24"/>
          <w:lang w:eastAsia="ar-SA"/>
        </w:rPr>
        <w:t>.</w:t>
      </w:r>
    </w:p>
    <w:p w:rsidR="004B2284" w:rsidRDefault="004B2284" w:rsidP="004B2284">
      <w:pPr>
        <w:spacing w:after="120" w:line="240" w:lineRule="auto"/>
        <w:jc w:val="both"/>
        <w:rPr>
          <w:rFonts w:ascii="Times New Roman" w:eastAsia="Times New Roman" w:hAnsi="Times New Roman" w:cs="Times New Roman"/>
          <w:sz w:val="24"/>
          <w:szCs w:val="24"/>
          <w:lang w:eastAsia="ru-RU"/>
        </w:rPr>
      </w:pPr>
      <w:r w:rsidRPr="00C73051">
        <w:rPr>
          <w:rFonts w:ascii="Times New Roman" w:eastAsia="Times New Roman" w:hAnsi="Times New Roman" w:cs="Times New Roman"/>
          <w:b/>
          <w:sz w:val="24"/>
          <w:szCs w:val="24"/>
          <w:lang w:eastAsia="ru-RU"/>
        </w:rPr>
        <w:lastRenderedPageBreak/>
        <w:t>Лот</w:t>
      </w:r>
      <w:r w:rsidRPr="00C73051">
        <w:rPr>
          <w:rFonts w:ascii="Times New Roman" w:eastAsia="Times New Roman" w:hAnsi="Times New Roman" w:cs="Times New Roman"/>
          <w:sz w:val="24"/>
          <w:szCs w:val="24"/>
          <w:lang w:eastAsia="ru-RU"/>
        </w:rPr>
        <w:t xml:space="preserve"> – определенная извещением и документацией о з</w:t>
      </w:r>
      <w:r w:rsidR="00AC3F3E" w:rsidRPr="00C73051">
        <w:rPr>
          <w:rFonts w:ascii="Times New Roman" w:eastAsia="Times New Roman" w:hAnsi="Times New Roman" w:cs="Times New Roman"/>
          <w:sz w:val="24"/>
          <w:szCs w:val="24"/>
          <w:lang w:eastAsia="ru-RU"/>
        </w:rPr>
        <w:t>акупке продукция, обособленная З</w:t>
      </w:r>
      <w:r w:rsidRPr="00C73051">
        <w:rPr>
          <w:rFonts w:ascii="Times New Roman" w:eastAsia="Times New Roman" w:hAnsi="Times New Roman" w:cs="Times New Roman"/>
          <w:sz w:val="24"/>
          <w:szCs w:val="24"/>
          <w:lang w:eastAsia="ru-RU"/>
        </w:rPr>
        <w:t>аказчиком в отдельную закупку в целях рационального и эффективного расходования денежных средств и развития добросовестной конкуренции.</w:t>
      </w: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Default="00ED75A9" w:rsidP="004B2284">
      <w:pPr>
        <w:spacing w:after="120" w:line="240" w:lineRule="auto"/>
        <w:jc w:val="both"/>
        <w:rPr>
          <w:rFonts w:ascii="Times New Roman" w:eastAsia="Times New Roman" w:hAnsi="Times New Roman" w:cs="Times New Roman"/>
          <w:sz w:val="24"/>
          <w:szCs w:val="24"/>
          <w:lang w:eastAsia="ru-RU"/>
        </w:rPr>
      </w:pPr>
    </w:p>
    <w:p w:rsidR="00ED75A9" w:rsidRPr="004B2284" w:rsidRDefault="00ED75A9" w:rsidP="004B2284">
      <w:pPr>
        <w:spacing w:after="120" w:line="240" w:lineRule="auto"/>
        <w:jc w:val="both"/>
        <w:rPr>
          <w:rFonts w:ascii="Times New Roman" w:eastAsia="Times New Roman" w:hAnsi="Times New Roman" w:cs="Times New Roman"/>
          <w:sz w:val="24"/>
          <w:szCs w:val="24"/>
          <w:lang w:eastAsia="ru-RU"/>
        </w:rPr>
      </w:pPr>
    </w:p>
    <w:p w:rsidR="006C3AEF" w:rsidRPr="006C3AEF" w:rsidRDefault="00513581" w:rsidP="006C3AEF">
      <w:pPr>
        <w:keepNext/>
        <w:keepLines/>
        <w:tabs>
          <w:tab w:val="left" w:pos="426"/>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85" w:name="_Toc366761028"/>
      <w:bookmarkStart w:id="86" w:name="_Toc441766536"/>
      <w:r>
        <w:rPr>
          <w:rFonts w:ascii="Times New Roman" w:eastAsia="Times New Roman" w:hAnsi="Times New Roman" w:cs="Times New Roman"/>
          <w:b/>
          <w:bCs/>
          <w:sz w:val="24"/>
          <w:szCs w:val="28"/>
          <w:lang w:eastAsia="ar-SA"/>
        </w:rPr>
        <w:lastRenderedPageBreak/>
        <w:t xml:space="preserve">2. </w:t>
      </w:r>
      <w:r w:rsidR="006C3AEF" w:rsidRPr="006C3AEF">
        <w:rPr>
          <w:rFonts w:ascii="Times New Roman" w:eastAsia="Times New Roman" w:hAnsi="Times New Roman" w:cs="Times New Roman"/>
          <w:b/>
          <w:bCs/>
          <w:sz w:val="24"/>
          <w:szCs w:val="28"/>
          <w:lang w:eastAsia="ar-SA"/>
        </w:rPr>
        <w:t>Общие положения</w:t>
      </w:r>
      <w:bookmarkEnd w:id="85"/>
      <w:bookmarkEnd w:id="86"/>
    </w:p>
    <w:p w:rsidR="006C3AEF" w:rsidRPr="006C3AEF" w:rsidRDefault="006C3AEF" w:rsidP="006C3AEF">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7" w:name="_Toc366762358"/>
      <w:bookmarkStart w:id="88" w:name="_Toc368061873"/>
      <w:bookmarkStart w:id="89" w:name="_Toc368062037"/>
      <w:bookmarkStart w:id="90" w:name="_Toc370824133"/>
      <w:bookmarkStart w:id="91" w:name="_Toc394314155"/>
      <w:bookmarkStart w:id="92" w:name="_Toc410044318"/>
      <w:bookmarkStart w:id="93" w:name="_Toc429079263"/>
      <w:bookmarkStart w:id="94" w:name="_Toc441216747"/>
      <w:bookmarkStart w:id="95" w:name="_Toc441766537"/>
      <w:r w:rsidRPr="006C3AEF">
        <w:rPr>
          <w:rFonts w:ascii="Times New Roman" w:eastAsia="Times New Roman" w:hAnsi="Times New Roman" w:cs="Times New Roman"/>
          <w:b/>
          <w:bCs/>
          <w:sz w:val="24"/>
          <w:szCs w:val="26"/>
          <w:lang w:eastAsia="ar-SA"/>
        </w:rPr>
        <w:t>2.1. Общие сведения о процедуре проведения</w:t>
      </w:r>
      <w:bookmarkEnd w:id="87"/>
      <w:bookmarkEnd w:id="88"/>
      <w:bookmarkEnd w:id="89"/>
      <w:bookmarkEnd w:id="90"/>
      <w:bookmarkEnd w:id="91"/>
      <w:bookmarkEnd w:id="92"/>
      <w:r w:rsidRPr="006C3AEF">
        <w:rPr>
          <w:rFonts w:ascii="Times New Roman" w:eastAsia="Times New Roman" w:hAnsi="Times New Roman" w:cs="Times New Roman"/>
          <w:b/>
          <w:bCs/>
          <w:sz w:val="24"/>
          <w:szCs w:val="26"/>
          <w:lang w:eastAsia="ar-SA"/>
        </w:rPr>
        <w:t xml:space="preserve"> конкурентных переговоров</w:t>
      </w:r>
      <w:bookmarkEnd w:id="93"/>
      <w:bookmarkEnd w:id="94"/>
      <w:bookmarkEnd w:id="95"/>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2A54E3">
        <w:rPr>
          <w:rFonts w:ascii="Times New Roman" w:eastAsia="Times New Roman" w:hAnsi="Times New Roman" w:cs="Times New Roman"/>
          <w:sz w:val="24"/>
          <w:szCs w:val="24"/>
          <w:lang w:eastAsia="x-none"/>
        </w:rPr>
        <w:t xml:space="preserve">в </w:t>
      </w:r>
      <w:r w:rsidR="002A54E3" w:rsidRPr="002A54E3">
        <w:rPr>
          <w:rFonts w:ascii="Times New Roman" w:eastAsia="Times New Roman" w:hAnsi="Times New Roman" w:cs="Times New Roman"/>
          <w:iCs/>
          <w:sz w:val="24"/>
          <w:szCs w:val="24"/>
          <w:lang w:val="x-none" w:eastAsia="x-none"/>
        </w:rPr>
        <w:t>Един</w:t>
      </w:r>
      <w:r w:rsidR="002A54E3">
        <w:rPr>
          <w:rFonts w:ascii="Times New Roman" w:eastAsia="Times New Roman" w:hAnsi="Times New Roman" w:cs="Times New Roman"/>
          <w:iCs/>
          <w:sz w:val="24"/>
          <w:szCs w:val="24"/>
          <w:lang w:eastAsia="x-none"/>
        </w:rPr>
        <w:t>ой</w:t>
      </w:r>
      <w:r w:rsidR="002A54E3">
        <w:rPr>
          <w:rFonts w:ascii="Times New Roman" w:eastAsia="Times New Roman" w:hAnsi="Times New Roman" w:cs="Times New Roman"/>
          <w:iCs/>
          <w:sz w:val="24"/>
          <w:szCs w:val="24"/>
          <w:lang w:val="x-none" w:eastAsia="x-none"/>
        </w:rPr>
        <w:t xml:space="preserve"> информационн</w:t>
      </w:r>
      <w:r w:rsidR="002A54E3">
        <w:rPr>
          <w:rFonts w:ascii="Times New Roman" w:eastAsia="Times New Roman" w:hAnsi="Times New Roman" w:cs="Times New Roman"/>
          <w:iCs/>
          <w:sz w:val="24"/>
          <w:szCs w:val="24"/>
          <w:lang w:eastAsia="x-none"/>
        </w:rPr>
        <w:t>ой</w:t>
      </w:r>
      <w:r w:rsidR="002A54E3" w:rsidRPr="002A54E3">
        <w:rPr>
          <w:rFonts w:ascii="Times New Roman" w:eastAsia="Times New Roman" w:hAnsi="Times New Roman" w:cs="Times New Roman"/>
          <w:iCs/>
          <w:sz w:val="24"/>
          <w:szCs w:val="24"/>
          <w:lang w:val="x-none" w:eastAsia="x-none"/>
        </w:rPr>
        <w:t xml:space="preserve"> систем</w:t>
      </w:r>
      <w:r w:rsidR="002A54E3">
        <w:rPr>
          <w:rFonts w:ascii="Times New Roman" w:eastAsia="Times New Roman" w:hAnsi="Times New Roman" w:cs="Times New Roman"/>
          <w:iCs/>
          <w:sz w:val="24"/>
          <w:szCs w:val="24"/>
          <w:lang w:eastAsia="x-none"/>
        </w:rPr>
        <w:t>е</w:t>
      </w:r>
      <w:r w:rsidR="002A54E3" w:rsidRPr="002A54E3">
        <w:rPr>
          <w:rFonts w:ascii="Times New Roman" w:eastAsia="Times New Roman" w:hAnsi="Times New Roman" w:cs="Times New Roman"/>
          <w:iCs/>
          <w:sz w:val="24"/>
          <w:szCs w:val="24"/>
          <w:lang w:val="x-none" w:eastAsia="x-none"/>
        </w:rPr>
        <w:t xml:space="preserve"> в сфере закупок товаров, работ, услуг</w:t>
      </w:r>
      <w:r w:rsidR="002A54E3">
        <w:rPr>
          <w:rFonts w:ascii="Times New Roman" w:eastAsia="Times New Roman" w:hAnsi="Times New Roman" w:cs="Times New Roman"/>
          <w:iCs/>
          <w:sz w:val="24"/>
          <w:szCs w:val="24"/>
          <w:lang w:eastAsia="x-none"/>
        </w:rPr>
        <w:t>,</w:t>
      </w:r>
      <w:r w:rsidR="002A54E3" w:rsidRPr="002A54E3">
        <w:rPr>
          <w:rFonts w:ascii="Times New Roman" w:eastAsia="Times New Roman" w:hAnsi="Times New Roman" w:cs="Times New Roman"/>
          <w:iCs/>
          <w:sz w:val="24"/>
          <w:szCs w:val="24"/>
          <w:lang w:val="x-none" w:eastAsia="x-none"/>
        </w:rPr>
        <w:t xml:space="preserve"> </w:t>
      </w:r>
      <w:r w:rsidRPr="006C3AEF">
        <w:rPr>
          <w:rFonts w:ascii="Times New Roman" w:eastAsia="Times New Roman" w:hAnsi="Times New Roman" w:cs="Times New Roman"/>
          <w:sz w:val="24"/>
          <w:szCs w:val="24"/>
          <w:lang w:val="x-none" w:eastAsia="x-none"/>
        </w:rPr>
        <w:t xml:space="preserve">приглашает заинтересованных лиц к участию </w:t>
      </w:r>
      <w:r w:rsidRPr="006C3AEF">
        <w:rPr>
          <w:rFonts w:ascii="Times New Roman" w:eastAsia="Times New Roman" w:hAnsi="Times New Roman" w:cs="Times New Roman"/>
          <w:iCs/>
          <w:sz w:val="24"/>
          <w:szCs w:val="24"/>
          <w:lang w:val="x-none" w:eastAsia="x-none"/>
        </w:rPr>
        <w:t>в процедуре конкурентных переговоров</w:t>
      </w:r>
      <w:r w:rsidRPr="006C3AEF">
        <w:rPr>
          <w:rFonts w:ascii="Times New Roman" w:eastAsia="Times New Roman" w:hAnsi="Times New Roman" w:cs="Times New Roman"/>
          <w:sz w:val="24"/>
          <w:szCs w:val="24"/>
          <w:lang w:val="x-none" w:eastAsia="x-none"/>
        </w:rPr>
        <w:t>.</w:t>
      </w:r>
    </w:p>
    <w:p w:rsidR="006C3AEF" w:rsidRPr="00FA339D" w:rsidRDefault="006C3AEF"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6C3AEF">
        <w:rPr>
          <w:rFonts w:ascii="Times New Roman" w:eastAsia="Times New Roman" w:hAnsi="Times New Roman" w:cs="Times New Roman"/>
          <w:b/>
          <w:sz w:val="24"/>
          <w:szCs w:val="24"/>
          <w:lang w:eastAsia="ar-SA"/>
        </w:rPr>
        <w:t xml:space="preserve">2.1.1. </w:t>
      </w:r>
      <w:r w:rsidRPr="006C3AEF">
        <w:rPr>
          <w:rFonts w:ascii="Times New Roman" w:eastAsia="Times New Roman" w:hAnsi="Times New Roman" w:cs="Times New Roman"/>
          <w:sz w:val="24"/>
          <w:szCs w:val="24"/>
          <w:lang w:eastAsia="ar-SA"/>
        </w:rPr>
        <w:t xml:space="preserve">Предметом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является </w:t>
      </w:r>
      <w:r w:rsidR="00624083">
        <w:rPr>
          <w:rFonts w:ascii="Times New Roman" w:eastAsia="Times New Roman" w:hAnsi="Times New Roman" w:cs="Times New Roman"/>
          <w:sz w:val="24"/>
          <w:szCs w:val="24"/>
          <w:lang w:eastAsia="ar-SA"/>
        </w:rPr>
        <w:t>о</w:t>
      </w:r>
      <w:r w:rsidR="00624083" w:rsidRPr="00624083">
        <w:rPr>
          <w:rFonts w:ascii="Times New Roman" w:eastAsia="Times New Roman" w:hAnsi="Times New Roman" w:cs="Times New Roman"/>
          <w:b/>
          <w:sz w:val="24"/>
          <w:szCs w:val="24"/>
          <w:lang w:eastAsia="ru-RU"/>
        </w:rPr>
        <w:t xml:space="preserve">казание </w:t>
      </w:r>
      <w:r w:rsidR="00AF425E">
        <w:rPr>
          <w:rFonts w:ascii="Times New Roman" w:eastAsia="Times New Roman" w:hAnsi="Times New Roman" w:cs="Times New Roman"/>
          <w:b/>
          <w:sz w:val="24"/>
          <w:szCs w:val="24"/>
          <w:lang w:eastAsia="ru-RU"/>
        </w:rPr>
        <w:t>у</w:t>
      </w:r>
      <w:r w:rsidR="00624083" w:rsidRPr="00624083">
        <w:rPr>
          <w:rFonts w:ascii="Times New Roman" w:eastAsia="Times New Roman" w:hAnsi="Times New Roman" w:cs="Times New Roman"/>
          <w:b/>
          <w:sz w:val="24"/>
          <w:szCs w:val="24"/>
          <w:lang w:eastAsia="ru-RU"/>
        </w:rPr>
        <w:t xml:space="preserve">слуг по перевозке </w:t>
      </w:r>
      <w:r w:rsidR="001663D6" w:rsidRPr="001663D6">
        <w:rPr>
          <w:rFonts w:ascii="Times New Roman" w:eastAsia="Times New Roman" w:hAnsi="Times New Roman" w:cs="Times New Roman"/>
          <w:b/>
          <w:sz w:val="24"/>
          <w:szCs w:val="24"/>
          <w:lang w:eastAsia="ru-RU"/>
        </w:rPr>
        <w:t xml:space="preserve">мазута топочного 100, ГОСТ 10585-2013 или нефтепродуктов аналогичного или лучшего качества </w:t>
      </w:r>
      <w:r w:rsidR="00FA339D">
        <w:rPr>
          <w:rFonts w:ascii="Times New Roman" w:eastAsia="Times New Roman" w:hAnsi="Times New Roman" w:cs="Times New Roman"/>
          <w:bCs/>
          <w:sz w:val="24"/>
          <w:szCs w:val="24"/>
          <w:lang w:eastAsia="ar-SA"/>
        </w:rPr>
        <w:t xml:space="preserve">(далее по тексту – </w:t>
      </w:r>
      <w:r w:rsidR="005D2996">
        <w:rPr>
          <w:rFonts w:ascii="Times New Roman" w:eastAsia="Times New Roman" w:hAnsi="Times New Roman" w:cs="Times New Roman"/>
          <w:bCs/>
          <w:sz w:val="24"/>
          <w:szCs w:val="24"/>
          <w:lang w:eastAsia="ar-SA"/>
        </w:rPr>
        <w:t>Услуги</w:t>
      </w:r>
      <w:r w:rsidR="00624083">
        <w:rPr>
          <w:rFonts w:ascii="Times New Roman" w:eastAsia="Times New Roman" w:hAnsi="Times New Roman" w:cs="Times New Roman"/>
          <w:bCs/>
          <w:sz w:val="24"/>
          <w:szCs w:val="24"/>
          <w:lang w:eastAsia="ar-SA"/>
        </w:rPr>
        <w:t xml:space="preserve"> по перевозке</w:t>
      </w:r>
      <w:r w:rsidR="003D5060">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sz w:val="24"/>
          <w:szCs w:val="24"/>
          <w:lang w:eastAsia="ar-SA"/>
        </w:rPr>
        <w:t>.</w:t>
      </w:r>
    </w:p>
    <w:p w:rsidR="00D111CE" w:rsidRDefault="00D111CE"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111CE">
        <w:rPr>
          <w:rFonts w:ascii="Times New Roman" w:eastAsia="Times New Roman" w:hAnsi="Times New Roman" w:cs="Times New Roman"/>
          <w:sz w:val="24"/>
          <w:szCs w:val="24"/>
          <w:lang w:eastAsia="ar-SA"/>
        </w:rPr>
        <w:t>Т</w:t>
      </w:r>
      <w:r w:rsidRPr="006C3AEF">
        <w:rPr>
          <w:rFonts w:ascii="Times New Roman" w:eastAsia="Times New Roman" w:hAnsi="Times New Roman" w:cs="Times New Roman"/>
          <w:sz w:val="24"/>
          <w:szCs w:val="24"/>
          <w:lang w:eastAsia="ar-SA"/>
        </w:rPr>
        <w:t>ребовани</w:t>
      </w:r>
      <w:r>
        <w:rPr>
          <w:rFonts w:ascii="Times New Roman" w:eastAsia="Times New Roman" w:hAnsi="Times New Roman" w:cs="Times New Roman"/>
          <w:sz w:val="24"/>
          <w:szCs w:val="24"/>
          <w:lang w:eastAsia="ar-SA"/>
        </w:rPr>
        <w:t>я</w:t>
      </w:r>
      <w:r w:rsidRPr="006C3AE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оказываемым Услугам по перевозке </w:t>
      </w:r>
      <w:r w:rsidRPr="006C3AEF">
        <w:rPr>
          <w:rFonts w:ascii="Times New Roman" w:eastAsia="Times New Roman" w:hAnsi="Times New Roman" w:cs="Times New Roman"/>
          <w:sz w:val="24"/>
          <w:szCs w:val="24"/>
          <w:lang w:eastAsia="ar-SA"/>
        </w:rPr>
        <w:t>указаны в разделе 5 «Техническое задание» Документации</w:t>
      </w:r>
      <w:r>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Сроки и место </w:t>
      </w:r>
      <w:r w:rsidR="00624083">
        <w:rPr>
          <w:rFonts w:ascii="Times New Roman" w:eastAsia="Times New Roman" w:hAnsi="Times New Roman" w:cs="Times New Roman"/>
          <w:sz w:val="24"/>
          <w:szCs w:val="24"/>
          <w:lang w:eastAsia="ar-SA"/>
        </w:rPr>
        <w:t>оказания У</w:t>
      </w:r>
      <w:r w:rsidR="0025595D">
        <w:rPr>
          <w:rFonts w:ascii="Times New Roman" w:eastAsia="Times New Roman" w:hAnsi="Times New Roman" w:cs="Times New Roman"/>
          <w:sz w:val="24"/>
          <w:szCs w:val="24"/>
          <w:lang w:eastAsia="ar-SA"/>
        </w:rPr>
        <w:t>слуг</w:t>
      </w:r>
      <w:r w:rsidRPr="006C3AEF">
        <w:rPr>
          <w:rFonts w:ascii="Times New Roman" w:eastAsia="Times New Roman" w:hAnsi="Times New Roman" w:cs="Times New Roman"/>
          <w:sz w:val="24"/>
          <w:szCs w:val="24"/>
          <w:lang w:eastAsia="ar-SA"/>
        </w:rPr>
        <w:t xml:space="preserve"> </w:t>
      </w:r>
      <w:r w:rsidR="00D111CE">
        <w:rPr>
          <w:rFonts w:ascii="Times New Roman" w:eastAsia="Times New Roman" w:hAnsi="Times New Roman" w:cs="Times New Roman"/>
          <w:sz w:val="24"/>
          <w:szCs w:val="24"/>
          <w:lang w:eastAsia="ar-SA"/>
        </w:rPr>
        <w:t xml:space="preserve">по перевозке </w:t>
      </w:r>
      <w:r w:rsidRPr="006C3AEF">
        <w:rPr>
          <w:rFonts w:ascii="Times New Roman" w:eastAsia="Times New Roman" w:hAnsi="Times New Roman" w:cs="Times New Roman"/>
          <w:sz w:val="24"/>
          <w:szCs w:val="24"/>
          <w:lang w:eastAsia="ar-SA"/>
        </w:rPr>
        <w:t xml:space="preserve">указаны в </w:t>
      </w:r>
      <w:r w:rsidR="00624083">
        <w:rPr>
          <w:rFonts w:ascii="Times New Roman" w:eastAsia="Times New Roman" w:hAnsi="Times New Roman" w:cs="Times New Roman"/>
          <w:sz w:val="24"/>
          <w:szCs w:val="24"/>
          <w:lang w:eastAsia="ar-SA"/>
        </w:rPr>
        <w:t>И</w:t>
      </w:r>
      <w:r w:rsidRPr="006C3AEF">
        <w:rPr>
          <w:rFonts w:ascii="Times New Roman" w:eastAsia="Times New Roman" w:hAnsi="Times New Roman" w:cs="Times New Roman"/>
          <w:sz w:val="24"/>
          <w:szCs w:val="24"/>
          <w:lang w:eastAsia="ar-SA"/>
        </w:rPr>
        <w:t xml:space="preserve">нформационной карте о проведении конкурентных переговоров.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процедуры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6" w:name="_Toc366762359"/>
      <w:bookmarkStart w:id="97" w:name="_Toc368061874"/>
      <w:bookmarkStart w:id="98" w:name="_Toc368062038"/>
      <w:bookmarkStart w:id="99" w:name="_Toc370824134"/>
      <w:bookmarkStart w:id="100" w:name="_Toc394314156"/>
      <w:bookmarkStart w:id="101" w:name="_Toc410044319"/>
      <w:bookmarkStart w:id="102" w:name="_Toc429079264"/>
      <w:bookmarkStart w:id="103" w:name="_Toc441216748"/>
      <w:bookmarkStart w:id="104" w:name="_Toc441766538"/>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 xml:space="preserve"> и документов</w:t>
      </w:r>
      <w:bookmarkEnd w:id="96"/>
      <w:bookmarkEnd w:id="97"/>
      <w:bookmarkEnd w:id="98"/>
      <w:bookmarkEnd w:id="99"/>
      <w:bookmarkEnd w:id="100"/>
      <w:bookmarkEnd w:id="101"/>
      <w:bookmarkEnd w:id="102"/>
      <w:bookmarkEnd w:id="103"/>
      <w:bookmarkEnd w:id="104"/>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 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5" w:name="_Toc366762360"/>
      <w:bookmarkStart w:id="106" w:name="_Toc368061875"/>
      <w:bookmarkStart w:id="107" w:name="_Toc368062039"/>
      <w:bookmarkStart w:id="108" w:name="_Toc370824135"/>
      <w:bookmarkStart w:id="109" w:name="_Toc394314157"/>
      <w:bookmarkStart w:id="110" w:name="_Toc410044320"/>
      <w:bookmarkStart w:id="111" w:name="_Toc429079265"/>
      <w:bookmarkStart w:id="112" w:name="_Toc441216749"/>
      <w:bookmarkStart w:id="113" w:name="_Toc441766539"/>
      <w:r w:rsidRPr="006C3AEF">
        <w:rPr>
          <w:rFonts w:ascii="Times New Roman" w:eastAsia="Times New Roman" w:hAnsi="Times New Roman" w:cs="Times New Roman"/>
          <w:b/>
          <w:bCs/>
          <w:sz w:val="24"/>
          <w:szCs w:val="26"/>
          <w:lang w:eastAsia="ar-SA"/>
        </w:rPr>
        <w:t xml:space="preserve">2.3.  Затраты на участие в </w:t>
      </w:r>
      <w:bookmarkEnd w:id="105"/>
      <w:bookmarkEnd w:id="106"/>
      <w:bookmarkEnd w:id="107"/>
      <w:bookmarkEnd w:id="108"/>
      <w:bookmarkEnd w:id="109"/>
      <w:bookmarkEnd w:id="110"/>
      <w:r w:rsidRPr="006C3AEF">
        <w:rPr>
          <w:rFonts w:ascii="Times New Roman" w:eastAsia="Times New Roman" w:hAnsi="Times New Roman" w:cs="Times New Roman"/>
          <w:b/>
          <w:bCs/>
          <w:sz w:val="24"/>
          <w:szCs w:val="26"/>
          <w:lang w:eastAsia="ar-SA"/>
        </w:rPr>
        <w:t>конкурентных переговорах</w:t>
      </w:r>
      <w:bookmarkEnd w:id="111"/>
      <w:bookmarkEnd w:id="112"/>
      <w:bookmarkEnd w:id="113"/>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конкурентных переговоров,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4" w:name="_Toc366762361"/>
      <w:bookmarkStart w:id="115" w:name="_Toc368061876"/>
      <w:bookmarkStart w:id="116" w:name="_Toc368062040"/>
      <w:bookmarkStart w:id="117" w:name="_Toc370824136"/>
      <w:bookmarkStart w:id="118" w:name="_Toc394314158"/>
      <w:bookmarkStart w:id="119" w:name="_Toc410044321"/>
      <w:bookmarkStart w:id="120" w:name="_Toc429079266"/>
      <w:bookmarkStart w:id="121" w:name="_Toc441216750"/>
      <w:bookmarkStart w:id="122" w:name="_Toc441766540"/>
      <w:r w:rsidRPr="006C3AEF">
        <w:rPr>
          <w:rFonts w:ascii="Times New Roman" w:eastAsia="Times New Roman" w:hAnsi="Times New Roman" w:cs="Times New Roman"/>
          <w:b/>
          <w:bCs/>
          <w:sz w:val="24"/>
          <w:szCs w:val="26"/>
          <w:lang w:eastAsia="ar-SA"/>
        </w:rPr>
        <w:t xml:space="preserve">2.4. Отказ от проведения процедуры </w:t>
      </w:r>
      <w:bookmarkEnd w:id="114"/>
      <w:bookmarkEnd w:id="115"/>
      <w:bookmarkEnd w:id="116"/>
      <w:bookmarkEnd w:id="117"/>
      <w:bookmarkEnd w:id="118"/>
      <w:bookmarkEnd w:id="119"/>
      <w:r w:rsidRPr="006C3AEF">
        <w:rPr>
          <w:rFonts w:ascii="Times New Roman" w:eastAsia="Times New Roman" w:hAnsi="Times New Roman" w:cs="Times New Roman"/>
          <w:b/>
          <w:bCs/>
          <w:sz w:val="24"/>
          <w:szCs w:val="26"/>
          <w:lang w:eastAsia="ar-SA"/>
        </w:rPr>
        <w:t>конкурентных переговоров</w:t>
      </w:r>
      <w:bookmarkEnd w:id="120"/>
      <w:bookmarkEnd w:id="121"/>
      <w:bookmarkEnd w:id="122"/>
      <w:r w:rsidRPr="006C3AEF">
        <w:rPr>
          <w:rFonts w:ascii="Times New Roman" w:eastAsia="Times New Roman" w:hAnsi="Times New Roman" w:cs="Times New Roman"/>
          <w:b/>
          <w:bCs/>
          <w:sz w:val="24"/>
          <w:szCs w:val="26"/>
          <w:lang w:eastAsia="ar-SA"/>
        </w:rPr>
        <w:t xml:space="preserve"> </w:t>
      </w:r>
    </w:p>
    <w:p w:rsidR="00C514A8"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разместивший </w:t>
      </w:r>
      <w:r w:rsidR="002A54E3" w:rsidRPr="002A54E3">
        <w:rPr>
          <w:rFonts w:ascii="Times New Roman" w:eastAsia="Times New Roman" w:hAnsi="Times New Roman" w:cs="Times New Roman"/>
          <w:sz w:val="24"/>
          <w:szCs w:val="24"/>
          <w:lang w:eastAsia="ar-SA"/>
        </w:rPr>
        <w:t xml:space="preserve">в единой информационной системе в сфере закупок товаров, работ, услуг </w:t>
      </w:r>
      <w:r w:rsidRPr="006C3AEF">
        <w:rPr>
          <w:rFonts w:ascii="Times New Roman" w:eastAsia="Times New Roman" w:hAnsi="Times New Roman" w:cs="Times New Roman"/>
          <w:sz w:val="24"/>
          <w:szCs w:val="24"/>
          <w:lang w:eastAsia="ar-SA"/>
        </w:rPr>
        <w:t xml:space="preserve">извещение о проведении процедуры конкурентных переговоров, вправе </w:t>
      </w:r>
      <w:r w:rsidR="002C3F70" w:rsidRPr="002C3F70">
        <w:rPr>
          <w:rFonts w:ascii="Times New Roman" w:eastAsia="Times New Roman" w:hAnsi="Times New Roman" w:cs="Times New Roman"/>
          <w:sz w:val="24"/>
          <w:szCs w:val="24"/>
          <w:lang w:eastAsia="ar-SA"/>
        </w:rPr>
        <w:t xml:space="preserve">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w:t>
      </w:r>
      <w:r w:rsidR="002C3F70" w:rsidRPr="006E1B95">
        <w:rPr>
          <w:rFonts w:ascii="Times New Roman" w:eastAsia="Times New Roman" w:hAnsi="Times New Roman" w:cs="Times New Roman"/>
          <w:sz w:val="24"/>
          <w:szCs w:val="24"/>
          <w:lang w:eastAsia="ar-SA"/>
        </w:rPr>
        <w:t xml:space="preserve">возвращаются в соответствии </w:t>
      </w:r>
      <w:r w:rsidR="00C514A8" w:rsidRPr="006E1B95">
        <w:rPr>
          <w:rFonts w:ascii="Times New Roman" w:eastAsia="Times New Roman" w:hAnsi="Times New Roman" w:cs="Times New Roman"/>
          <w:sz w:val="24"/>
          <w:szCs w:val="24"/>
          <w:lang w:eastAsia="ar-SA"/>
        </w:rPr>
        <w:t>с</w:t>
      </w:r>
      <w:r w:rsidR="00C514A8" w:rsidRPr="00C514A8">
        <w:rPr>
          <w:rFonts w:ascii="Times New Roman" w:eastAsia="Times New Roman" w:hAnsi="Times New Roman" w:cs="Times New Roman"/>
          <w:sz w:val="24"/>
          <w:szCs w:val="24"/>
          <w:lang w:eastAsia="ar-SA"/>
        </w:rPr>
        <w:t xml:space="preserve"> </w:t>
      </w:r>
      <w:r w:rsidR="00C514A8" w:rsidRPr="002C3F70">
        <w:rPr>
          <w:rFonts w:ascii="Times New Roman" w:eastAsia="Times New Roman" w:hAnsi="Times New Roman" w:cs="Times New Roman"/>
          <w:sz w:val="24"/>
          <w:szCs w:val="24"/>
          <w:lang w:eastAsia="ar-SA"/>
        </w:rPr>
        <w:t>пунктом 4.16. Документации</w:t>
      </w:r>
      <w:r w:rsidR="00C514A8">
        <w:rPr>
          <w:rFonts w:ascii="Times New Roman" w:eastAsia="Times New Roman" w:hAnsi="Times New Roman" w:cs="Times New Roman"/>
          <w:sz w:val="24"/>
          <w:szCs w:val="24"/>
          <w:lang w:eastAsia="ar-SA"/>
        </w:rPr>
        <w:t>.</w:t>
      </w:r>
    </w:p>
    <w:p w:rsidR="006C3AEF"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6C3AEF">
        <w:rPr>
          <w:rFonts w:ascii="Times New Roman" w:eastAsia="Times New Roman" w:hAnsi="Times New Roman" w:cs="Times New Roman"/>
          <w:sz w:val="24"/>
          <w:szCs w:val="24"/>
          <w:lang w:eastAsia="ar-SA"/>
        </w:rPr>
        <w:t xml:space="preserve">Извещение об отказе от проведения процедуры конкурентных переговоров размещается Заказчиком </w:t>
      </w:r>
      <w:r w:rsidR="002A54E3" w:rsidRPr="002A54E3">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17" w:history="1">
        <w:r w:rsidRPr="006C3AEF">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3" w:name="_Toc366762362"/>
      <w:bookmarkStart w:id="124" w:name="_Toc368061877"/>
      <w:bookmarkStart w:id="125" w:name="_Toc368062041"/>
      <w:bookmarkStart w:id="126" w:name="_Toc370824137"/>
      <w:bookmarkStart w:id="127" w:name="_Toc394314159"/>
      <w:bookmarkStart w:id="128" w:name="_Toc410044322"/>
      <w:bookmarkStart w:id="129" w:name="_Toc429079267"/>
      <w:bookmarkStart w:id="130" w:name="_Toc441216751"/>
      <w:bookmarkStart w:id="131" w:name="_Toc441766541"/>
      <w:r w:rsidRPr="006C3AEF">
        <w:rPr>
          <w:rFonts w:ascii="Times New Roman" w:eastAsia="Times New Roman" w:hAnsi="Times New Roman" w:cs="Times New Roman"/>
          <w:b/>
          <w:bCs/>
          <w:sz w:val="24"/>
          <w:szCs w:val="26"/>
          <w:lang w:eastAsia="ar-SA"/>
        </w:rPr>
        <w:t>2.5. Возврат документов</w:t>
      </w:r>
      <w:bookmarkEnd w:id="123"/>
      <w:bookmarkEnd w:id="124"/>
      <w:bookmarkEnd w:id="125"/>
      <w:bookmarkEnd w:id="126"/>
      <w:bookmarkEnd w:id="127"/>
      <w:bookmarkEnd w:id="128"/>
      <w:bookmarkEnd w:id="129"/>
      <w:bookmarkEnd w:id="130"/>
      <w:bookmarkEnd w:id="131"/>
    </w:p>
    <w:p w:rsidR="006C3AEF" w:rsidRPr="006C3AEF" w:rsidRDefault="006C3AEF" w:rsidP="00B82EDB">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8C6253" w:rsidRPr="006E1B95">
        <w:rPr>
          <w:rFonts w:ascii="Times New Roman" w:eastAsia="Times New Roman" w:hAnsi="Times New Roman" w:cs="Times New Roman"/>
          <w:sz w:val="24"/>
          <w:szCs w:val="24"/>
          <w:lang w:eastAsia="ar-SA"/>
        </w:rPr>
        <w:t>направленные на участие в</w:t>
      </w:r>
      <w:r w:rsidRPr="006E1B95">
        <w:rPr>
          <w:rFonts w:ascii="Times New Roman" w:eastAsia="Times New Roman" w:hAnsi="Times New Roman" w:cs="Times New Roman"/>
          <w:sz w:val="24"/>
          <w:szCs w:val="24"/>
          <w:lang w:eastAsia="ar-SA"/>
        </w:rPr>
        <w:t xml:space="preserve"> </w:t>
      </w:r>
      <w:r w:rsidR="008C6253" w:rsidRPr="006E1B95">
        <w:rPr>
          <w:rFonts w:ascii="Times New Roman" w:eastAsia="Times New Roman" w:hAnsi="Times New Roman" w:cs="Times New Roman"/>
          <w:sz w:val="24"/>
          <w:szCs w:val="24"/>
          <w:lang w:eastAsia="ar-SA"/>
        </w:rPr>
        <w:t>конкурентных переговорах</w:t>
      </w:r>
      <w:r w:rsidRPr="006E1B95">
        <w:rPr>
          <w:rFonts w:ascii="Times New Roman" w:eastAsia="Times New Roman" w:hAnsi="Times New Roman" w:cs="Times New Roman"/>
          <w:sz w:val="24"/>
          <w:szCs w:val="24"/>
          <w:lang w:eastAsia="ar-SA"/>
        </w:rPr>
        <w:t>, не возвращаются</w:t>
      </w:r>
      <w:r w:rsidRPr="006C3AEF">
        <w:rPr>
          <w:rFonts w:ascii="Times New Roman" w:eastAsia="Times New Roman" w:hAnsi="Times New Roman" w:cs="Times New Roman"/>
          <w:sz w:val="24"/>
          <w:szCs w:val="24"/>
          <w:lang w:eastAsia="ar-SA"/>
        </w:rPr>
        <w:t>, кроме отозванных Участниками и опоздавших заявок, а также в случае отказа Заказчика от проведения конкурентных переговоров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6C3AEF">
        <w:rPr>
          <w:rFonts w:ascii="Times New Roman" w:eastAsia="Times New Roman" w:hAnsi="Times New Roman" w:cs="Times New Roman"/>
          <w:sz w:val="24"/>
          <w:szCs w:val="24"/>
          <w:lang w:eastAsia="ar-SA"/>
        </w:rPr>
        <w:t xml:space="preserve">) по письменному запросу Участника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w:t>
      </w:r>
    </w:p>
    <w:p w:rsidR="006C3AEF" w:rsidRPr="006C3AEF" w:rsidRDefault="00501814"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132" w:name="_Toc366761029"/>
      <w:bookmarkStart w:id="133" w:name="_Toc441766542"/>
      <w:r>
        <w:rPr>
          <w:rFonts w:ascii="Times New Roman" w:eastAsia="Times New Roman" w:hAnsi="Times New Roman" w:cs="Times New Roman"/>
          <w:b/>
          <w:bCs/>
          <w:sz w:val="24"/>
          <w:szCs w:val="28"/>
          <w:lang w:eastAsia="ar-SA"/>
        </w:rPr>
        <w:t xml:space="preserve">3. </w:t>
      </w:r>
      <w:r w:rsidR="006C3AEF"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132"/>
      <w:bookmarkEnd w:id="133"/>
    </w:p>
    <w:p w:rsidR="006C3AEF" w:rsidRPr="00A37031"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34" w:name="_Toc370824139"/>
      <w:bookmarkStart w:id="135" w:name="_Toc394314161"/>
      <w:bookmarkStart w:id="136" w:name="_Toc410044324"/>
      <w:bookmarkStart w:id="137" w:name="_Toc429079269"/>
      <w:bookmarkStart w:id="138" w:name="_Toc441766543"/>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r>
      <w:r w:rsidRPr="00A37031">
        <w:rPr>
          <w:rFonts w:ascii="Times New Roman" w:eastAsia="Times New Roman" w:hAnsi="Times New Roman" w:cs="Times New Roman"/>
          <w:b/>
          <w:bCs/>
          <w:sz w:val="24"/>
          <w:szCs w:val="24"/>
          <w:lang w:eastAsia="ar-SA"/>
        </w:rPr>
        <w:t>К Участнику закупки предъявляются следующие обязательные требования:</w:t>
      </w:r>
      <w:bookmarkEnd w:id="134"/>
      <w:bookmarkEnd w:id="135"/>
      <w:bookmarkEnd w:id="136"/>
      <w:bookmarkEnd w:id="137"/>
      <w:bookmarkEnd w:id="138"/>
      <w:r w:rsidRPr="00A37031">
        <w:rPr>
          <w:rFonts w:ascii="Times New Roman" w:eastAsia="Times New Roman" w:hAnsi="Times New Roman" w:cs="Times New Roman"/>
          <w:b/>
          <w:bCs/>
          <w:sz w:val="24"/>
          <w:szCs w:val="24"/>
          <w:lang w:eastAsia="ar-SA"/>
        </w:rPr>
        <w:t xml:space="preserve">  </w:t>
      </w:r>
    </w:p>
    <w:p w:rsidR="002E1619" w:rsidRPr="002E1619" w:rsidRDefault="00D461ED" w:rsidP="00D461ED">
      <w:pPr>
        <w:spacing w:after="0" w:line="240" w:lineRule="auto"/>
        <w:ind w:firstLine="709"/>
        <w:jc w:val="both"/>
        <w:rPr>
          <w:rFonts w:ascii="Times New Roman" w:hAnsi="Times New Roman" w:cs="Times New Roman"/>
          <w:sz w:val="24"/>
          <w:szCs w:val="24"/>
        </w:rPr>
      </w:pPr>
      <w:bookmarkStart w:id="139" w:name="_Toc370824140"/>
      <w:bookmarkStart w:id="140" w:name="_Toc394314162"/>
      <w:bookmarkStart w:id="141" w:name="_Toc410044325"/>
      <w:bookmarkStart w:id="142" w:name="_Toc429079270"/>
      <w:r>
        <w:rPr>
          <w:rFonts w:ascii="Times New Roman" w:hAnsi="Times New Roman" w:cs="Times New Roman"/>
          <w:b/>
          <w:sz w:val="24"/>
          <w:szCs w:val="24"/>
        </w:rPr>
        <w:t>3</w:t>
      </w:r>
      <w:r w:rsidR="002E1619" w:rsidRPr="002E1619">
        <w:rPr>
          <w:rFonts w:ascii="Times New Roman" w:hAnsi="Times New Roman" w:cs="Times New Roman"/>
          <w:b/>
          <w:sz w:val="24"/>
          <w:szCs w:val="24"/>
        </w:rPr>
        <w:t>.1.</w:t>
      </w:r>
      <w:r w:rsidR="00A4736C">
        <w:rPr>
          <w:rFonts w:ascii="Times New Roman" w:hAnsi="Times New Roman" w:cs="Times New Roman"/>
          <w:b/>
          <w:sz w:val="24"/>
          <w:szCs w:val="24"/>
        </w:rPr>
        <w:t>1.</w:t>
      </w:r>
      <w:r w:rsidR="002E1619" w:rsidRPr="002E1619">
        <w:rPr>
          <w:rFonts w:ascii="Times New Roman" w:hAnsi="Times New Roman" w:cs="Times New Roman"/>
          <w:sz w:val="24"/>
          <w:szCs w:val="24"/>
        </w:rPr>
        <w:t xml:space="preserve"> Участник закупки должен соответствовать требованиям, устанавливаемым в соответствии с законодательством Российской Федерации к лицам,</w:t>
      </w:r>
      <w:r w:rsidR="002C1D84">
        <w:rPr>
          <w:rFonts w:ascii="Times New Roman" w:hAnsi="Times New Roman" w:cs="Times New Roman"/>
          <w:sz w:val="24"/>
          <w:szCs w:val="24"/>
        </w:rPr>
        <w:t xml:space="preserve"> осуществляющим </w:t>
      </w:r>
      <w:r w:rsidR="00D111CE">
        <w:rPr>
          <w:rFonts w:ascii="Times New Roman" w:hAnsi="Times New Roman" w:cs="Times New Roman"/>
          <w:sz w:val="24"/>
          <w:szCs w:val="24"/>
        </w:rPr>
        <w:t>оказание У</w:t>
      </w:r>
      <w:r w:rsidR="0025595D">
        <w:rPr>
          <w:rFonts w:ascii="Times New Roman" w:hAnsi="Times New Roman" w:cs="Times New Roman"/>
          <w:sz w:val="24"/>
          <w:szCs w:val="24"/>
        </w:rPr>
        <w:t>слуг</w:t>
      </w:r>
      <w:r w:rsidR="00D111CE">
        <w:rPr>
          <w:rFonts w:ascii="Times New Roman" w:hAnsi="Times New Roman" w:cs="Times New Roman"/>
          <w:sz w:val="24"/>
          <w:szCs w:val="24"/>
        </w:rPr>
        <w:t xml:space="preserve"> по перевозке</w:t>
      </w:r>
      <w:r w:rsidR="002E1619" w:rsidRPr="002E1619">
        <w:rPr>
          <w:rFonts w:ascii="Times New Roman" w:hAnsi="Times New Roman" w:cs="Times New Roman"/>
          <w:i/>
          <w:sz w:val="24"/>
          <w:szCs w:val="24"/>
        </w:rPr>
        <w:t>,</w:t>
      </w:r>
      <w:r w:rsidR="002C1D84">
        <w:rPr>
          <w:rFonts w:ascii="Times New Roman" w:hAnsi="Times New Roman" w:cs="Times New Roman"/>
          <w:sz w:val="24"/>
          <w:szCs w:val="24"/>
        </w:rPr>
        <w:t xml:space="preserve"> </w:t>
      </w:r>
      <w:r w:rsidR="002C1D84" w:rsidRPr="00C73051">
        <w:rPr>
          <w:rFonts w:ascii="Times New Roman" w:hAnsi="Times New Roman" w:cs="Times New Roman"/>
          <w:sz w:val="24"/>
          <w:szCs w:val="24"/>
        </w:rPr>
        <w:t>являющ</w:t>
      </w:r>
      <w:r w:rsidR="006E1B95" w:rsidRPr="00C73051">
        <w:rPr>
          <w:rFonts w:ascii="Times New Roman" w:hAnsi="Times New Roman" w:cs="Times New Roman"/>
          <w:sz w:val="24"/>
          <w:szCs w:val="24"/>
        </w:rPr>
        <w:t>ееся</w:t>
      </w:r>
      <w:r w:rsidR="002E1619" w:rsidRPr="002E1619">
        <w:rPr>
          <w:rFonts w:ascii="Times New Roman" w:hAnsi="Times New Roman" w:cs="Times New Roman"/>
          <w:sz w:val="24"/>
          <w:szCs w:val="24"/>
        </w:rPr>
        <w:t xml:space="preserve"> предметом закупки.</w:t>
      </w:r>
      <w:r w:rsidR="002C1D84">
        <w:rPr>
          <w:rFonts w:ascii="Times New Roman" w:hAnsi="Times New Roman" w:cs="Times New Roman"/>
          <w:sz w:val="24"/>
          <w:szCs w:val="24"/>
        </w:rPr>
        <w:t xml:space="preserve"> </w:t>
      </w:r>
    </w:p>
    <w:p w:rsidR="002E1619" w:rsidRPr="002E1619" w:rsidRDefault="002E1619" w:rsidP="00D461ED">
      <w:pPr>
        <w:spacing w:after="0" w:line="240" w:lineRule="auto"/>
        <w:ind w:firstLine="709"/>
        <w:jc w:val="both"/>
        <w:rPr>
          <w:rFonts w:ascii="Times New Roman" w:hAnsi="Times New Roman" w:cs="Times New Roman"/>
          <w:sz w:val="24"/>
          <w:szCs w:val="24"/>
        </w:rPr>
      </w:pPr>
      <w:r w:rsidRPr="002E1619">
        <w:rPr>
          <w:rFonts w:ascii="Times New Roman" w:hAnsi="Times New Roman" w:cs="Times New Roman"/>
          <w:b/>
          <w:sz w:val="24"/>
          <w:szCs w:val="24"/>
        </w:rPr>
        <w:t>3.1.2.</w:t>
      </w:r>
      <w:r w:rsidRPr="002E1619">
        <w:rPr>
          <w:rFonts w:ascii="Times New Roman" w:hAnsi="Times New Roman" w:cs="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2E1619" w:rsidRPr="002E1619" w:rsidRDefault="002E1619" w:rsidP="00D461ED">
      <w:pPr>
        <w:tabs>
          <w:tab w:val="left" w:pos="851"/>
        </w:tabs>
        <w:spacing w:after="0" w:line="240" w:lineRule="auto"/>
        <w:ind w:firstLine="709"/>
        <w:contextualSpacing/>
        <w:jc w:val="both"/>
        <w:rPr>
          <w:rFonts w:ascii="Times New Roman" w:hAnsi="Times New Roman" w:cs="Times New Roman"/>
          <w:sz w:val="24"/>
          <w:szCs w:val="24"/>
        </w:rPr>
      </w:pPr>
      <w:r w:rsidRPr="002E1619">
        <w:rPr>
          <w:rFonts w:ascii="Times New Roman" w:hAnsi="Times New Roman" w:cs="Times New Roman"/>
          <w:b/>
          <w:sz w:val="24"/>
          <w:szCs w:val="24"/>
        </w:rPr>
        <w:t xml:space="preserve">3.1.3. </w:t>
      </w:r>
      <w:r w:rsidRPr="002E1619">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2E1619" w:rsidRDefault="002E1619" w:rsidP="00D461ED">
      <w:pPr>
        <w:tabs>
          <w:tab w:val="left" w:pos="851"/>
        </w:tabs>
        <w:spacing w:after="0" w:line="240" w:lineRule="auto"/>
        <w:ind w:firstLine="709"/>
        <w:contextualSpacing/>
        <w:jc w:val="both"/>
        <w:rPr>
          <w:rFonts w:ascii="Times New Roman" w:hAnsi="Times New Roman" w:cs="Times New Roman"/>
          <w:sz w:val="24"/>
          <w:szCs w:val="24"/>
        </w:rPr>
      </w:pPr>
      <w:r w:rsidRPr="002E1619">
        <w:rPr>
          <w:rFonts w:ascii="Times New Roman" w:hAnsi="Times New Roman" w:cs="Times New Roman"/>
          <w:b/>
          <w:sz w:val="24"/>
          <w:szCs w:val="24"/>
        </w:rPr>
        <w:t xml:space="preserve">3.1.4. </w:t>
      </w:r>
      <w:proofErr w:type="gramStart"/>
      <w:r w:rsidRPr="002E1619">
        <w:rPr>
          <w:rFonts w:ascii="Times New Roman" w:hAnsi="Times New Roman" w:cs="Times New Roman"/>
          <w:sz w:val="24"/>
          <w:szCs w:val="24"/>
        </w:rPr>
        <w:t>У</w:t>
      </w:r>
      <w:r w:rsidRPr="002E1619">
        <w:rPr>
          <w:rFonts w:ascii="Times New Roman" w:hAnsi="Times New Roman" w:cs="Times New Roman"/>
          <w:b/>
          <w:sz w:val="24"/>
          <w:szCs w:val="24"/>
        </w:rPr>
        <w:t xml:space="preserve"> </w:t>
      </w:r>
      <w:r w:rsidRPr="002E1619">
        <w:rPr>
          <w:rFonts w:ascii="Times New Roman" w:hAnsi="Times New Roman" w:cs="Times New Roman"/>
          <w:sz w:val="24"/>
          <w:szCs w:val="24"/>
        </w:rPr>
        <w:t xml:space="preserve">Участника закупки должно быть </w:t>
      </w:r>
      <w:r w:rsidRPr="002E1619">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2E1619">
        <w:rPr>
          <w:rFonts w:ascii="Times New Roman" w:eastAsia="Calibri" w:hAnsi="Times New Roman" w:cs="Times New Roman"/>
          <w:sz w:val="24"/>
          <w:szCs w:val="24"/>
        </w:rPr>
        <w:t xml:space="preserve"> признании обязанности </w:t>
      </w:r>
      <w:proofErr w:type="gramStart"/>
      <w:r w:rsidRPr="002E1619">
        <w:rPr>
          <w:rFonts w:ascii="Times New Roman" w:eastAsia="Calibri" w:hAnsi="Times New Roman" w:cs="Times New Roman"/>
          <w:sz w:val="24"/>
          <w:szCs w:val="24"/>
        </w:rPr>
        <w:t>заявителя</w:t>
      </w:r>
      <w:proofErr w:type="gramEnd"/>
      <w:r w:rsidRPr="002E1619">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E1619">
        <w:rPr>
          <w:rFonts w:ascii="Times New Roman" w:eastAsia="Calibri" w:hAnsi="Times New Roman" w:cs="Times New Roman"/>
          <w:sz w:val="24"/>
          <w:szCs w:val="24"/>
        </w:rPr>
        <w:t>указанных</w:t>
      </w:r>
      <w:proofErr w:type="gramEnd"/>
      <w:r w:rsidRPr="002E1619">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E1619">
        <w:rPr>
          <w:rFonts w:ascii="Times New Roman" w:hAnsi="Times New Roman" w:cs="Times New Roman"/>
          <w:sz w:val="24"/>
          <w:szCs w:val="24"/>
        </w:rPr>
        <w:t xml:space="preserve">. </w:t>
      </w:r>
    </w:p>
    <w:p w:rsidR="002E1619" w:rsidRPr="002E1619" w:rsidRDefault="002E1619"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sidRPr="002E1619">
        <w:rPr>
          <w:b/>
        </w:rPr>
        <w:lastRenderedPageBreak/>
        <w:t xml:space="preserve">3.1.5. </w:t>
      </w:r>
      <w:proofErr w:type="gramStart"/>
      <w:r w:rsidRPr="002E1619">
        <w:t xml:space="preserve">У </w:t>
      </w:r>
      <w:r w:rsidRPr="002E1619">
        <w:rPr>
          <w:rFonts w:eastAsia="Calibri"/>
          <w:lang w:eastAsia="en-US"/>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2E1619">
        <w:rPr>
          <w:rFonts w:eastAsia="Calibri"/>
          <w:lang w:eastAsia="en-US"/>
        </w:rPr>
        <w:t xml:space="preserve">, которые связаны с </w:t>
      </w:r>
      <w:r w:rsidR="005E2F2D">
        <w:rPr>
          <w:rFonts w:eastAsia="Calibri"/>
          <w:lang w:eastAsia="en-US"/>
        </w:rPr>
        <w:t>оказанием Услуг</w:t>
      </w:r>
      <w:r w:rsidRPr="002E1619">
        <w:rPr>
          <w:rFonts w:eastAsia="Calibri"/>
          <w:lang w:eastAsia="en-US"/>
        </w:rPr>
        <w:t>,  являющ</w:t>
      </w:r>
      <w:r w:rsidR="005E2F2D">
        <w:rPr>
          <w:rFonts w:eastAsia="Calibri"/>
          <w:lang w:eastAsia="en-US"/>
        </w:rPr>
        <w:t>ихся</w:t>
      </w:r>
      <w:r w:rsidRPr="002E1619">
        <w:rPr>
          <w:rFonts w:eastAsia="Calibri"/>
          <w:lang w:eastAsia="en-US"/>
        </w:rPr>
        <w:t xml:space="preserve"> объектом осуществляемой закупки, и административное наказание в виде дисквалификации.</w:t>
      </w:r>
    </w:p>
    <w:p w:rsidR="002E1619" w:rsidRPr="002E1619" w:rsidRDefault="002E1619"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sidRPr="002E1619">
        <w:rPr>
          <w:rFonts w:ascii="Times New Roman" w:eastAsia="Calibri" w:hAnsi="Times New Roman" w:cs="Times New Roman"/>
          <w:b/>
          <w:sz w:val="24"/>
          <w:szCs w:val="24"/>
        </w:rPr>
        <w:t xml:space="preserve">3.1.6.  </w:t>
      </w:r>
      <w:proofErr w:type="gramStart"/>
      <w:r w:rsidRPr="002E1619">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2E1619">
        <w:rPr>
          <w:rFonts w:ascii="Times New Roman" w:eastAsia="Calibri" w:hAnsi="Times New Roman" w:cs="Times New Roman"/>
          <w:sz w:val="24"/>
          <w:szCs w:val="24"/>
        </w:rPr>
        <w:t xml:space="preserve"> </w:t>
      </w:r>
      <w:proofErr w:type="gramStart"/>
      <w:r w:rsidRPr="002E1619">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E1619">
        <w:rPr>
          <w:rFonts w:ascii="Times New Roman" w:eastAsia="Calibri" w:hAnsi="Times New Roman" w:cs="Times New Roman"/>
          <w:sz w:val="24"/>
          <w:szCs w:val="24"/>
        </w:rPr>
        <w:t>неполнородными</w:t>
      </w:r>
      <w:proofErr w:type="spellEnd"/>
      <w:r w:rsidRPr="002E1619">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E1619">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2E1619" w:rsidP="00B63667">
      <w:pPr>
        <w:tabs>
          <w:tab w:val="left" w:pos="426"/>
          <w:tab w:val="left" w:pos="540"/>
          <w:tab w:val="left" w:pos="900"/>
        </w:tabs>
        <w:spacing w:after="0" w:line="240" w:lineRule="auto"/>
        <w:ind w:firstLine="709"/>
        <w:jc w:val="both"/>
        <w:rPr>
          <w:rFonts w:ascii="Times New Roman" w:hAnsi="Times New Roman" w:cs="Times New Roman"/>
          <w:sz w:val="24"/>
          <w:szCs w:val="24"/>
        </w:rPr>
      </w:pPr>
      <w:r w:rsidRPr="002E1619">
        <w:rPr>
          <w:rFonts w:ascii="Times New Roman" w:hAnsi="Times New Roman" w:cs="Times New Roman"/>
          <w:b/>
          <w:sz w:val="24"/>
          <w:szCs w:val="24"/>
        </w:rPr>
        <w:t xml:space="preserve">3.1.7. </w:t>
      </w:r>
      <w:proofErr w:type="gramStart"/>
      <w:r w:rsidRPr="002E1619">
        <w:rPr>
          <w:rFonts w:ascii="Times New Roman" w:hAnsi="Times New Roman" w:cs="Times New Roman"/>
          <w:sz w:val="24"/>
          <w:szCs w:val="24"/>
        </w:rPr>
        <w:t>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Pr>
          <w:rFonts w:ascii="Times New Roman" w:hAnsi="Times New Roman" w:cs="Times New Roman"/>
          <w:sz w:val="24"/>
          <w:szCs w:val="24"/>
        </w:rPr>
        <w:t xml:space="preserve">льными видами юридических лиц» </w:t>
      </w:r>
      <w:r w:rsidRPr="002E1619">
        <w:rPr>
          <w:rFonts w:ascii="Times New Roman" w:hAnsi="Times New Roman" w:cs="Times New Roman"/>
          <w:sz w:val="24"/>
          <w:szCs w:val="24"/>
          <w:lang w:eastAsia="ru-RU"/>
        </w:rPr>
        <w:t>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2E1619">
        <w:rPr>
          <w:rFonts w:ascii="Times New Roman" w:hAnsi="Times New Roman" w:cs="Times New Roman"/>
          <w:sz w:val="24"/>
          <w:szCs w:val="24"/>
        </w:rPr>
        <w:t>.</w:t>
      </w:r>
      <w:proofErr w:type="gramEnd"/>
    </w:p>
    <w:p w:rsidR="006C3AEF" w:rsidRPr="006C3AEF" w:rsidRDefault="006C3AEF" w:rsidP="00B63667">
      <w:pPr>
        <w:pStyle w:val="20"/>
        <w:numPr>
          <w:ilvl w:val="0"/>
          <w:numId w:val="0"/>
        </w:numPr>
      </w:pPr>
      <w:bookmarkStart w:id="143" w:name="_Toc441766544"/>
      <w:r w:rsidRPr="006C3AEF">
        <w:t>3.2. Формирование заявки Участника.</w:t>
      </w:r>
      <w:bookmarkEnd w:id="139"/>
      <w:bookmarkEnd w:id="140"/>
      <w:bookmarkEnd w:id="141"/>
      <w:bookmarkEnd w:id="142"/>
      <w:bookmarkEnd w:id="143"/>
    </w:p>
    <w:p w:rsidR="006C3AEF" w:rsidRDefault="006C3AEF" w:rsidP="00291A1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Pr="006C3AEF" w:rsidRDefault="006C3AEF" w:rsidP="00291A1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C3AEF" w:rsidRPr="006C3AEF" w:rsidRDefault="006C3AEF" w:rsidP="006C3AEF">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Default="006C3AEF" w:rsidP="00767E2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Заявка в обязательном порядке должна содержать следующие документы: </w:t>
      </w:r>
    </w:p>
    <w:p w:rsidR="003F431D" w:rsidRPr="003F431D" w:rsidRDefault="003F431D" w:rsidP="00796F2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663D98" w:rsidRDefault="003A693C" w:rsidP="00796F24">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 xml:space="preserve">приложение №1 к Документации, </w:t>
      </w:r>
      <w:r w:rsidR="00364059" w:rsidRPr="00AF7FD9">
        <w:rPr>
          <w:rFonts w:ascii="Times New Roman" w:eastAsia="Times New Roman" w:hAnsi="Times New Roman" w:cs="Times New Roman"/>
          <w:b/>
          <w:bCs/>
          <w:sz w:val="24"/>
          <w:lang w:eastAsia="ru-RU"/>
        </w:rPr>
        <w:t>формы 1</w:t>
      </w:r>
      <w:r w:rsidR="00364059" w:rsidRPr="00364059">
        <w:rPr>
          <w:rFonts w:ascii="Times New Roman" w:eastAsia="Times New Roman" w:hAnsi="Times New Roman" w:cs="Times New Roman"/>
          <w:b/>
          <w:bCs/>
          <w:sz w:val="24"/>
          <w:lang w:eastAsia="ru-RU"/>
        </w:rPr>
        <w:t xml:space="preserve"> – </w:t>
      </w:r>
      <w:r w:rsidR="00546500">
        <w:rPr>
          <w:rFonts w:ascii="Times New Roman" w:eastAsia="Times New Roman" w:hAnsi="Times New Roman" w:cs="Times New Roman"/>
          <w:b/>
          <w:bCs/>
          <w:sz w:val="24"/>
          <w:lang w:eastAsia="ru-RU"/>
        </w:rPr>
        <w:t>6</w:t>
      </w:r>
      <w:r w:rsidR="00364059" w:rsidRPr="00364059">
        <w:rPr>
          <w:rFonts w:ascii="Times New Roman" w:eastAsia="Times New Roman" w:hAnsi="Times New Roman" w:cs="Times New Roman"/>
          <w:b/>
          <w:bCs/>
          <w:sz w:val="24"/>
          <w:lang w:eastAsia="ru-RU"/>
        </w:rPr>
        <w:t xml:space="preserve"> Приложения №1 к Документации </w:t>
      </w:r>
      <w:r w:rsidR="00364059" w:rsidRPr="00364059">
        <w:rPr>
          <w:rFonts w:ascii="Times New Roman" w:eastAsia="Times New Roman" w:hAnsi="Times New Roman" w:cs="Times New Roman"/>
          <w:bCs/>
          <w:sz w:val="24"/>
          <w:lang w:eastAsia="ru-RU"/>
        </w:rPr>
        <w:t xml:space="preserve">(форма 4 заполняется </w:t>
      </w:r>
      <w:r w:rsidR="003F285D">
        <w:rPr>
          <w:rFonts w:ascii="Times New Roman" w:eastAsia="Times New Roman" w:hAnsi="Times New Roman" w:cs="Times New Roman"/>
          <w:bCs/>
          <w:sz w:val="24"/>
          <w:lang w:eastAsia="ru-RU"/>
        </w:rPr>
        <w:t>У</w:t>
      </w:r>
      <w:r w:rsidR="00364059" w:rsidRPr="00364059">
        <w:rPr>
          <w:rFonts w:ascii="Times New Roman" w:eastAsia="Times New Roman" w:hAnsi="Times New Roman" w:cs="Times New Roman"/>
          <w:bCs/>
          <w:sz w:val="24"/>
          <w:lang w:eastAsia="ru-RU"/>
        </w:rPr>
        <w:t>частниками</w:t>
      </w:r>
      <w:r w:rsidR="003F285D">
        <w:rPr>
          <w:rFonts w:ascii="Times New Roman" w:eastAsia="Times New Roman" w:hAnsi="Times New Roman" w:cs="Times New Roman"/>
          <w:bCs/>
          <w:sz w:val="24"/>
          <w:lang w:eastAsia="ru-RU"/>
        </w:rPr>
        <w:t xml:space="preserve"> закупки</w:t>
      </w:r>
      <w:r w:rsidR="00364059" w:rsidRPr="00364059">
        <w:rPr>
          <w:rFonts w:ascii="Times New Roman" w:eastAsia="Times New Roman" w:hAnsi="Times New Roman" w:cs="Times New Roman"/>
          <w:bCs/>
          <w:sz w:val="24"/>
          <w:lang w:eastAsia="ru-RU"/>
        </w:rPr>
        <w:t xml:space="preserve">, относящимися к категории субъекта малого или среднего предпринимательства в  соответствии  со  статьей  4  Федерального </w:t>
      </w:r>
      <w:r w:rsidR="002137F4">
        <w:rPr>
          <w:rFonts w:ascii="Times New Roman" w:eastAsia="Times New Roman" w:hAnsi="Times New Roman" w:cs="Times New Roman"/>
          <w:bCs/>
          <w:sz w:val="24"/>
          <w:lang w:eastAsia="ru-RU"/>
        </w:rPr>
        <w:t xml:space="preserve"> закона  от 24.07.2007 N 209-ФЗ </w:t>
      </w:r>
      <w:r w:rsidR="00364059" w:rsidRPr="00364059">
        <w:rPr>
          <w:rFonts w:ascii="Times New Roman" w:eastAsia="Times New Roman" w:hAnsi="Times New Roman" w:cs="Times New Roman"/>
          <w:bCs/>
          <w:sz w:val="24"/>
          <w:lang w:eastAsia="ru-RU"/>
        </w:rPr>
        <w:t>«О развитии малого и среднего   предпринимательства   в   Российской   Федерации»)</w:t>
      </w:r>
      <w:r w:rsidRPr="00364059">
        <w:rPr>
          <w:rFonts w:ascii="Times New Roman" w:eastAsia="Times New Roman" w:hAnsi="Times New Roman" w:cs="Times New Roman"/>
          <w:bCs/>
          <w:sz w:val="24"/>
          <w:lang w:eastAsia="ru-RU"/>
        </w:rPr>
        <w:t>;</w:t>
      </w:r>
      <w:bookmarkStart w:id="144" w:name="_Toc366761030"/>
    </w:p>
    <w:p w:rsidR="00663D98" w:rsidRDefault="00663D98" w:rsidP="00767E2C">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
    <w:p w:rsidR="003F431D" w:rsidRPr="00FF0CE0" w:rsidRDefault="003F431D" w:rsidP="00796F24">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1B51BD">
        <w:rPr>
          <w:rFonts w:ascii="Times New Roman" w:hAnsi="Times New Roman" w:cs="Times New Roman"/>
          <w:bCs/>
          <w:sz w:val="24"/>
          <w:lang w:eastAsia="ru-RU"/>
        </w:rPr>
        <w:t xml:space="preserve">- </w:t>
      </w:r>
      <w:r w:rsidR="00FF0CE0" w:rsidRPr="001B51BD">
        <w:rPr>
          <w:rFonts w:ascii="Times New Roman" w:hAnsi="Times New Roman" w:cs="Times New Roman"/>
          <w:bCs/>
          <w:sz w:val="24"/>
          <w:lang w:eastAsia="ru-RU"/>
        </w:rPr>
        <w:t xml:space="preserve">для подтверждения соответствия Участника закупки обязательным требованиям, установленным п. 3.1. Документации, </w:t>
      </w:r>
      <w:r w:rsidR="00FF0CE0" w:rsidRPr="001B51BD">
        <w:rPr>
          <w:rFonts w:ascii="Times New Roman" w:hAnsi="Times New Roman" w:cs="Times New Roman"/>
          <w:b/>
          <w:bCs/>
          <w:sz w:val="24"/>
          <w:lang w:eastAsia="ru-RU"/>
        </w:rPr>
        <w:t>официальное письмо Участника закупки по рекомендуемой форме  Приложения № 2 к Документации</w:t>
      </w:r>
      <w:r w:rsidR="00FF0CE0" w:rsidRPr="001B51BD">
        <w:rPr>
          <w:rFonts w:ascii="Times New Roman" w:hAnsi="Times New Roman" w:cs="Times New Roman"/>
          <w:bCs/>
          <w:sz w:val="24"/>
          <w:lang w:eastAsia="ru-RU"/>
        </w:rPr>
        <w:t>;</w:t>
      </w:r>
    </w:p>
    <w:p w:rsidR="003F431D" w:rsidRPr="00DA70B1" w:rsidRDefault="003F431D" w:rsidP="00767E2C">
      <w:pPr>
        <w:tabs>
          <w:tab w:val="left" w:pos="284"/>
        </w:tabs>
        <w:overflowPunct w:val="0"/>
        <w:autoSpaceDE w:val="0"/>
        <w:autoSpaceDN w:val="0"/>
        <w:adjustRightInd w:val="0"/>
        <w:spacing w:after="0" w:line="240" w:lineRule="auto"/>
        <w:ind w:firstLine="709"/>
        <w:contextualSpacing/>
        <w:jc w:val="both"/>
        <w:rPr>
          <w:bCs/>
          <w:lang w:eastAsia="ru-RU"/>
        </w:rPr>
      </w:pPr>
    </w:p>
    <w:p w:rsidR="003F431D" w:rsidRPr="001B51BD" w:rsidRDefault="003F431D" w:rsidP="00796F24">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1B51BD">
        <w:rPr>
          <w:rFonts w:ascii="Times New Roman" w:hAnsi="Times New Roman" w:cs="Times New Roman"/>
          <w:bCs/>
          <w:sz w:val="24"/>
          <w:lang w:eastAsia="ru-RU"/>
        </w:rPr>
        <w:lastRenderedPageBreak/>
        <w:t xml:space="preserve">- </w:t>
      </w:r>
      <w:r w:rsidRPr="001B51BD">
        <w:rPr>
          <w:rFonts w:ascii="Times New Roman" w:hAnsi="Times New Roman" w:cs="Times New Roman"/>
          <w:bCs/>
          <w:sz w:val="24"/>
          <w:u w:val="single"/>
          <w:lang w:eastAsia="ru-RU"/>
        </w:rPr>
        <w:t>для юридического лица</w:t>
      </w:r>
      <w:r w:rsidRPr="001B51BD">
        <w:rPr>
          <w:rFonts w:ascii="Times New Roman" w:hAnsi="Times New Roman" w:cs="Times New Roman"/>
          <w:bCs/>
          <w:sz w:val="24"/>
          <w:lang w:eastAsia="ru-RU"/>
        </w:rPr>
        <w:t xml:space="preserve">: полученную не ранее чем за </w:t>
      </w:r>
      <w:r w:rsidRPr="001B51BD">
        <w:rPr>
          <w:rFonts w:ascii="Times New Roman" w:hAnsi="Times New Roman" w:cs="Times New Roman"/>
          <w:b/>
          <w:bCs/>
          <w:sz w:val="24"/>
          <w:lang w:eastAsia="ru-RU"/>
        </w:rPr>
        <w:t>шесть</w:t>
      </w:r>
      <w:r w:rsidRPr="001B51BD">
        <w:rPr>
          <w:rFonts w:ascii="Times New Roman" w:hAnsi="Times New Roman" w:cs="Times New Roman"/>
          <w:bCs/>
          <w:sz w:val="24"/>
          <w:lang w:eastAsia="ru-RU"/>
        </w:rPr>
        <w:t xml:space="preserve"> месяцев до дня размещения </w:t>
      </w:r>
      <w:r w:rsidR="002A54E3" w:rsidRPr="001B51BD">
        <w:rPr>
          <w:rFonts w:ascii="Times New Roman" w:hAnsi="Times New Roman" w:cs="Times New Roman"/>
          <w:bCs/>
          <w:sz w:val="24"/>
          <w:lang w:eastAsia="ru-RU"/>
        </w:rPr>
        <w:t xml:space="preserve">в единой информационной системе в сфере закупок товаров, работ, услуг </w:t>
      </w:r>
      <w:r w:rsidRPr="001B51BD">
        <w:rPr>
          <w:rFonts w:ascii="Times New Roman" w:hAnsi="Times New Roman" w:cs="Times New Roman"/>
          <w:bCs/>
          <w:sz w:val="24"/>
          <w:lang w:eastAsia="ru-RU"/>
        </w:rPr>
        <w:t xml:space="preserve">Извещения о проведении </w:t>
      </w:r>
      <w:r w:rsidR="00B94014">
        <w:rPr>
          <w:rFonts w:ascii="Times New Roman" w:hAnsi="Times New Roman" w:cs="Times New Roman"/>
          <w:sz w:val="24"/>
          <w:lang w:eastAsia="x-none"/>
        </w:rPr>
        <w:t>конкурентных переговоров</w:t>
      </w:r>
      <w:r w:rsidRPr="001B51BD">
        <w:rPr>
          <w:rFonts w:ascii="Times New Roman" w:hAnsi="Times New Roman" w:cs="Times New Roman"/>
          <w:bCs/>
          <w:sz w:val="24"/>
          <w:lang w:eastAsia="ru-RU"/>
        </w:rPr>
        <w:t xml:space="preserve"> </w:t>
      </w:r>
      <w:r w:rsidRPr="001B51BD">
        <w:rPr>
          <w:rFonts w:ascii="Times New Roman" w:hAnsi="Times New Roman" w:cs="Times New Roman"/>
          <w:b/>
          <w:bCs/>
          <w:sz w:val="24"/>
          <w:lang w:eastAsia="ru-RU"/>
        </w:rPr>
        <w:t>выписку из единого государственного реестра юридических лиц или нотариально удостоверенную копию такой выписки</w:t>
      </w:r>
      <w:r w:rsidRPr="001B51BD">
        <w:rPr>
          <w:rFonts w:ascii="Times New Roman" w:hAnsi="Times New Roman" w:cs="Times New Roman"/>
          <w:bCs/>
          <w:sz w:val="24"/>
          <w:lang w:eastAsia="ru-RU"/>
        </w:rPr>
        <w:t xml:space="preserve">; </w:t>
      </w:r>
    </w:p>
    <w:p w:rsidR="003F431D" w:rsidRPr="003F431D" w:rsidRDefault="003F431D" w:rsidP="00767E2C">
      <w:pPr>
        <w:overflowPunct w:val="0"/>
        <w:autoSpaceDE w:val="0"/>
        <w:autoSpaceDN w:val="0"/>
        <w:adjustRightInd w:val="0"/>
        <w:spacing w:after="0" w:line="240" w:lineRule="auto"/>
        <w:ind w:firstLine="709"/>
        <w:contextualSpacing/>
        <w:jc w:val="both"/>
        <w:rPr>
          <w:rFonts w:ascii="Times New Roman" w:hAnsi="Times New Roman" w:cs="Times New Roman"/>
          <w:bCs/>
          <w:sz w:val="24"/>
          <w:lang w:eastAsia="ru-RU"/>
        </w:rPr>
      </w:pPr>
      <w:r w:rsidRPr="001B51BD">
        <w:rPr>
          <w:rFonts w:ascii="Times New Roman" w:hAnsi="Times New Roman" w:cs="Times New Roman"/>
          <w:bCs/>
          <w:sz w:val="24"/>
          <w:u w:val="single"/>
          <w:lang w:eastAsia="ru-RU"/>
        </w:rPr>
        <w:t>для физического лица (индивидуального предпринимателя)</w:t>
      </w:r>
      <w:r w:rsidRPr="001B51BD">
        <w:rPr>
          <w:rFonts w:ascii="Times New Roman" w:hAnsi="Times New Roman" w:cs="Times New Roman"/>
          <w:bCs/>
          <w:sz w:val="24"/>
          <w:lang w:eastAsia="ru-RU"/>
        </w:rPr>
        <w:t xml:space="preserve">: полученную не ранее чем за </w:t>
      </w:r>
      <w:r w:rsidRPr="001B51BD">
        <w:rPr>
          <w:rFonts w:ascii="Times New Roman" w:hAnsi="Times New Roman" w:cs="Times New Roman"/>
          <w:b/>
          <w:bCs/>
          <w:sz w:val="24"/>
          <w:lang w:eastAsia="ru-RU"/>
        </w:rPr>
        <w:t>шесть</w:t>
      </w:r>
      <w:r w:rsidRPr="001B51BD">
        <w:rPr>
          <w:rFonts w:ascii="Times New Roman" w:hAnsi="Times New Roman" w:cs="Times New Roman"/>
          <w:bCs/>
          <w:sz w:val="24"/>
          <w:lang w:eastAsia="ru-RU"/>
        </w:rPr>
        <w:t xml:space="preserve"> месяцев со дня размещения </w:t>
      </w:r>
      <w:r w:rsidR="002A54E3" w:rsidRPr="001B51BD">
        <w:rPr>
          <w:rFonts w:ascii="Times New Roman" w:hAnsi="Times New Roman" w:cs="Times New Roman"/>
          <w:bCs/>
          <w:sz w:val="24"/>
          <w:lang w:eastAsia="ru-RU"/>
        </w:rPr>
        <w:t xml:space="preserve">в единой информационной системе в сфере закупок товаров, работ, услуг </w:t>
      </w:r>
      <w:r w:rsidRPr="001B51BD">
        <w:rPr>
          <w:rFonts w:ascii="Times New Roman" w:hAnsi="Times New Roman" w:cs="Times New Roman"/>
          <w:sz w:val="24"/>
        </w:rPr>
        <w:t>И</w:t>
      </w:r>
      <w:r w:rsidRPr="001B51BD">
        <w:rPr>
          <w:rFonts w:ascii="Times New Roman" w:hAnsi="Times New Roman" w:cs="Times New Roman"/>
          <w:bCs/>
          <w:sz w:val="24"/>
          <w:lang w:eastAsia="ru-RU"/>
        </w:rPr>
        <w:t xml:space="preserve">звещения о проведении </w:t>
      </w:r>
      <w:r w:rsidR="00B94014">
        <w:rPr>
          <w:rFonts w:ascii="Times New Roman" w:hAnsi="Times New Roman" w:cs="Times New Roman"/>
          <w:sz w:val="24"/>
          <w:lang w:eastAsia="x-none"/>
        </w:rPr>
        <w:t>конкурентных переговорах</w:t>
      </w:r>
      <w:r w:rsidRPr="001B51BD">
        <w:rPr>
          <w:rFonts w:ascii="Times New Roman" w:hAnsi="Times New Roman" w:cs="Times New Roman"/>
          <w:bCs/>
          <w:sz w:val="24"/>
          <w:lang w:eastAsia="ru-RU"/>
        </w:rPr>
        <w:t xml:space="preserve"> </w:t>
      </w:r>
      <w:r w:rsidRPr="001B51BD">
        <w:rPr>
          <w:rFonts w:ascii="Times New Roman" w:hAnsi="Times New Roman" w:cs="Times New Roman"/>
          <w:b/>
          <w:bCs/>
          <w:sz w:val="24"/>
          <w:lang w:eastAsia="ru-RU"/>
        </w:rPr>
        <w:t>выписку из единого государственного реестра индивидуальных предпринимателей или нотариально удостоверенную копию такой выписки</w:t>
      </w:r>
      <w:r w:rsidRPr="001B51BD">
        <w:rPr>
          <w:rFonts w:ascii="Times New Roman" w:hAnsi="Times New Roman" w:cs="Times New Roman"/>
          <w:bCs/>
          <w:sz w:val="24"/>
          <w:lang w:eastAsia="ru-RU"/>
        </w:rPr>
        <w:t>;</w:t>
      </w:r>
    </w:p>
    <w:p w:rsidR="003F431D" w:rsidRPr="003F431D" w:rsidRDefault="003F431D" w:rsidP="00767E2C">
      <w:pPr>
        <w:overflowPunct w:val="0"/>
        <w:autoSpaceDE w:val="0"/>
        <w:autoSpaceDN w:val="0"/>
        <w:adjustRightInd w:val="0"/>
        <w:spacing w:after="0" w:line="240" w:lineRule="auto"/>
        <w:ind w:firstLine="709"/>
        <w:contextualSpacing/>
        <w:jc w:val="both"/>
        <w:rPr>
          <w:rFonts w:ascii="Times New Roman" w:hAnsi="Times New Roman" w:cs="Times New Roman"/>
          <w:bCs/>
          <w:sz w:val="24"/>
          <w:lang w:eastAsia="ru-RU"/>
        </w:rPr>
      </w:pPr>
    </w:p>
    <w:p w:rsidR="003F431D" w:rsidRPr="003F431D" w:rsidRDefault="003F431D" w:rsidP="00796F24">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документы, подтверждающие полномочия лица</w:t>
      </w:r>
      <w:r w:rsidRPr="003F431D">
        <w:rPr>
          <w:rFonts w:ascii="Times New Roman" w:hAnsi="Times New Roman" w:cs="Times New Roman"/>
          <w:bCs/>
          <w:sz w:val="24"/>
          <w:lang w:eastAsia="ru-RU"/>
        </w:rPr>
        <w:t xml:space="preserve"> на осуществление действий от имени Участника закупки: </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767E2C">
      <w:pPr>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F431D">
        <w:rPr>
          <w:rFonts w:ascii="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(далее для целей Документации - руководитель), заверенная уполномоченным лицом Участника закупки.</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proofErr w:type="gramStart"/>
      <w:r w:rsidRPr="003F431D">
        <w:rPr>
          <w:rFonts w:ascii="Times New Roman" w:hAnsi="Times New Roman" w:cs="Times New Roman"/>
          <w:sz w:val="24"/>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3F431D">
        <w:rPr>
          <w:rFonts w:ascii="Times New Roman" w:hAnsi="Times New Roman" w:cs="Times New Roman"/>
          <w:b/>
          <w:bCs/>
          <w:sz w:val="24"/>
          <w:lang w:eastAsia="ru-RU"/>
        </w:rPr>
        <w:t>(возможная форма приведена в Приложении №3 к Документации)</w:t>
      </w:r>
      <w:r w:rsidRPr="003F431D">
        <w:rPr>
          <w:rFonts w:ascii="Times New Roman" w:hAnsi="Times New Roman" w:cs="Times New Roman"/>
          <w:sz w:val="24"/>
        </w:rPr>
        <w:t>.</w:t>
      </w:r>
      <w:proofErr w:type="gramEnd"/>
      <w:r w:rsidRPr="003F431D">
        <w:rPr>
          <w:rFonts w:ascii="Times New Roman" w:hAnsi="Times New Roman" w:cs="Times New Roman"/>
          <w:sz w:val="24"/>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r w:rsidRPr="003F431D">
        <w:rPr>
          <w:rFonts w:ascii="Times New Roman" w:hAnsi="Times New Roman" w:cs="Times New Roman"/>
          <w:bCs/>
          <w:sz w:val="24"/>
          <w:lang w:eastAsia="ru-RU"/>
        </w:rPr>
        <w:t>;</w:t>
      </w:r>
    </w:p>
    <w:p w:rsidR="003F431D" w:rsidRP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 </w:t>
      </w:r>
      <w:r w:rsidRPr="003F431D">
        <w:rPr>
          <w:rFonts w:ascii="Times New Roman" w:hAnsi="Times New Roman" w:cs="Times New Roman"/>
          <w:b/>
          <w:bCs/>
          <w:sz w:val="24"/>
          <w:lang w:eastAsia="ru-RU"/>
        </w:rPr>
        <w:t>копия всех страниц паспорта гражданина,</w:t>
      </w:r>
      <w:r w:rsidRPr="003F431D">
        <w:rPr>
          <w:rFonts w:ascii="Times New Roman" w:hAnsi="Times New Roman" w:cs="Times New Roman"/>
          <w:bCs/>
          <w:sz w:val="24"/>
          <w:lang w:eastAsia="ru-RU"/>
        </w:rPr>
        <w:t xml:space="preserve"> заверенная физическим лицом (индивидуальным предпринимателем).</w:t>
      </w:r>
    </w:p>
    <w:p w:rsidR="003F431D" w:rsidRDefault="003F431D"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proofErr w:type="gramStart"/>
      <w:r w:rsidRPr="003F431D">
        <w:rPr>
          <w:rFonts w:ascii="Times New Roman" w:hAnsi="Times New Roman" w:cs="Times New Roman"/>
          <w:bCs/>
          <w:sz w:val="24"/>
          <w:lang w:eastAsia="ru-RU"/>
        </w:rPr>
        <w:t xml:space="preserve">В случае если от имени физического лица действует иное лицо, заявка на участие в </w:t>
      </w:r>
      <w:r w:rsidR="00B94014">
        <w:rPr>
          <w:rFonts w:ascii="Times New Roman" w:hAnsi="Times New Roman" w:cs="Times New Roman"/>
          <w:sz w:val="24"/>
          <w:lang w:eastAsia="x-none"/>
        </w:rPr>
        <w:t>конкурентных переговорах</w:t>
      </w:r>
      <w:r w:rsidRPr="003F431D">
        <w:rPr>
          <w:rFonts w:ascii="Times New Roman" w:hAnsi="Times New Roman" w:cs="Times New Roman"/>
          <w:bCs/>
          <w:sz w:val="24"/>
          <w:lang w:eastAsia="ru-RU"/>
        </w:rPr>
        <w:t xml:space="preserve"> должна содержать также </w:t>
      </w:r>
      <w:r w:rsidRPr="003F431D">
        <w:rPr>
          <w:rFonts w:ascii="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3F431D">
        <w:rPr>
          <w:rFonts w:ascii="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5A3F36" w:rsidRPr="003F431D" w:rsidRDefault="005A3F36" w:rsidP="00767E2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p>
    <w:p w:rsidR="003F431D" w:rsidRPr="003F431D" w:rsidRDefault="003F431D" w:rsidP="00345B81">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rsidR="003F431D" w:rsidRPr="003F431D" w:rsidRDefault="003F431D" w:rsidP="00345B81">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3F431D" w:rsidRPr="003F431D" w:rsidRDefault="003F431D" w:rsidP="00345B81">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rsidR="003F431D" w:rsidRPr="003F431D" w:rsidRDefault="003F431D" w:rsidP="00DE4D16">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052568" w:rsidRDefault="00052568" w:rsidP="00767E2C">
      <w:pPr>
        <w:spacing w:after="0" w:line="240" w:lineRule="auto"/>
        <w:ind w:firstLine="709"/>
        <w:jc w:val="both"/>
        <w:rPr>
          <w:rFonts w:ascii="Times New Roman" w:hAnsi="Times New Roman" w:cs="Times New Roman"/>
          <w:bCs/>
          <w:sz w:val="24"/>
        </w:rPr>
      </w:pPr>
    </w:p>
    <w:p w:rsidR="00C73051" w:rsidRPr="00B14999" w:rsidRDefault="00C73051" w:rsidP="00C73051">
      <w:pPr>
        <w:spacing w:after="0" w:line="240" w:lineRule="auto"/>
        <w:ind w:firstLine="709"/>
        <w:jc w:val="both"/>
        <w:rPr>
          <w:rFonts w:ascii="Times New Roman" w:hAnsi="Times New Roman" w:cs="Times New Roman"/>
          <w:sz w:val="24"/>
        </w:rPr>
      </w:pPr>
      <w:proofErr w:type="gramStart"/>
      <w:r w:rsidRPr="00B14999">
        <w:rPr>
          <w:rFonts w:ascii="Times New Roman" w:hAnsi="Times New Roman" w:cs="Times New Roman"/>
          <w:sz w:val="24"/>
        </w:rPr>
        <w:t xml:space="preserve">- оригинал решения об одобрении крупной сделки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оказание услуг, </w:t>
      </w:r>
      <w:r w:rsidRPr="00B14999">
        <w:rPr>
          <w:rFonts w:ascii="Times New Roman" w:hAnsi="Times New Roman" w:cs="Times New Roman"/>
          <w:sz w:val="24"/>
        </w:rPr>
        <w:lastRenderedPageBreak/>
        <w:t>являющихся предметом договора, или внесение денежных средств в качестве обеспечения заявки на участие в закупке являются крупной сделкой.</w:t>
      </w:r>
      <w:proofErr w:type="gramEnd"/>
      <w:r w:rsidRPr="00B14999">
        <w:rPr>
          <w:rFonts w:ascii="Times New Roman" w:hAnsi="Times New Roman" w:cs="Times New Roman"/>
          <w:sz w:val="24"/>
        </w:rPr>
        <w:t xml:space="preserve"> Кроме того:</w:t>
      </w:r>
    </w:p>
    <w:p w:rsidR="00C73051" w:rsidRPr="00B14999" w:rsidRDefault="00C73051" w:rsidP="00C73051">
      <w:pPr>
        <w:spacing w:after="0" w:line="240" w:lineRule="auto"/>
        <w:ind w:firstLine="709"/>
        <w:jc w:val="both"/>
        <w:rPr>
          <w:rFonts w:ascii="Times New Roman" w:hAnsi="Times New Roman" w:cs="Times New Roman"/>
          <w:sz w:val="24"/>
        </w:rPr>
      </w:pPr>
      <w:r w:rsidRPr="00B14999">
        <w:rPr>
          <w:rFonts w:ascii="Times New Roman" w:hAnsi="Times New Roman" w:cs="Times New Roman"/>
          <w:sz w:val="24"/>
        </w:rPr>
        <w:t>- если для данного Участника закупки оказание услуг, являющихся предметом договора, или внесение денежных сре</w:t>
      </w:r>
      <w:proofErr w:type="gramStart"/>
      <w:r w:rsidRPr="00B14999">
        <w:rPr>
          <w:rFonts w:ascii="Times New Roman" w:hAnsi="Times New Roman" w:cs="Times New Roman"/>
          <w:sz w:val="24"/>
        </w:rPr>
        <w:t>дств в к</w:t>
      </w:r>
      <w:proofErr w:type="gramEnd"/>
      <w:r w:rsidRPr="00B14999">
        <w:rPr>
          <w:rFonts w:ascii="Times New Roman" w:hAnsi="Times New Roman" w:cs="Times New Roman"/>
          <w:sz w:val="24"/>
        </w:rPr>
        <w:t>ачестве обеспечения заявки на участие в закупке, не являются крупной сделкой, Участник закупки в заявке указывает о том, что данная сделка не является для него крупной;</w:t>
      </w:r>
    </w:p>
    <w:p w:rsidR="00AF7FD9" w:rsidRDefault="00C73051" w:rsidP="00C73051">
      <w:pPr>
        <w:spacing w:after="0" w:line="240" w:lineRule="auto"/>
        <w:ind w:firstLine="709"/>
        <w:jc w:val="both"/>
        <w:rPr>
          <w:rFonts w:ascii="Times New Roman" w:hAnsi="Times New Roman" w:cs="Times New Roman"/>
          <w:sz w:val="24"/>
        </w:rPr>
      </w:pPr>
      <w:r w:rsidRPr="00B14999">
        <w:rPr>
          <w:rFonts w:ascii="Times New Roman" w:hAnsi="Times New Roman" w:cs="Times New Roman"/>
          <w:sz w:val="24"/>
        </w:rPr>
        <w:t xml:space="preserve">- если получение указанного решения до истечения срока подачи заявок на участие в закупке для Участника </w:t>
      </w:r>
      <w:proofErr w:type="gramStart"/>
      <w:r w:rsidRPr="00B14999">
        <w:rPr>
          <w:rFonts w:ascii="Times New Roman" w:hAnsi="Times New Roman" w:cs="Times New Roman"/>
          <w:sz w:val="24"/>
        </w:rPr>
        <w:t>закупки</w:t>
      </w:r>
      <w:proofErr w:type="gramEnd"/>
      <w:r w:rsidRPr="00B14999">
        <w:rPr>
          <w:rFonts w:ascii="Times New Roman" w:hAnsi="Times New Roman" w:cs="Times New Roman"/>
          <w:sz w:val="24"/>
        </w:rPr>
        <w:t xml:space="preserve"> невозможно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письмо, содержащее обязательство о предоставлении решения об одобрении крупной сделки в случае признания его Победителем закупки до момента заключения договора;</w:t>
      </w:r>
    </w:p>
    <w:p w:rsidR="00BB05FB" w:rsidRPr="00BB05FB" w:rsidRDefault="00BB05FB" w:rsidP="00BB05FB">
      <w:pPr>
        <w:spacing w:after="0" w:line="240" w:lineRule="auto"/>
        <w:ind w:firstLine="709"/>
        <w:jc w:val="both"/>
        <w:rPr>
          <w:rFonts w:ascii="Times New Roman" w:hAnsi="Times New Roman" w:cs="Times New Roman"/>
          <w:bCs/>
          <w:sz w:val="24"/>
        </w:rPr>
      </w:pPr>
      <w:r w:rsidRPr="001B51BD">
        <w:rPr>
          <w:rFonts w:ascii="Times New Roman" w:hAnsi="Times New Roman" w:cs="Times New Roman"/>
          <w:bCs/>
          <w:sz w:val="24"/>
        </w:rPr>
        <w:t xml:space="preserve">- заверенные уполномоченным лицом Участника закупки </w:t>
      </w:r>
      <w:r w:rsidRPr="001B51BD">
        <w:rPr>
          <w:rFonts w:ascii="Times New Roman" w:hAnsi="Times New Roman" w:cs="Times New Roman"/>
          <w:b/>
          <w:bCs/>
          <w:sz w:val="24"/>
        </w:rPr>
        <w:t xml:space="preserve">копии бухгалтерского баланса и отчета о финансовых результатах (отчета о прибылях и убытках) за </w:t>
      </w:r>
      <w:r w:rsidRPr="001B51BD">
        <w:rPr>
          <w:rFonts w:ascii="Times New Roman" w:hAnsi="Times New Roman" w:cs="Times New Roman"/>
          <w:b/>
          <w:bCs/>
          <w:sz w:val="24"/>
        </w:rPr>
        <w:fldChar w:fldCharType="begin">
          <w:ffData>
            <w:name w:val="ОтчетностьЗаПрошлый"/>
            <w:enabled/>
            <w:calcOnExit w:val="0"/>
            <w:textInput>
              <w:default w:val="ОтчетностьЗаПрошлый"/>
            </w:textInput>
          </w:ffData>
        </w:fldChar>
      </w:r>
      <w:bookmarkStart w:id="145" w:name="ОтчетностьЗаПрошлый"/>
      <w:r w:rsidRPr="001B51BD">
        <w:rPr>
          <w:rFonts w:ascii="Times New Roman" w:hAnsi="Times New Roman" w:cs="Times New Roman"/>
          <w:b/>
          <w:bCs/>
          <w:sz w:val="24"/>
        </w:rPr>
        <w:instrText xml:space="preserve"> FORMTEXT </w:instrText>
      </w:r>
      <w:r w:rsidR="001C6691">
        <w:rPr>
          <w:rFonts w:ascii="Times New Roman" w:hAnsi="Times New Roman" w:cs="Times New Roman"/>
          <w:b/>
          <w:bCs/>
          <w:sz w:val="24"/>
        </w:rPr>
      </w:r>
      <w:r w:rsidR="001C6691">
        <w:rPr>
          <w:rFonts w:ascii="Times New Roman" w:hAnsi="Times New Roman" w:cs="Times New Roman"/>
          <w:b/>
          <w:bCs/>
          <w:sz w:val="24"/>
        </w:rPr>
        <w:fldChar w:fldCharType="separate"/>
      </w:r>
      <w:r w:rsidRPr="001B51BD">
        <w:rPr>
          <w:rFonts w:ascii="Times New Roman" w:hAnsi="Times New Roman" w:cs="Times New Roman"/>
          <w:b/>
          <w:bCs/>
          <w:sz w:val="24"/>
        </w:rPr>
        <w:fldChar w:fldCharType="end"/>
      </w:r>
      <w:bookmarkEnd w:id="145"/>
      <w:r w:rsidRPr="001B51BD">
        <w:rPr>
          <w:rFonts w:ascii="Times New Roman" w:hAnsi="Times New Roman" w:cs="Times New Roman"/>
          <w:b/>
          <w:bCs/>
          <w:sz w:val="24"/>
        </w:rPr>
        <w:t xml:space="preserve"> 2015 год </w:t>
      </w:r>
      <w:r w:rsidRPr="001B51BD">
        <w:rPr>
          <w:rFonts w:ascii="Times New Roman" w:hAnsi="Times New Roman" w:cs="Times New Roman"/>
          <w:bCs/>
          <w:sz w:val="24"/>
        </w:rPr>
        <w:t xml:space="preserve">поданных в установленном порядке в налоговую инспекцию по месту регистрации Участника закупки с отметкой о приеме. </w:t>
      </w:r>
      <w:proofErr w:type="gramStart"/>
      <w:r w:rsidRPr="001B51BD">
        <w:rPr>
          <w:rFonts w:ascii="Times New Roman" w:hAnsi="Times New Roman" w:cs="Times New Roman"/>
          <w:bCs/>
          <w:sz w:val="24"/>
        </w:rPr>
        <w:t>В случае если</w:t>
      </w:r>
      <w:r w:rsidRPr="001B51BD">
        <w:rPr>
          <w:rFonts w:ascii="Times New Roman" w:hAnsi="Times New Roman" w:cs="Times New Roman"/>
          <w:b/>
          <w:bCs/>
          <w:sz w:val="24"/>
        </w:rPr>
        <w:t xml:space="preserve"> </w:t>
      </w:r>
      <w:r w:rsidRPr="001B51BD">
        <w:rPr>
          <w:rFonts w:ascii="Times New Roman" w:hAnsi="Times New Roman" w:cs="Times New Roman"/>
          <w:bCs/>
          <w:sz w:val="24"/>
        </w:rPr>
        <w:t>бухгалтерский баланс и отчет о финансовых результатах (отчет о прибылях и убытках)</w:t>
      </w:r>
      <w:r w:rsidR="00D5336C" w:rsidRPr="001B51BD">
        <w:rPr>
          <w:rFonts w:ascii="Times New Roman" w:hAnsi="Times New Roman" w:cs="Times New Roman"/>
          <w:bCs/>
          <w:sz w:val="24"/>
        </w:rPr>
        <w:t xml:space="preserve"> за 2015 год</w:t>
      </w:r>
      <w:r w:rsidRPr="001B51BD">
        <w:rPr>
          <w:rFonts w:ascii="Times New Roman" w:hAnsi="Times New Roman" w:cs="Times New Roman"/>
          <w:bCs/>
          <w:sz w:val="24"/>
        </w:rPr>
        <w:t xml:space="preserve">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w:t>
      </w:r>
      <w:r w:rsidRPr="00BB05FB">
        <w:rPr>
          <w:rFonts w:ascii="Times New Roman" w:hAnsi="Times New Roman" w:cs="Times New Roman"/>
          <w:bCs/>
          <w:sz w:val="24"/>
        </w:rPr>
        <w:t xml:space="preserve"> закупки, и копии бухгалтерского баланса и отчета о финансовых результатах (отчета о прибылях и убытках) за 2014 год, поданных в</w:t>
      </w:r>
      <w:proofErr w:type="gramEnd"/>
      <w:r w:rsidRPr="00BB05FB">
        <w:rPr>
          <w:rFonts w:ascii="Times New Roman" w:hAnsi="Times New Roman" w:cs="Times New Roman"/>
          <w:bCs/>
          <w:sz w:val="24"/>
        </w:rPr>
        <w:t xml:space="preserve"> установленном </w:t>
      </w:r>
      <w:proofErr w:type="gramStart"/>
      <w:r w:rsidRPr="00BB05FB">
        <w:rPr>
          <w:rFonts w:ascii="Times New Roman" w:hAnsi="Times New Roman" w:cs="Times New Roman"/>
          <w:bCs/>
          <w:sz w:val="24"/>
        </w:rPr>
        <w:t>порядке</w:t>
      </w:r>
      <w:proofErr w:type="gramEnd"/>
      <w:r w:rsidRPr="00BB05FB">
        <w:rPr>
          <w:rFonts w:ascii="Times New Roman" w:hAnsi="Times New Roman" w:cs="Times New Roman"/>
          <w:bCs/>
          <w:sz w:val="24"/>
        </w:rPr>
        <w:t xml:space="preserve"> в налоговую инспекцию по месту регистрации Участника с отметкой о приеме.</w:t>
      </w:r>
    </w:p>
    <w:p w:rsidR="003F431D" w:rsidRPr="003F431D" w:rsidRDefault="003F431D" w:rsidP="00767E2C">
      <w:pPr>
        <w:spacing w:after="0" w:line="240" w:lineRule="auto"/>
        <w:ind w:firstLine="709"/>
        <w:jc w:val="both"/>
        <w:rPr>
          <w:rFonts w:ascii="Times New Roman" w:hAnsi="Times New Roman" w:cs="Times New Roman"/>
          <w:b/>
          <w:bCs/>
          <w:sz w:val="24"/>
          <w:lang w:eastAsia="ru-RU"/>
        </w:rPr>
      </w:pPr>
      <w:r w:rsidRPr="003F431D">
        <w:rPr>
          <w:rFonts w:ascii="Times New Roman" w:hAnsi="Times New Roman" w:cs="Times New Roman"/>
          <w:bCs/>
          <w:sz w:val="24"/>
          <w:lang w:eastAsia="ru-RU"/>
        </w:rPr>
        <w:t xml:space="preserve">Если бухгалтерский баланс 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закупки </w:t>
      </w:r>
      <w:r w:rsidRPr="003F431D">
        <w:rPr>
          <w:rFonts w:ascii="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F431D" w:rsidRPr="003F431D" w:rsidRDefault="003F431D" w:rsidP="00767E2C">
      <w:pPr>
        <w:spacing w:after="0" w:line="240" w:lineRule="auto"/>
        <w:ind w:firstLine="709"/>
        <w:jc w:val="both"/>
        <w:rPr>
          <w:rFonts w:ascii="Times New Roman" w:hAnsi="Times New Roman" w:cs="Times New Roman"/>
          <w:b/>
          <w:bCs/>
          <w:sz w:val="24"/>
          <w:u w:val="single"/>
          <w:lang w:eastAsia="ru-RU"/>
        </w:rPr>
      </w:pPr>
      <w:r w:rsidRPr="003F431D">
        <w:rPr>
          <w:rFonts w:ascii="Times New Roman" w:hAnsi="Times New Roman" w:cs="Times New Roman"/>
          <w:b/>
          <w:bCs/>
          <w:sz w:val="24"/>
          <w:u w:val="single"/>
          <w:lang w:eastAsia="ru-RU"/>
        </w:rPr>
        <w:t xml:space="preserve">Некоммерческие организации предоставляют </w:t>
      </w:r>
      <w:r w:rsidRPr="001B51BD">
        <w:rPr>
          <w:rFonts w:ascii="Times New Roman" w:hAnsi="Times New Roman" w:cs="Times New Roman"/>
          <w:bCs/>
          <w:sz w:val="24"/>
          <w:lang w:eastAsia="ru-RU"/>
        </w:rPr>
        <w:t>заверенные уполномоченным лицом Участника закупки копии баланса и отчета о целевом использовании средств.</w:t>
      </w:r>
      <w:r w:rsidRPr="003F431D">
        <w:rPr>
          <w:rFonts w:ascii="Times New Roman" w:hAnsi="Times New Roman" w:cs="Times New Roman"/>
          <w:b/>
          <w:bCs/>
          <w:sz w:val="24"/>
          <w:u w:val="single"/>
          <w:lang w:eastAsia="ru-RU"/>
        </w:rPr>
        <w:t xml:space="preserve"> </w:t>
      </w:r>
    </w:p>
    <w:p w:rsidR="003F431D" w:rsidRPr="003F431D" w:rsidRDefault="003F431D" w:rsidP="00767E2C">
      <w:pPr>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u w:val="single"/>
          <w:lang w:eastAsia="ru-RU"/>
        </w:rPr>
        <w:t>Организации, зареги</w:t>
      </w:r>
      <w:r w:rsidR="000A432C">
        <w:rPr>
          <w:rFonts w:ascii="Times New Roman" w:hAnsi="Times New Roman" w:cs="Times New Roman"/>
          <w:b/>
          <w:bCs/>
          <w:sz w:val="24"/>
          <w:u w:val="single"/>
          <w:lang w:eastAsia="ru-RU"/>
        </w:rPr>
        <w:t>стрированные после 1 января 2016</w:t>
      </w:r>
      <w:r w:rsidRPr="003F431D">
        <w:rPr>
          <w:rFonts w:ascii="Times New Roman" w:hAnsi="Times New Roman" w:cs="Times New Roman"/>
          <w:b/>
          <w:bCs/>
          <w:sz w:val="24"/>
          <w:u w:val="single"/>
          <w:lang w:eastAsia="ru-RU"/>
        </w:rPr>
        <w:t xml:space="preserve"> года, предоставляют:</w:t>
      </w:r>
      <w:r w:rsidRPr="003F431D">
        <w:rPr>
          <w:rFonts w:ascii="Times New Roman" w:hAnsi="Times New Roman" w:cs="Times New Roman"/>
          <w:b/>
          <w:bCs/>
          <w:sz w:val="24"/>
          <w:lang w:eastAsia="ru-RU"/>
        </w:rPr>
        <w:t xml:space="preserve"> </w:t>
      </w:r>
      <w:r w:rsidRPr="003F431D">
        <w:rPr>
          <w:rFonts w:ascii="Times New Roman" w:hAnsi="Times New Roman" w:cs="Times New Roman"/>
          <w:bCs/>
          <w:sz w:val="24"/>
          <w:lang w:eastAsia="ru-RU"/>
        </w:rPr>
        <w:t>официальное письмо, подтверждающее информацию о непредставлении в налоговые органы бухгалтерской отчетности;</w:t>
      </w:r>
    </w:p>
    <w:p w:rsidR="003F431D" w:rsidRDefault="003F431D" w:rsidP="00767E2C">
      <w:pPr>
        <w:spacing w:after="0" w:line="240" w:lineRule="auto"/>
        <w:ind w:firstLine="709"/>
        <w:jc w:val="both"/>
        <w:rPr>
          <w:rFonts w:ascii="Times New Roman" w:hAnsi="Times New Roman" w:cs="Times New Roman"/>
          <w:bCs/>
          <w:sz w:val="24"/>
        </w:rPr>
      </w:pPr>
      <w:r w:rsidRPr="003F431D">
        <w:rPr>
          <w:rFonts w:ascii="Times New Roman" w:hAnsi="Times New Roman" w:cs="Times New Roman"/>
          <w:b/>
          <w:bCs/>
          <w:sz w:val="24"/>
          <w:u w:val="single"/>
          <w:lang w:eastAsia="ru-RU"/>
        </w:rPr>
        <w:t xml:space="preserve">Индивидуальные предприниматели </w:t>
      </w:r>
      <w:r w:rsidRPr="001B51BD">
        <w:rPr>
          <w:rFonts w:ascii="Times New Roman" w:hAnsi="Times New Roman" w:cs="Times New Roman"/>
          <w:bCs/>
          <w:sz w:val="24"/>
          <w:lang w:eastAsia="ru-RU"/>
        </w:rPr>
        <w:t xml:space="preserve">не предоставляют бухгалтерскую отчетность, </w:t>
      </w:r>
      <w:r w:rsidRPr="003F431D">
        <w:rPr>
          <w:rFonts w:ascii="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3F431D">
        <w:rPr>
          <w:rFonts w:ascii="Times New Roman" w:hAnsi="Times New Roman" w:cs="Times New Roman"/>
          <w:sz w:val="24"/>
        </w:rPr>
        <w:t xml:space="preserve"> В таком случае, и</w:t>
      </w:r>
      <w:r w:rsidRPr="003F431D">
        <w:rPr>
          <w:rFonts w:ascii="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3F431D">
        <w:rPr>
          <w:rFonts w:ascii="Times New Roman" w:hAnsi="Times New Roman" w:cs="Times New Roman"/>
          <w:bCs/>
          <w:sz w:val="24"/>
        </w:rPr>
        <w:t>;</w:t>
      </w:r>
    </w:p>
    <w:p w:rsidR="00B15186" w:rsidRDefault="00B15186" w:rsidP="00767E2C">
      <w:pPr>
        <w:spacing w:after="0" w:line="240" w:lineRule="auto"/>
        <w:ind w:firstLine="709"/>
        <w:jc w:val="both"/>
        <w:rPr>
          <w:rFonts w:ascii="Times New Roman" w:hAnsi="Times New Roman" w:cs="Times New Roman"/>
          <w:bCs/>
          <w:sz w:val="24"/>
        </w:rPr>
      </w:pPr>
    </w:p>
    <w:p w:rsidR="00AF7FD9" w:rsidRPr="00097018" w:rsidRDefault="002A54E3" w:rsidP="00AF7FD9">
      <w:pPr>
        <w:overflowPunct w:val="0"/>
        <w:autoSpaceDE w:val="0"/>
        <w:autoSpaceDN w:val="0"/>
        <w:spacing w:after="0" w:line="240" w:lineRule="auto"/>
        <w:ind w:firstLine="708"/>
        <w:contextualSpacing/>
        <w:jc w:val="both"/>
        <w:rPr>
          <w:rFonts w:ascii="Times New Roman" w:eastAsia="Times New Roman" w:hAnsi="Times New Roman" w:cs="Times New Roman"/>
          <w:bCs/>
          <w:sz w:val="24"/>
          <w:lang w:eastAsia="ru-RU"/>
        </w:rPr>
      </w:pPr>
      <w:r w:rsidRPr="00097018">
        <w:rPr>
          <w:rFonts w:ascii="Times New Roman" w:hAnsi="Times New Roman" w:cs="Times New Roman"/>
          <w:bCs/>
          <w:sz w:val="24"/>
        </w:rPr>
        <w:t xml:space="preserve">- </w:t>
      </w:r>
      <w:r w:rsidR="00AF7FD9" w:rsidRPr="00097018">
        <w:rPr>
          <w:rFonts w:ascii="Times New Roman" w:eastAsia="Times New Roman" w:hAnsi="Times New Roman" w:cs="Times New Roman"/>
          <w:b/>
          <w:bCs/>
          <w:sz w:val="24"/>
          <w:lang w:eastAsia="ru-RU"/>
        </w:rPr>
        <w:t>документ, подтверждающий перечисление обеспечения заявки на участие в конкурентных переговорах</w:t>
      </w:r>
      <w:r w:rsidR="00AF7FD9" w:rsidRPr="00097018">
        <w:rPr>
          <w:rFonts w:ascii="Times New Roman" w:eastAsia="Times New Roman" w:hAnsi="Times New Roman" w:cs="Times New Roman"/>
          <w:bCs/>
          <w:sz w:val="24"/>
          <w:lang w:eastAsia="ru-RU"/>
        </w:rPr>
        <w:t xml:space="preserve"> (платежное поручение с отметкой банка, или заверенная банком ко</w:t>
      </w:r>
      <w:r w:rsidR="005A3F36" w:rsidRPr="00097018">
        <w:rPr>
          <w:rFonts w:ascii="Times New Roman" w:eastAsia="Times New Roman" w:hAnsi="Times New Roman" w:cs="Times New Roman"/>
          <w:bCs/>
          <w:sz w:val="24"/>
          <w:lang w:eastAsia="ru-RU"/>
        </w:rPr>
        <w:t>пия этого платежного поручения);</w:t>
      </w:r>
    </w:p>
    <w:p w:rsidR="005A3F36" w:rsidRPr="005A3F36" w:rsidRDefault="005A3F36" w:rsidP="00AF7FD9">
      <w:pPr>
        <w:overflowPunct w:val="0"/>
        <w:autoSpaceDE w:val="0"/>
        <w:autoSpaceDN w:val="0"/>
        <w:spacing w:after="0" w:line="240" w:lineRule="auto"/>
        <w:ind w:firstLine="708"/>
        <w:contextualSpacing/>
        <w:jc w:val="both"/>
        <w:rPr>
          <w:rFonts w:ascii="Times New Roman" w:eastAsia="Times New Roman" w:hAnsi="Times New Roman" w:cs="Times New Roman"/>
          <w:bCs/>
          <w:sz w:val="24"/>
          <w:highlight w:val="yellow"/>
          <w:lang w:eastAsia="ru-RU"/>
        </w:rPr>
      </w:pPr>
    </w:p>
    <w:p w:rsidR="005A3F36" w:rsidRPr="00097018" w:rsidRDefault="005A3F36" w:rsidP="005A3F36">
      <w:pPr>
        <w:overflowPunct w:val="0"/>
        <w:autoSpaceDE w:val="0"/>
        <w:autoSpaceDN w:val="0"/>
        <w:spacing w:after="0" w:line="240" w:lineRule="auto"/>
        <w:ind w:firstLine="708"/>
        <w:contextualSpacing/>
        <w:jc w:val="both"/>
        <w:rPr>
          <w:rFonts w:ascii="Times New Roman" w:eastAsia="Times New Roman" w:hAnsi="Times New Roman" w:cs="Times New Roman"/>
          <w:bCs/>
          <w:sz w:val="24"/>
          <w:szCs w:val="24"/>
          <w:lang w:eastAsia="ru-RU"/>
        </w:rPr>
      </w:pPr>
      <w:r w:rsidRPr="00097018">
        <w:rPr>
          <w:rFonts w:ascii="Times New Roman" w:eastAsia="Times New Roman" w:hAnsi="Times New Roman" w:cs="Times New Roman"/>
          <w:bCs/>
          <w:sz w:val="24"/>
          <w:lang w:eastAsia="ru-RU"/>
        </w:rPr>
        <w:t xml:space="preserve">- </w:t>
      </w:r>
      <w:r w:rsidRPr="00097018">
        <w:rPr>
          <w:rFonts w:ascii="Times New Roman" w:eastAsia="Times New Roman" w:hAnsi="Times New Roman" w:cs="Times New Roman"/>
          <w:b/>
          <w:bCs/>
          <w:sz w:val="24"/>
          <w:szCs w:val="24"/>
          <w:lang w:eastAsia="ru-RU"/>
        </w:rPr>
        <w:t xml:space="preserve">заверенные уполномоченным лицом Участника </w:t>
      </w:r>
      <w:r w:rsidR="00C73051">
        <w:rPr>
          <w:rFonts w:ascii="Times New Roman" w:eastAsia="Times New Roman" w:hAnsi="Times New Roman" w:cs="Times New Roman"/>
          <w:b/>
          <w:bCs/>
          <w:sz w:val="24"/>
          <w:szCs w:val="24"/>
          <w:lang w:eastAsia="ru-RU"/>
        </w:rPr>
        <w:t xml:space="preserve">закупки </w:t>
      </w:r>
      <w:r w:rsidRPr="00097018">
        <w:rPr>
          <w:rFonts w:ascii="Times New Roman" w:eastAsia="Times New Roman" w:hAnsi="Times New Roman" w:cs="Times New Roman"/>
          <w:b/>
          <w:bCs/>
          <w:sz w:val="24"/>
          <w:szCs w:val="24"/>
          <w:lang w:eastAsia="ru-RU"/>
        </w:rPr>
        <w:t xml:space="preserve">копии ПТС, </w:t>
      </w:r>
      <w:r w:rsidRPr="00097018">
        <w:rPr>
          <w:rFonts w:ascii="Times New Roman" w:eastAsia="Calibri" w:hAnsi="Times New Roman" w:cs="Times New Roman"/>
          <w:b/>
          <w:sz w:val="24"/>
          <w:szCs w:val="24"/>
          <w:lang w:eastAsia="ar-SA"/>
        </w:rPr>
        <w:t>копии договоров аренды</w:t>
      </w:r>
      <w:r w:rsidRPr="00097018">
        <w:rPr>
          <w:rFonts w:ascii="Times New Roman" w:eastAsia="Calibri" w:hAnsi="Times New Roman" w:cs="Times New Roman"/>
          <w:sz w:val="24"/>
          <w:szCs w:val="24"/>
          <w:lang w:eastAsia="ar-SA"/>
        </w:rPr>
        <w:t xml:space="preserve"> (если автотранспорт находится в аренде (срок действия договоров не может быть меньше, чем период оказания </w:t>
      </w:r>
      <w:r w:rsidR="000F4C49" w:rsidRPr="00097018">
        <w:rPr>
          <w:rFonts w:ascii="Times New Roman" w:eastAsia="Calibri" w:hAnsi="Times New Roman" w:cs="Times New Roman"/>
          <w:sz w:val="24"/>
          <w:szCs w:val="24"/>
          <w:lang w:eastAsia="ar-SA"/>
        </w:rPr>
        <w:t>У</w:t>
      </w:r>
      <w:r w:rsidRPr="00097018">
        <w:rPr>
          <w:rFonts w:ascii="Times New Roman" w:eastAsia="Calibri" w:hAnsi="Times New Roman" w:cs="Times New Roman"/>
          <w:sz w:val="24"/>
          <w:szCs w:val="24"/>
          <w:lang w:eastAsia="ar-SA"/>
        </w:rPr>
        <w:t>слуг</w:t>
      </w:r>
      <w:r w:rsidR="000F4C49" w:rsidRPr="00097018">
        <w:rPr>
          <w:rFonts w:ascii="Times New Roman" w:eastAsia="Calibri" w:hAnsi="Times New Roman" w:cs="Times New Roman"/>
          <w:sz w:val="24"/>
          <w:szCs w:val="24"/>
          <w:lang w:eastAsia="ar-SA"/>
        </w:rPr>
        <w:t xml:space="preserve"> по перевозке</w:t>
      </w:r>
      <w:r w:rsidRPr="00097018">
        <w:rPr>
          <w:rFonts w:ascii="Times New Roman" w:eastAsia="Calibri" w:hAnsi="Times New Roman" w:cs="Times New Roman"/>
          <w:sz w:val="24"/>
          <w:szCs w:val="24"/>
          <w:lang w:eastAsia="ar-SA"/>
        </w:rPr>
        <w:t xml:space="preserve">))  </w:t>
      </w:r>
      <w:r w:rsidRPr="00097018">
        <w:rPr>
          <w:rFonts w:ascii="Times New Roman" w:eastAsia="Times New Roman" w:hAnsi="Times New Roman" w:cs="Times New Roman"/>
          <w:b/>
          <w:bCs/>
          <w:sz w:val="24"/>
          <w:szCs w:val="24"/>
          <w:lang w:eastAsia="ru-RU"/>
        </w:rPr>
        <w:t>на заявленный автотранспорт</w:t>
      </w:r>
      <w:r w:rsidR="00752AF7">
        <w:rPr>
          <w:rFonts w:ascii="Times New Roman" w:eastAsia="Times New Roman" w:hAnsi="Times New Roman" w:cs="Times New Roman"/>
          <w:b/>
          <w:bCs/>
          <w:sz w:val="24"/>
          <w:szCs w:val="24"/>
          <w:lang w:eastAsia="ru-RU"/>
        </w:rPr>
        <w:t>, указанный в</w:t>
      </w:r>
      <w:r w:rsidR="00752AF7" w:rsidRPr="00752AF7">
        <w:rPr>
          <w:rFonts w:ascii="Times New Roman" w:eastAsia="Times New Roman" w:hAnsi="Times New Roman" w:cs="Times New Roman"/>
          <w:b/>
          <w:snapToGrid w:val="0"/>
          <w:sz w:val="24"/>
          <w:szCs w:val="24"/>
          <w:lang w:eastAsia="ru-RU"/>
        </w:rPr>
        <w:t xml:space="preserve"> </w:t>
      </w:r>
      <w:r w:rsidR="00752AF7" w:rsidRPr="00752AF7">
        <w:rPr>
          <w:rFonts w:ascii="Times New Roman" w:eastAsia="Times New Roman" w:hAnsi="Times New Roman" w:cs="Times New Roman"/>
          <w:b/>
          <w:bCs/>
          <w:sz w:val="24"/>
          <w:szCs w:val="24"/>
          <w:lang w:eastAsia="ru-RU"/>
        </w:rPr>
        <w:t>Справк</w:t>
      </w:r>
      <w:r w:rsidR="00546500">
        <w:rPr>
          <w:rFonts w:ascii="Times New Roman" w:eastAsia="Times New Roman" w:hAnsi="Times New Roman" w:cs="Times New Roman"/>
          <w:b/>
          <w:bCs/>
          <w:sz w:val="24"/>
          <w:szCs w:val="24"/>
          <w:lang w:eastAsia="ru-RU"/>
        </w:rPr>
        <w:t>е</w:t>
      </w:r>
      <w:r w:rsidR="00752AF7" w:rsidRPr="00752AF7">
        <w:rPr>
          <w:rFonts w:ascii="Times New Roman" w:eastAsia="Times New Roman" w:hAnsi="Times New Roman" w:cs="Times New Roman"/>
          <w:b/>
          <w:bCs/>
          <w:sz w:val="24"/>
          <w:szCs w:val="24"/>
          <w:lang w:eastAsia="ru-RU"/>
        </w:rPr>
        <w:t xml:space="preserve"> о материально-технических ресурсах (форма 6)</w:t>
      </w:r>
      <w:r w:rsidRPr="00097018">
        <w:rPr>
          <w:rFonts w:ascii="Times New Roman" w:eastAsia="Times New Roman" w:hAnsi="Times New Roman" w:cs="Times New Roman"/>
          <w:bCs/>
          <w:sz w:val="24"/>
          <w:szCs w:val="24"/>
          <w:lang w:eastAsia="ru-RU"/>
        </w:rPr>
        <w:t>;</w:t>
      </w:r>
    </w:p>
    <w:p w:rsidR="005A3F36" w:rsidRPr="005A3F36" w:rsidRDefault="005A3F36" w:rsidP="005A3F36">
      <w:pPr>
        <w:overflowPunct w:val="0"/>
        <w:autoSpaceDE w:val="0"/>
        <w:autoSpaceDN w:val="0"/>
        <w:spacing w:after="0" w:line="240" w:lineRule="auto"/>
        <w:contextualSpacing/>
        <w:jc w:val="both"/>
        <w:rPr>
          <w:rFonts w:ascii="Times New Roman" w:eastAsia="Times New Roman" w:hAnsi="Times New Roman" w:cs="Times New Roman"/>
          <w:bCs/>
          <w:sz w:val="24"/>
          <w:szCs w:val="24"/>
          <w:highlight w:val="yellow"/>
          <w:lang w:eastAsia="ru-RU"/>
        </w:rPr>
      </w:pPr>
    </w:p>
    <w:p w:rsidR="00097018" w:rsidRDefault="005A3F36" w:rsidP="00097018">
      <w:pPr>
        <w:tabs>
          <w:tab w:val="left" w:pos="709"/>
        </w:tabs>
        <w:spacing w:after="0" w:line="240" w:lineRule="auto"/>
        <w:jc w:val="both"/>
        <w:rPr>
          <w:rFonts w:ascii="Times New Roman" w:eastAsia="Times New Roman" w:hAnsi="Times New Roman" w:cs="Times New Roman"/>
          <w:sz w:val="24"/>
          <w:szCs w:val="24"/>
          <w:lang w:eastAsia="ru-RU"/>
        </w:rPr>
      </w:pPr>
      <w:r w:rsidRPr="00097018">
        <w:rPr>
          <w:rFonts w:ascii="Times New Roman" w:eastAsia="Times New Roman" w:hAnsi="Times New Roman" w:cs="Times New Roman"/>
          <w:b/>
          <w:sz w:val="24"/>
          <w:szCs w:val="24"/>
          <w:lang w:eastAsia="ru-RU"/>
        </w:rPr>
        <w:tab/>
      </w:r>
      <w:r w:rsidRPr="00097018">
        <w:rPr>
          <w:rFonts w:ascii="Times New Roman" w:eastAsia="Times New Roman" w:hAnsi="Times New Roman" w:cs="Times New Roman"/>
          <w:sz w:val="24"/>
          <w:szCs w:val="24"/>
          <w:lang w:eastAsia="ru-RU"/>
        </w:rPr>
        <w:t xml:space="preserve">- </w:t>
      </w:r>
      <w:r w:rsidRPr="00097018">
        <w:rPr>
          <w:rFonts w:ascii="Times New Roman" w:eastAsia="Times New Roman" w:hAnsi="Times New Roman" w:cs="Times New Roman"/>
          <w:b/>
          <w:sz w:val="24"/>
          <w:szCs w:val="24"/>
          <w:lang w:eastAsia="ru-RU"/>
        </w:rPr>
        <w:t xml:space="preserve">заверенные уполномоченным лицом Участника </w:t>
      </w:r>
      <w:r w:rsidR="00C73051">
        <w:rPr>
          <w:rFonts w:ascii="Times New Roman" w:eastAsia="Times New Roman" w:hAnsi="Times New Roman" w:cs="Times New Roman"/>
          <w:b/>
          <w:sz w:val="24"/>
          <w:szCs w:val="24"/>
          <w:lang w:eastAsia="ru-RU"/>
        </w:rPr>
        <w:t xml:space="preserve">закупки </w:t>
      </w:r>
      <w:r w:rsidRPr="00097018">
        <w:rPr>
          <w:rFonts w:ascii="Times New Roman" w:eastAsia="Times New Roman" w:hAnsi="Times New Roman" w:cs="Times New Roman"/>
          <w:b/>
          <w:sz w:val="24"/>
          <w:szCs w:val="24"/>
          <w:lang w:eastAsia="ru-RU"/>
        </w:rPr>
        <w:t xml:space="preserve">копии </w:t>
      </w:r>
      <w:r w:rsidRPr="00097018">
        <w:rPr>
          <w:rFonts w:ascii="Times New Roman" w:eastAsia="Calibri" w:hAnsi="Times New Roman" w:cs="Times New Roman"/>
          <w:b/>
          <w:sz w:val="24"/>
          <w:szCs w:val="24"/>
          <w:lang w:eastAsia="ar-SA"/>
        </w:rPr>
        <w:t>действующих</w:t>
      </w:r>
      <w:r w:rsidRPr="00097018">
        <w:rPr>
          <w:rFonts w:ascii="Times New Roman" w:eastAsia="Calibri" w:hAnsi="Times New Roman" w:cs="Times New Roman"/>
          <w:b/>
          <w:sz w:val="28"/>
          <w:szCs w:val="28"/>
          <w:lang w:eastAsia="ar-SA"/>
        </w:rPr>
        <w:t xml:space="preserve"> </w:t>
      </w:r>
      <w:r w:rsidRPr="00097018">
        <w:rPr>
          <w:rFonts w:ascii="Times New Roman" w:eastAsia="Times New Roman" w:hAnsi="Times New Roman" w:cs="Times New Roman"/>
          <w:b/>
          <w:sz w:val="24"/>
          <w:szCs w:val="24"/>
          <w:lang w:eastAsia="ru-RU"/>
        </w:rPr>
        <w:t>полисов (договоров)</w:t>
      </w:r>
      <w:r w:rsidRPr="00097018">
        <w:rPr>
          <w:rFonts w:ascii="Times New Roman" w:eastAsia="Times New Roman" w:hAnsi="Times New Roman" w:cs="Times New Roman"/>
          <w:sz w:val="24"/>
          <w:szCs w:val="24"/>
          <w:lang w:eastAsia="ru-RU"/>
        </w:rPr>
        <w:t xml:space="preserve"> </w:t>
      </w:r>
      <w:r w:rsidR="00097018" w:rsidRPr="00097018">
        <w:rPr>
          <w:rFonts w:ascii="Times New Roman" w:eastAsia="Times New Roman" w:hAnsi="Times New Roman" w:cs="Times New Roman"/>
          <w:sz w:val="24"/>
          <w:szCs w:val="24"/>
          <w:lang w:eastAsia="ru-RU"/>
        </w:rPr>
        <w:t xml:space="preserve">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 </w:t>
      </w:r>
    </w:p>
    <w:p w:rsidR="000B422D" w:rsidRPr="00097018" w:rsidRDefault="000B422D" w:rsidP="00097018">
      <w:pPr>
        <w:tabs>
          <w:tab w:val="left" w:pos="709"/>
        </w:tabs>
        <w:spacing w:after="0" w:line="240" w:lineRule="auto"/>
        <w:jc w:val="both"/>
        <w:rPr>
          <w:rFonts w:ascii="Times New Roman" w:eastAsia="Times New Roman" w:hAnsi="Times New Roman" w:cs="Times New Roman"/>
          <w:sz w:val="24"/>
          <w:szCs w:val="24"/>
          <w:lang w:eastAsia="ru-RU"/>
        </w:rPr>
      </w:pPr>
    </w:p>
    <w:p w:rsidR="00097018" w:rsidRDefault="00097018" w:rsidP="00097018">
      <w:pPr>
        <w:tabs>
          <w:tab w:val="left" w:pos="709"/>
        </w:tabs>
        <w:spacing w:after="0" w:line="240" w:lineRule="auto"/>
        <w:jc w:val="both"/>
        <w:rPr>
          <w:rFonts w:ascii="Times New Roman" w:eastAsia="Times New Roman" w:hAnsi="Times New Roman" w:cs="Times New Roman"/>
          <w:sz w:val="24"/>
          <w:szCs w:val="24"/>
          <w:lang w:eastAsia="ru-RU"/>
        </w:rPr>
      </w:pPr>
      <w:r w:rsidRPr="00097018">
        <w:rPr>
          <w:rFonts w:ascii="Times New Roman" w:eastAsia="Times New Roman" w:hAnsi="Times New Roman" w:cs="Times New Roman"/>
          <w:b/>
          <w:sz w:val="24"/>
          <w:szCs w:val="24"/>
          <w:lang w:eastAsia="ru-RU"/>
        </w:rPr>
        <w:tab/>
      </w:r>
      <w:r w:rsidRPr="00097018">
        <w:rPr>
          <w:rFonts w:ascii="Times New Roman" w:eastAsia="Times New Roman" w:hAnsi="Times New Roman" w:cs="Times New Roman"/>
          <w:sz w:val="24"/>
          <w:szCs w:val="24"/>
          <w:lang w:eastAsia="ru-RU"/>
        </w:rPr>
        <w:t xml:space="preserve">- </w:t>
      </w:r>
      <w:r w:rsidRPr="00097018">
        <w:rPr>
          <w:rFonts w:ascii="Times New Roman" w:eastAsia="Times New Roman" w:hAnsi="Times New Roman" w:cs="Times New Roman"/>
          <w:b/>
          <w:sz w:val="24"/>
          <w:szCs w:val="24"/>
          <w:lang w:eastAsia="ru-RU"/>
        </w:rPr>
        <w:t xml:space="preserve">заверенные уполномоченным лицом Участника </w:t>
      </w:r>
      <w:r w:rsidR="00C73051">
        <w:rPr>
          <w:rFonts w:ascii="Times New Roman" w:eastAsia="Times New Roman" w:hAnsi="Times New Roman" w:cs="Times New Roman"/>
          <w:b/>
          <w:sz w:val="24"/>
          <w:szCs w:val="24"/>
          <w:lang w:eastAsia="ru-RU"/>
        </w:rPr>
        <w:t xml:space="preserve">закупки </w:t>
      </w:r>
      <w:r w:rsidRPr="00097018">
        <w:rPr>
          <w:rFonts w:ascii="Times New Roman" w:eastAsia="Times New Roman" w:hAnsi="Times New Roman" w:cs="Times New Roman"/>
          <w:b/>
          <w:sz w:val="24"/>
          <w:szCs w:val="24"/>
          <w:lang w:eastAsia="ru-RU"/>
        </w:rPr>
        <w:t xml:space="preserve">копии </w:t>
      </w:r>
      <w:r w:rsidRPr="00097018">
        <w:rPr>
          <w:rFonts w:ascii="Times New Roman" w:eastAsia="Calibri" w:hAnsi="Times New Roman" w:cs="Times New Roman"/>
          <w:b/>
          <w:sz w:val="24"/>
          <w:szCs w:val="24"/>
          <w:lang w:eastAsia="ar-SA"/>
        </w:rPr>
        <w:t>действующих</w:t>
      </w:r>
      <w:r w:rsidRPr="00097018">
        <w:rPr>
          <w:rFonts w:ascii="Times New Roman" w:eastAsia="Calibri" w:hAnsi="Times New Roman" w:cs="Times New Roman"/>
          <w:b/>
          <w:sz w:val="28"/>
          <w:szCs w:val="28"/>
          <w:lang w:eastAsia="ar-SA"/>
        </w:rPr>
        <w:t xml:space="preserve"> </w:t>
      </w:r>
      <w:r w:rsidRPr="00097018">
        <w:rPr>
          <w:rFonts w:ascii="Times New Roman" w:eastAsia="Times New Roman" w:hAnsi="Times New Roman" w:cs="Times New Roman"/>
          <w:b/>
          <w:sz w:val="24"/>
          <w:szCs w:val="24"/>
          <w:lang w:eastAsia="ru-RU"/>
        </w:rPr>
        <w:t>полисов (договоров)</w:t>
      </w:r>
      <w:r w:rsidRPr="00097018">
        <w:rPr>
          <w:rFonts w:ascii="Times New Roman" w:eastAsia="Times New Roman" w:hAnsi="Times New Roman" w:cs="Times New Roman"/>
          <w:sz w:val="24"/>
          <w:szCs w:val="24"/>
          <w:lang w:eastAsia="ru-RU"/>
        </w:rPr>
        <w:t xml:space="preserve"> страхования</w:t>
      </w:r>
      <w:r w:rsidRPr="00097018">
        <w:t xml:space="preserve"> </w:t>
      </w:r>
      <w:r w:rsidRPr="00097018">
        <w:rPr>
          <w:rFonts w:ascii="Times New Roman" w:eastAsia="Times New Roman" w:hAnsi="Times New Roman" w:cs="Times New Roman"/>
          <w:sz w:val="24"/>
          <w:szCs w:val="24"/>
          <w:lang w:eastAsia="ru-RU"/>
        </w:rPr>
        <w:t>убытков от повреждения (полной гибели или части груза) на каждую единицу автотранспорта, перевозящего Груз</w:t>
      </w:r>
      <w:r>
        <w:rPr>
          <w:rFonts w:ascii="Times New Roman" w:eastAsia="Times New Roman" w:hAnsi="Times New Roman" w:cs="Times New Roman"/>
          <w:sz w:val="24"/>
          <w:szCs w:val="24"/>
          <w:lang w:eastAsia="ru-RU"/>
        </w:rPr>
        <w:t>;</w:t>
      </w:r>
    </w:p>
    <w:p w:rsidR="00097018" w:rsidRDefault="00097018" w:rsidP="00097018">
      <w:pPr>
        <w:tabs>
          <w:tab w:val="left" w:pos="709"/>
        </w:tabs>
        <w:spacing w:after="0" w:line="240" w:lineRule="auto"/>
        <w:jc w:val="both"/>
        <w:rPr>
          <w:rFonts w:ascii="Times New Roman" w:eastAsia="Times New Roman" w:hAnsi="Times New Roman" w:cs="Times New Roman"/>
          <w:sz w:val="24"/>
          <w:szCs w:val="24"/>
          <w:highlight w:val="yellow"/>
          <w:lang w:eastAsia="ru-RU"/>
        </w:rPr>
      </w:pPr>
    </w:p>
    <w:p w:rsidR="00097018" w:rsidRDefault="000B422D" w:rsidP="00097018">
      <w:pPr>
        <w:autoSpaceDE w:val="0"/>
        <w:autoSpaceDN w:val="0"/>
        <w:adjustRightInd w:val="0"/>
        <w:spacing w:after="0" w:line="240" w:lineRule="auto"/>
        <w:ind w:right="-2"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97018">
        <w:rPr>
          <w:rFonts w:ascii="Times New Roman" w:eastAsia="Times New Roman" w:hAnsi="Times New Roman" w:cs="Times New Roman"/>
          <w:b/>
          <w:sz w:val="24"/>
          <w:szCs w:val="24"/>
          <w:lang w:eastAsia="ru-RU"/>
        </w:rPr>
        <w:t xml:space="preserve">заверенные уполномоченным лицом Участника </w:t>
      </w:r>
      <w:r w:rsidR="00C73051">
        <w:rPr>
          <w:rFonts w:ascii="Times New Roman" w:eastAsia="Times New Roman" w:hAnsi="Times New Roman" w:cs="Times New Roman"/>
          <w:b/>
          <w:sz w:val="24"/>
          <w:szCs w:val="24"/>
          <w:lang w:eastAsia="ru-RU"/>
        </w:rPr>
        <w:t xml:space="preserve">закупки </w:t>
      </w:r>
      <w:r w:rsidR="00097018" w:rsidRPr="000B422D">
        <w:rPr>
          <w:rFonts w:ascii="Times New Roman" w:eastAsia="Times New Roman" w:hAnsi="Times New Roman" w:cs="Times New Roman"/>
          <w:b/>
          <w:bCs/>
          <w:sz w:val="24"/>
          <w:szCs w:val="24"/>
          <w:lang w:eastAsia="ru-RU"/>
        </w:rPr>
        <w:t>копии действующих сертификатов о</w:t>
      </w:r>
      <w:r w:rsidR="00097018" w:rsidRPr="00097018">
        <w:rPr>
          <w:rFonts w:ascii="Times New Roman" w:eastAsia="Times New Roman" w:hAnsi="Times New Roman" w:cs="Times New Roman"/>
          <w:bCs/>
          <w:sz w:val="24"/>
          <w:szCs w:val="24"/>
          <w:lang w:eastAsia="ru-RU"/>
        </w:rPr>
        <w:t xml:space="preserve"> калибровке на перевозку тёмных нефтепродуктов для каждой автоцистерны;</w:t>
      </w:r>
    </w:p>
    <w:p w:rsidR="000B422D" w:rsidRPr="00097018" w:rsidRDefault="000B422D" w:rsidP="00097018">
      <w:pPr>
        <w:autoSpaceDE w:val="0"/>
        <w:autoSpaceDN w:val="0"/>
        <w:adjustRightInd w:val="0"/>
        <w:spacing w:after="0" w:line="240" w:lineRule="auto"/>
        <w:ind w:right="-2" w:firstLine="708"/>
        <w:jc w:val="both"/>
        <w:rPr>
          <w:rFonts w:ascii="Times New Roman" w:eastAsia="Times New Roman" w:hAnsi="Times New Roman" w:cs="Times New Roman"/>
          <w:bCs/>
          <w:sz w:val="24"/>
          <w:szCs w:val="24"/>
          <w:lang w:eastAsia="ru-RU"/>
        </w:rPr>
      </w:pPr>
    </w:p>
    <w:p w:rsidR="00097018" w:rsidRDefault="00097018" w:rsidP="00097018">
      <w:pPr>
        <w:autoSpaceDE w:val="0"/>
        <w:autoSpaceDN w:val="0"/>
        <w:adjustRightInd w:val="0"/>
        <w:spacing w:after="0" w:line="240" w:lineRule="auto"/>
        <w:ind w:right="-2" w:firstLine="708"/>
        <w:jc w:val="both"/>
        <w:rPr>
          <w:rFonts w:ascii="Times New Roman" w:eastAsia="Times New Roman" w:hAnsi="Times New Roman" w:cs="Times New Roman"/>
          <w:i/>
          <w:sz w:val="24"/>
          <w:szCs w:val="24"/>
          <w:lang w:eastAsia="ru-RU"/>
        </w:rPr>
      </w:pPr>
      <w:r w:rsidRPr="00097018">
        <w:rPr>
          <w:rFonts w:ascii="Times New Roman" w:eastAsia="Times New Roman" w:hAnsi="Times New Roman" w:cs="Times New Roman"/>
          <w:bCs/>
          <w:sz w:val="24"/>
          <w:szCs w:val="24"/>
          <w:lang w:eastAsia="ru-RU"/>
        </w:rPr>
        <w:t xml:space="preserve">- </w:t>
      </w:r>
      <w:r w:rsidR="008D7198" w:rsidRPr="00C73051">
        <w:rPr>
          <w:rFonts w:ascii="Times New Roman" w:eastAsia="Times New Roman" w:hAnsi="Times New Roman" w:cs="Times New Roman"/>
          <w:b/>
          <w:bCs/>
          <w:sz w:val="24"/>
          <w:szCs w:val="24"/>
          <w:lang w:eastAsia="ru-RU"/>
        </w:rPr>
        <w:t xml:space="preserve">заверенная уполномоченным лицом Участника </w:t>
      </w:r>
      <w:r w:rsidR="00C73051" w:rsidRPr="00C73051">
        <w:rPr>
          <w:rFonts w:ascii="Times New Roman" w:eastAsia="Times New Roman" w:hAnsi="Times New Roman" w:cs="Times New Roman"/>
          <w:b/>
          <w:bCs/>
          <w:sz w:val="24"/>
          <w:szCs w:val="24"/>
          <w:lang w:eastAsia="ru-RU"/>
        </w:rPr>
        <w:t xml:space="preserve">закупки </w:t>
      </w:r>
      <w:r w:rsidRPr="00C73051">
        <w:rPr>
          <w:rFonts w:ascii="Times New Roman" w:eastAsia="Times New Roman" w:hAnsi="Times New Roman" w:cs="Times New Roman"/>
          <w:b/>
          <w:bCs/>
          <w:sz w:val="24"/>
          <w:szCs w:val="24"/>
          <w:lang w:eastAsia="ru-RU"/>
        </w:rPr>
        <w:t xml:space="preserve">копия </w:t>
      </w:r>
      <w:r w:rsidRPr="00C73051">
        <w:rPr>
          <w:rFonts w:ascii="Times New Roman" w:eastAsia="Times New Roman" w:hAnsi="Times New Roman" w:cs="Times New Roman"/>
          <w:b/>
          <w:sz w:val="24"/>
          <w:szCs w:val="24"/>
          <w:lang w:eastAsia="ru-RU"/>
        </w:rPr>
        <w:t>утвержденного плана по предупреждению и ликвидации разливов нефти и нефтепродуктов</w:t>
      </w:r>
      <w:r w:rsidRPr="00097018">
        <w:rPr>
          <w:rFonts w:ascii="Times New Roman" w:eastAsia="Times New Roman" w:hAnsi="Times New Roman" w:cs="Times New Roman"/>
          <w:sz w:val="24"/>
          <w:szCs w:val="24"/>
          <w:lang w:eastAsia="ru-RU"/>
        </w:rPr>
        <w:t xml:space="preserve"> </w:t>
      </w:r>
      <w:r w:rsidRPr="00097018">
        <w:rPr>
          <w:rFonts w:ascii="Times New Roman" w:eastAsia="Times New Roman" w:hAnsi="Times New Roman" w:cs="Times New Roman"/>
          <w:i/>
          <w:sz w:val="24"/>
          <w:szCs w:val="24"/>
          <w:lang w:eastAsia="ru-RU"/>
        </w:rPr>
        <w:t>(заверенные копии 1-го  и последнего листов);</w:t>
      </w:r>
    </w:p>
    <w:p w:rsidR="000B422D" w:rsidRPr="00097018" w:rsidRDefault="000B422D" w:rsidP="00097018">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p>
    <w:p w:rsidR="00097018" w:rsidRDefault="00097018" w:rsidP="00097018">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097018">
        <w:rPr>
          <w:rFonts w:ascii="Times New Roman" w:eastAsia="Times New Roman" w:hAnsi="Times New Roman" w:cs="Times New Roman"/>
          <w:sz w:val="24"/>
          <w:szCs w:val="24"/>
          <w:lang w:eastAsia="ru-RU"/>
        </w:rPr>
        <w:t xml:space="preserve">- </w:t>
      </w:r>
      <w:r w:rsidR="008D7198" w:rsidRPr="00C73051">
        <w:rPr>
          <w:rFonts w:ascii="Times New Roman" w:eastAsia="Times New Roman" w:hAnsi="Times New Roman" w:cs="Times New Roman"/>
          <w:b/>
          <w:sz w:val="24"/>
          <w:szCs w:val="24"/>
          <w:lang w:eastAsia="ru-RU"/>
        </w:rPr>
        <w:t xml:space="preserve">заверенная уполномоченным лицом Участника </w:t>
      </w:r>
      <w:r w:rsidR="00C73051" w:rsidRPr="00C73051">
        <w:rPr>
          <w:rFonts w:ascii="Times New Roman" w:eastAsia="Times New Roman" w:hAnsi="Times New Roman" w:cs="Times New Roman"/>
          <w:b/>
          <w:sz w:val="24"/>
          <w:szCs w:val="24"/>
          <w:lang w:eastAsia="ru-RU"/>
        </w:rPr>
        <w:t xml:space="preserve">закупки </w:t>
      </w:r>
      <w:r w:rsidRPr="00C73051">
        <w:rPr>
          <w:rFonts w:ascii="Times New Roman" w:eastAsia="Times New Roman" w:hAnsi="Times New Roman" w:cs="Times New Roman"/>
          <w:b/>
          <w:sz w:val="24"/>
          <w:szCs w:val="24"/>
          <w:lang w:eastAsia="ru-RU"/>
        </w:rPr>
        <w:t xml:space="preserve">копия действующего договора с </w:t>
      </w:r>
      <w:proofErr w:type="gramStart"/>
      <w:r w:rsidRPr="00C73051">
        <w:rPr>
          <w:rFonts w:ascii="Times New Roman" w:eastAsia="Times New Roman" w:hAnsi="Times New Roman" w:cs="Times New Roman"/>
          <w:b/>
          <w:sz w:val="24"/>
          <w:szCs w:val="24"/>
          <w:lang w:eastAsia="ru-RU"/>
        </w:rPr>
        <w:t>аварийно-спасательными</w:t>
      </w:r>
      <w:proofErr w:type="gramEnd"/>
      <w:r w:rsidRPr="00C73051">
        <w:rPr>
          <w:rFonts w:ascii="Times New Roman" w:eastAsia="Times New Roman" w:hAnsi="Times New Roman" w:cs="Times New Roman"/>
          <w:b/>
          <w:sz w:val="24"/>
          <w:szCs w:val="24"/>
          <w:lang w:eastAsia="ru-RU"/>
        </w:rPr>
        <w:t xml:space="preserve"> формированием на несение аварийно-спасательной готовности</w:t>
      </w:r>
      <w:r w:rsidRPr="00097018">
        <w:rPr>
          <w:rFonts w:ascii="Times New Roman" w:eastAsia="Times New Roman" w:hAnsi="Times New Roman" w:cs="Times New Roman"/>
          <w:sz w:val="24"/>
          <w:szCs w:val="24"/>
          <w:lang w:eastAsia="ru-RU"/>
        </w:rPr>
        <w:t>.</w:t>
      </w:r>
    </w:p>
    <w:p w:rsidR="000B422D" w:rsidRPr="000B422D" w:rsidRDefault="000B422D" w:rsidP="000B422D">
      <w:pPr>
        <w:tabs>
          <w:tab w:val="left" w:pos="709"/>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ab/>
      </w:r>
      <w:r w:rsidRPr="000B422D">
        <w:rPr>
          <w:rFonts w:ascii="Times New Roman" w:eastAsia="Times New Roman" w:hAnsi="Times New Roman" w:cs="Times New Roman"/>
          <w:i/>
          <w:sz w:val="24"/>
          <w:szCs w:val="24"/>
          <w:lang w:eastAsia="ru-RU"/>
        </w:rPr>
        <w:t>В случае</w:t>
      </w:r>
      <w:proofErr w:type="gramStart"/>
      <w:r w:rsidRPr="000B422D">
        <w:rPr>
          <w:rFonts w:ascii="Times New Roman" w:eastAsia="Times New Roman" w:hAnsi="Times New Roman" w:cs="Times New Roman"/>
          <w:i/>
          <w:sz w:val="24"/>
          <w:szCs w:val="24"/>
          <w:lang w:eastAsia="ru-RU"/>
        </w:rPr>
        <w:t>,</w:t>
      </w:r>
      <w:proofErr w:type="gramEnd"/>
      <w:r w:rsidRPr="000B422D">
        <w:rPr>
          <w:rFonts w:ascii="Times New Roman" w:eastAsia="Times New Roman" w:hAnsi="Times New Roman" w:cs="Times New Roman"/>
          <w:i/>
          <w:sz w:val="24"/>
          <w:szCs w:val="24"/>
          <w:lang w:eastAsia="ru-RU"/>
        </w:rPr>
        <w:t xml:space="preserve"> если срок действия полисов (договоров) истекает ранее, чем заканчивается срок действия договора на </w:t>
      </w:r>
      <w:r>
        <w:rPr>
          <w:rFonts w:ascii="Times New Roman" w:eastAsia="Times New Roman" w:hAnsi="Times New Roman" w:cs="Times New Roman"/>
          <w:i/>
          <w:sz w:val="24"/>
          <w:szCs w:val="24"/>
          <w:lang w:eastAsia="ru-RU"/>
        </w:rPr>
        <w:t xml:space="preserve">оказание услуг по </w:t>
      </w:r>
      <w:r w:rsidRPr="000B422D">
        <w:rPr>
          <w:rFonts w:ascii="Times New Roman" w:eastAsia="Times New Roman" w:hAnsi="Times New Roman" w:cs="Times New Roman"/>
          <w:i/>
          <w:sz w:val="24"/>
          <w:szCs w:val="24"/>
          <w:lang w:eastAsia="ru-RU"/>
        </w:rPr>
        <w:t>перевозк</w:t>
      </w:r>
      <w:r>
        <w:rPr>
          <w:rFonts w:ascii="Times New Roman" w:eastAsia="Times New Roman" w:hAnsi="Times New Roman" w:cs="Times New Roman"/>
          <w:i/>
          <w:sz w:val="24"/>
          <w:szCs w:val="24"/>
          <w:lang w:eastAsia="ru-RU"/>
        </w:rPr>
        <w:t>е</w:t>
      </w:r>
      <w:r w:rsidRPr="000B422D">
        <w:rPr>
          <w:rFonts w:ascii="Times New Roman" w:eastAsia="Times New Roman" w:hAnsi="Times New Roman" w:cs="Times New Roman"/>
          <w:i/>
          <w:sz w:val="24"/>
          <w:szCs w:val="24"/>
          <w:lang w:eastAsia="ru-RU"/>
        </w:rPr>
        <w:t xml:space="preserve">, то Участник </w:t>
      </w:r>
      <w:r w:rsidR="008170BE">
        <w:rPr>
          <w:rFonts w:ascii="Times New Roman" w:eastAsia="Times New Roman" w:hAnsi="Times New Roman" w:cs="Times New Roman"/>
          <w:i/>
          <w:sz w:val="24"/>
          <w:szCs w:val="24"/>
          <w:lang w:eastAsia="ru-RU"/>
        </w:rPr>
        <w:t xml:space="preserve">закупки </w:t>
      </w:r>
      <w:r w:rsidRPr="000B422D">
        <w:rPr>
          <w:rFonts w:ascii="Times New Roman" w:eastAsia="Times New Roman" w:hAnsi="Times New Roman" w:cs="Times New Roman"/>
          <w:i/>
          <w:sz w:val="24"/>
          <w:szCs w:val="24"/>
          <w:lang w:eastAsia="ru-RU"/>
        </w:rPr>
        <w:t>должен предоставить гарантийное письмо о том, что обязуется продлить действие указанных документов до окончания действия договора.</w:t>
      </w:r>
    </w:p>
    <w:p w:rsidR="005A3F36" w:rsidRPr="005A3F36" w:rsidRDefault="005A3F36" w:rsidP="00097018">
      <w:pPr>
        <w:overflowPunct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5A3F36">
        <w:rPr>
          <w:rFonts w:ascii="Times New Roman" w:eastAsia="Times New Roman" w:hAnsi="Times New Roman" w:cs="Times New Roman"/>
          <w:bCs/>
          <w:sz w:val="24"/>
          <w:szCs w:val="24"/>
          <w:lang w:eastAsia="ru-RU"/>
        </w:rPr>
        <w:t xml:space="preserve"> </w:t>
      </w:r>
    </w:p>
    <w:p w:rsidR="003F431D" w:rsidRPr="003F431D" w:rsidRDefault="003F431D" w:rsidP="00767E2C">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rsidR="006C3AEF" w:rsidRPr="00501814" w:rsidRDefault="006C3AEF" w:rsidP="00501814">
      <w:pPr>
        <w:pStyle w:val="a4"/>
        <w:keepNext/>
        <w:keepLines/>
        <w:numPr>
          <w:ilvl w:val="0"/>
          <w:numId w:val="10"/>
        </w:numPr>
        <w:tabs>
          <w:tab w:val="left" w:pos="284"/>
        </w:tabs>
        <w:spacing w:before="240"/>
        <w:jc w:val="center"/>
        <w:outlineLvl w:val="0"/>
        <w:rPr>
          <w:b/>
          <w:bCs/>
          <w:szCs w:val="28"/>
        </w:rPr>
      </w:pPr>
      <w:bookmarkStart w:id="146" w:name="_Toc441766545"/>
      <w:r w:rsidRPr="00501814">
        <w:rPr>
          <w:b/>
          <w:bCs/>
          <w:szCs w:val="28"/>
        </w:rPr>
        <w:t xml:space="preserve">Порядок проведения </w:t>
      </w:r>
      <w:bookmarkEnd w:id="144"/>
      <w:r w:rsidRPr="00501814">
        <w:rPr>
          <w:b/>
          <w:bCs/>
          <w:iCs/>
          <w:szCs w:val="28"/>
          <w:lang w:val="x-none"/>
        </w:rPr>
        <w:t>конкурентных переговоров</w:t>
      </w:r>
      <w:bookmarkEnd w:id="146"/>
    </w:p>
    <w:p w:rsidR="006C3AEF" w:rsidRP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47" w:name="_Toc366762366"/>
      <w:bookmarkStart w:id="148" w:name="_Toc368061880"/>
      <w:bookmarkStart w:id="149" w:name="_Toc368062044"/>
      <w:bookmarkStart w:id="150" w:name="_Toc370824142"/>
      <w:bookmarkStart w:id="151" w:name="_Toc394314164"/>
      <w:bookmarkStart w:id="152" w:name="_Toc410044327"/>
      <w:bookmarkStart w:id="153" w:name="_Toc429079272"/>
      <w:bookmarkStart w:id="154" w:name="_Toc441216756"/>
      <w:bookmarkStart w:id="155" w:name="_Toc441217492"/>
      <w:bookmarkStart w:id="156" w:name="_Toc441217568"/>
      <w:bookmarkStart w:id="157" w:name="_Toc441766546"/>
      <w:r w:rsidRPr="006C3AEF">
        <w:rPr>
          <w:rFonts w:ascii="Times New Roman" w:eastAsia="Times New Roman" w:hAnsi="Times New Roman" w:cs="Times New Roman"/>
          <w:b/>
          <w:bCs/>
          <w:sz w:val="24"/>
          <w:szCs w:val="26"/>
          <w:lang w:eastAsia="ar-SA"/>
        </w:rPr>
        <w:t>Получение Документации</w:t>
      </w:r>
      <w:bookmarkEnd w:id="147"/>
      <w:bookmarkEnd w:id="148"/>
      <w:bookmarkEnd w:id="149"/>
      <w:bookmarkEnd w:id="150"/>
      <w:bookmarkEnd w:id="151"/>
      <w:bookmarkEnd w:id="152"/>
      <w:bookmarkEnd w:id="153"/>
      <w:bookmarkEnd w:id="154"/>
      <w:bookmarkEnd w:id="155"/>
      <w:bookmarkEnd w:id="156"/>
      <w:bookmarkEnd w:id="157"/>
      <w:r w:rsidRPr="006C3AEF">
        <w:rPr>
          <w:rFonts w:ascii="Times New Roman" w:eastAsia="Times New Roman" w:hAnsi="Times New Roman" w:cs="Times New Roman"/>
          <w:b/>
          <w:bCs/>
          <w:sz w:val="24"/>
          <w:szCs w:val="26"/>
          <w:lang w:eastAsia="ar-SA"/>
        </w:rPr>
        <w:t xml:space="preserve"> </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по адресу</w:t>
      </w:r>
      <w:r w:rsidR="00AF425E">
        <w:rPr>
          <w:rFonts w:ascii="Times New Roman" w:eastAsia="Times New Roman" w:hAnsi="Times New Roman" w:cs="Times New Roman"/>
          <w:sz w:val="24"/>
          <w:szCs w:val="24"/>
          <w:lang w:eastAsia="ar-SA"/>
        </w:rPr>
        <w:t xml:space="preserve"> </w:t>
      </w:r>
      <w:r w:rsidR="00AF425E" w:rsidRPr="00AF425E">
        <w:rPr>
          <w:rFonts w:ascii="Times New Roman" w:eastAsia="Times New Roman" w:hAnsi="Times New Roman" w:cs="Times New Roman"/>
          <w:sz w:val="24"/>
          <w:szCs w:val="24"/>
          <w:lang w:eastAsia="ar-SA"/>
        </w:rPr>
        <w:t xml:space="preserve">183034, г. Мурманск, ул. </w:t>
      </w:r>
      <w:proofErr w:type="gramStart"/>
      <w:r w:rsidR="00AF425E" w:rsidRPr="00AF425E">
        <w:rPr>
          <w:rFonts w:ascii="Times New Roman" w:eastAsia="Times New Roman" w:hAnsi="Times New Roman" w:cs="Times New Roman"/>
          <w:sz w:val="24"/>
          <w:szCs w:val="24"/>
          <w:lang w:eastAsia="ar-SA"/>
        </w:rPr>
        <w:t>Промышленная</w:t>
      </w:r>
      <w:proofErr w:type="gramEnd"/>
      <w:r w:rsidR="00AF425E" w:rsidRPr="00AF425E">
        <w:rPr>
          <w:rFonts w:ascii="Times New Roman" w:eastAsia="Times New Roman" w:hAnsi="Times New Roman" w:cs="Times New Roman"/>
          <w:sz w:val="24"/>
          <w:szCs w:val="24"/>
          <w:lang w:eastAsia="ar-SA"/>
        </w:rPr>
        <w:t xml:space="preserve">, д. 15, </w:t>
      </w:r>
      <w:proofErr w:type="spellStart"/>
      <w:r w:rsidR="00AF425E" w:rsidRPr="00AF425E">
        <w:rPr>
          <w:rFonts w:ascii="Times New Roman" w:eastAsia="Times New Roman" w:hAnsi="Times New Roman" w:cs="Times New Roman"/>
          <w:sz w:val="24"/>
          <w:szCs w:val="24"/>
          <w:lang w:eastAsia="ar-SA"/>
        </w:rPr>
        <w:t>каб</w:t>
      </w:r>
      <w:proofErr w:type="spellEnd"/>
      <w:r w:rsidR="00AF425E" w:rsidRPr="00AF425E">
        <w:rPr>
          <w:rFonts w:ascii="Times New Roman" w:eastAsia="Times New Roman" w:hAnsi="Times New Roman" w:cs="Times New Roman"/>
          <w:sz w:val="24"/>
          <w:szCs w:val="24"/>
          <w:lang w:eastAsia="ar-SA"/>
        </w:rPr>
        <w:t>. 15.  (</w:t>
      </w:r>
      <w:proofErr w:type="gramStart"/>
      <w:r w:rsidR="00AF425E" w:rsidRPr="00AF425E">
        <w:rPr>
          <w:rFonts w:ascii="Times New Roman" w:eastAsia="Times New Roman" w:hAnsi="Times New Roman" w:cs="Times New Roman"/>
          <w:sz w:val="24"/>
          <w:szCs w:val="24"/>
          <w:lang w:eastAsia="ar-SA"/>
        </w:rPr>
        <w:t>Центральное</w:t>
      </w:r>
      <w:proofErr w:type="gramEnd"/>
      <w:r w:rsidR="00AF425E" w:rsidRPr="00AF425E">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6C3AEF">
        <w:rPr>
          <w:rFonts w:ascii="Times New Roman" w:eastAsia="Times New Roman" w:hAnsi="Times New Roman" w:cs="Times New Roman"/>
          <w:sz w:val="24"/>
          <w:szCs w:val="24"/>
          <w:lang w:eastAsia="ar-SA"/>
        </w:rPr>
        <w:t xml:space="preserve"> либо отправить запрос на электронную почту </w:t>
      </w:r>
      <w:hyperlink r:id="rId18" w:history="1">
        <w:r w:rsidR="00431B58" w:rsidRPr="00F447F8">
          <w:rPr>
            <w:rStyle w:val="a3"/>
            <w:lang w:eastAsia="ar-SA"/>
          </w:rPr>
          <w:t xml:space="preserve"> </w:t>
        </w:r>
        <w:hyperlink r:id="rId19" w:history="1">
          <w:r w:rsidR="006C5CCF">
            <w:rPr>
              <w:rStyle w:val="a3"/>
              <w:rFonts w:ascii="Times New Roman" w:eastAsia="Times New Roman" w:hAnsi="Times New Roman" w:cs="Times New Roman"/>
              <w:sz w:val="24"/>
              <w:szCs w:val="24"/>
              <w:lang w:val="en-US" w:eastAsia="ar-SA"/>
            </w:rPr>
            <w:t>palchikovskaya</w:t>
          </w:r>
          <w:r w:rsidR="006C5CCF" w:rsidRPr="00F447F8">
            <w:rPr>
              <w:rStyle w:val="a3"/>
              <w:rFonts w:ascii="Times New Roman" w:eastAsia="Times New Roman" w:hAnsi="Times New Roman" w:cs="Times New Roman"/>
              <w:sz w:val="24"/>
              <w:szCs w:val="24"/>
              <w:lang w:eastAsia="ar-SA"/>
            </w:rPr>
            <w:t>@</w:t>
          </w:r>
          <w:r w:rsidR="006C5CCF" w:rsidRPr="00F447F8">
            <w:rPr>
              <w:rStyle w:val="a3"/>
              <w:rFonts w:ascii="Times New Roman" w:eastAsia="Times New Roman" w:hAnsi="Times New Roman" w:cs="Times New Roman"/>
              <w:sz w:val="24"/>
              <w:szCs w:val="24"/>
              <w:lang w:val="en-US" w:eastAsia="ar-SA"/>
            </w:rPr>
            <w:t>mures</w:t>
          </w:r>
          <w:r w:rsidR="006C5CCF" w:rsidRPr="00F447F8">
            <w:rPr>
              <w:rStyle w:val="a3"/>
              <w:rFonts w:ascii="Times New Roman" w:eastAsia="Times New Roman" w:hAnsi="Times New Roman" w:cs="Times New Roman"/>
              <w:sz w:val="24"/>
              <w:szCs w:val="24"/>
              <w:lang w:eastAsia="ar-SA"/>
            </w:rPr>
            <w:t>.</w:t>
          </w:r>
          <w:r w:rsidR="006C5CCF" w:rsidRPr="00F447F8">
            <w:rPr>
              <w:rStyle w:val="a3"/>
              <w:rFonts w:ascii="Times New Roman" w:eastAsia="Times New Roman" w:hAnsi="Times New Roman" w:cs="Times New Roman"/>
              <w:sz w:val="24"/>
              <w:szCs w:val="24"/>
              <w:lang w:val="en-US" w:eastAsia="ar-SA"/>
            </w:rPr>
            <w:t>ru</w:t>
          </w:r>
        </w:hyperlink>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DD7611">
        <w:rPr>
          <w:rFonts w:ascii="Times New Roman" w:eastAsia="Times New Roman" w:hAnsi="Times New Roman" w:cs="Times New Roman"/>
          <w:sz w:val="24"/>
          <w:szCs w:val="24"/>
          <w:lang w:eastAsia="ar-SA"/>
        </w:rPr>
        <w:t>, а также</w:t>
      </w:r>
      <w:r w:rsidR="00020CC1">
        <w:rPr>
          <w:rFonts w:ascii="Times New Roman" w:eastAsia="Times New Roman" w:hAnsi="Times New Roman" w:cs="Times New Roman"/>
          <w:sz w:val="24"/>
          <w:szCs w:val="24"/>
          <w:lang w:eastAsia="ar-SA"/>
        </w:rPr>
        <w:t xml:space="preserve"> праздничных дней</w:t>
      </w:r>
      <w:r w:rsidRPr="006C3AEF">
        <w:rPr>
          <w:rFonts w:ascii="Times New Roman" w:eastAsia="Times New Roman" w:hAnsi="Times New Roman" w:cs="Times New Roman"/>
          <w:sz w:val="24"/>
          <w:szCs w:val="24"/>
          <w:lang w:eastAsia="ar-SA"/>
        </w:rPr>
        <w:t xml:space="preserve">) с </w:t>
      </w:r>
      <w:r w:rsidRPr="006C3AEF">
        <w:rPr>
          <w:rFonts w:ascii="Times New Roman" w:eastAsia="Times New Roman" w:hAnsi="Times New Roman" w:cs="Times New Roman"/>
          <w:b/>
          <w:sz w:val="24"/>
          <w:szCs w:val="24"/>
          <w:lang w:eastAsia="ar-SA"/>
        </w:rPr>
        <w:t>08:30</w:t>
      </w:r>
      <w:r w:rsidRPr="006C3AEF">
        <w:rPr>
          <w:rFonts w:ascii="Times New Roman" w:eastAsia="Times New Roman" w:hAnsi="Times New Roman" w:cs="Times New Roman"/>
          <w:sz w:val="24"/>
          <w:szCs w:val="24"/>
          <w:lang w:eastAsia="ar-SA"/>
        </w:rPr>
        <w:t xml:space="preserve"> до </w:t>
      </w:r>
      <w:r w:rsidRPr="006C3AEF">
        <w:rPr>
          <w:rFonts w:ascii="Times New Roman" w:eastAsia="Times New Roman" w:hAnsi="Times New Roman" w:cs="Times New Roman"/>
          <w:b/>
          <w:sz w:val="24"/>
          <w:szCs w:val="24"/>
          <w:lang w:eastAsia="ar-SA"/>
        </w:rPr>
        <w:t>16:42</w:t>
      </w:r>
      <w:r w:rsidRPr="006C3AEF">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w:t>
      </w:r>
      <w:r w:rsidR="00020CC1">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AF425E">
        <w:rPr>
          <w:rFonts w:ascii="Times New Roman" w:eastAsia="Times New Roman" w:hAnsi="Times New Roman" w:cs="Times New Roman"/>
          <w:sz w:val="24"/>
          <w:szCs w:val="24"/>
          <w:lang w:eastAsia="ar-SA"/>
        </w:rPr>
        <w:t xml:space="preserve"> </w:t>
      </w:r>
      <w:r w:rsidR="00AF425E" w:rsidRPr="00AF425E">
        <w:rPr>
          <w:rFonts w:ascii="Times New Roman" w:eastAsia="Times New Roman" w:hAnsi="Times New Roman" w:cs="Times New Roman"/>
          <w:sz w:val="24"/>
          <w:szCs w:val="24"/>
          <w:lang w:eastAsia="ar-SA"/>
        </w:rPr>
        <w:t xml:space="preserve">183034, г. Мурманск, ул. </w:t>
      </w:r>
      <w:proofErr w:type="gramStart"/>
      <w:r w:rsidR="00AF425E" w:rsidRPr="00AF425E">
        <w:rPr>
          <w:rFonts w:ascii="Times New Roman" w:eastAsia="Times New Roman" w:hAnsi="Times New Roman" w:cs="Times New Roman"/>
          <w:sz w:val="24"/>
          <w:szCs w:val="24"/>
          <w:lang w:eastAsia="ar-SA"/>
        </w:rPr>
        <w:t>Промышленная</w:t>
      </w:r>
      <w:proofErr w:type="gramEnd"/>
      <w:r w:rsidR="00AF425E" w:rsidRPr="00AF425E">
        <w:rPr>
          <w:rFonts w:ascii="Times New Roman" w:eastAsia="Times New Roman" w:hAnsi="Times New Roman" w:cs="Times New Roman"/>
          <w:sz w:val="24"/>
          <w:szCs w:val="24"/>
          <w:lang w:eastAsia="ar-SA"/>
        </w:rPr>
        <w:t xml:space="preserve">, д. 15, </w:t>
      </w:r>
      <w:proofErr w:type="spellStart"/>
      <w:r w:rsidR="00AF425E" w:rsidRPr="00AF425E">
        <w:rPr>
          <w:rFonts w:ascii="Times New Roman" w:eastAsia="Times New Roman" w:hAnsi="Times New Roman" w:cs="Times New Roman"/>
          <w:sz w:val="24"/>
          <w:szCs w:val="24"/>
          <w:lang w:eastAsia="ar-SA"/>
        </w:rPr>
        <w:t>каб</w:t>
      </w:r>
      <w:proofErr w:type="spellEnd"/>
      <w:r w:rsidR="00AF425E" w:rsidRPr="00AF425E">
        <w:rPr>
          <w:rFonts w:ascii="Times New Roman" w:eastAsia="Times New Roman" w:hAnsi="Times New Roman" w:cs="Times New Roman"/>
          <w:sz w:val="24"/>
          <w:szCs w:val="24"/>
          <w:lang w:eastAsia="ar-SA"/>
        </w:rPr>
        <w:t>. 15.  (</w:t>
      </w:r>
      <w:proofErr w:type="gramStart"/>
      <w:r w:rsidR="00AF425E" w:rsidRPr="00AF425E">
        <w:rPr>
          <w:rFonts w:ascii="Times New Roman" w:eastAsia="Times New Roman" w:hAnsi="Times New Roman" w:cs="Times New Roman"/>
          <w:sz w:val="24"/>
          <w:szCs w:val="24"/>
          <w:lang w:eastAsia="ar-SA"/>
        </w:rPr>
        <w:t>Центральное</w:t>
      </w:r>
      <w:proofErr w:type="gramEnd"/>
      <w:r w:rsidR="00AF425E" w:rsidRPr="00AF425E">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6C3AEF">
        <w:rPr>
          <w:rFonts w:ascii="Times New Roman" w:eastAsia="Times New Roman" w:hAnsi="Times New Roman" w:cs="Times New Roman"/>
          <w:sz w:val="24"/>
          <w:szCs w:val="24"/>
          <w:lang w:eastAsia="ar-SA"/>
        </w:rPr>
        <w:t>.</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 xml:space="preserve">Документация о проведении конкурентных переговоров доступна для ознакомления </w:t>
      </w:r>
      <w:r w:rsidR="002A54E3" w:rsidRPr="002A54E3">
        <w:rPr>
          <w:rFonts w:ascii="Times New Roman" w:eastAsia="Times New Roman" w:hAnsi="Times New Roman" w:cs="Times New Roman"/>
          <w:sz w:val="24"/>
          <w:szCs w:val="24"/>
          <w:lang w:eastAsia="ar-SA"/>
        </w:rPr>
        <w:t xml:space="preserve">в единой информационной системе в сфере закупок товаров, работ, услуг </w:t>
      </w:r>
      <w:r w:rsidRPr="006C3AEF">
        <w:rPr>
          <w:rFonts w:ascii="Times New Roman" w:eastAsia="Times New Roman" w:hAnsi="Times New Roman" w:cs="Times New Roman"/>
          <w:sz w:val="24"/>
          <w:szCs w:val="24"/>
          <w:lang w:eastAsia="ar-SA"/>
        </w:rPr>
        <w:t xml:space="preserve">и на сайте Заказчика </w:t>
      </w:r>
      <w:r w:rsidRPr="006C3AEF">
        <w:rPr>
          <w:rFonts w:ascii="Times New Roman" w:eastAsia="Times New Roman" w:hAnsi="Times New Roman" w:cs="Times New Roman"/>
          <w:color w:val="0000FF"/>
          <w:sz w:val="24"/>
          <w:szCs w:val="24"/>
          <w:u w:val="single"/>
          <w:lang w:eastAsia="ar-SA"/>
        </w:rPr>
        <w:t>http://</w:t>
      </w:r>
      <w:proofErr w:type="spellStart"/>
      <w:r w:rsidRPr="006C3AEF">
        <w:rPr>
          <w:rFonts w:ascii="Times New Roman" w:eastAsia="Times New Roman" w:hAnsi="Times New Roman" w:cs="Times New Roman"/>
          <w:color w:val="0000FF"/>
          <w:sz w:val="24"/>
          <w:szCs w:val="24"/>
          <w:u w:val="single"/>
          <w:lang w:val="en-US" w:eastAsia="ar-SA"/>
        </w:rPr>
        <w:t>mures</w:t>
      </w:r>
      <w:proofErr w:type="spellEnd"/>
      <w:r w:rsidRPr="006C3AEF">
        <w:rPr>
          <w:rFonts w:ascii="Times New Roman" w:eastAsia="Times New Roman" w:hAnsi="Times New Roman" w:cs="Times New Roman"/>
          <w:color w:val="0000FF"/>
          <w:sz w:val="24"/>
          <w:szCs w:val="24"/>
          <w:u w:val="single"/>
          <w:lang w:eastAsia="ar-SA"/>
        </w:rPr>
        <w:t>.</w:t>
      </w:r>
      <w:proofErr w:type="spellStart"/>
      <w:r w:rsidRPr="006C3AEF">
        <w:rPr>
          <w:rFonts w:ascii="Times New Roman" w:eastAsia="Times New Roman" w:hAnsi="Times New Roman" w:cs="Times New Roman"/>
          <w:color w:val="0000FF"/>
          <w:sz w:val="24"/>
          <w:szCs w:val="24"/>
          <w:u w:val="single"/>
          <w:lang w:val="en-US" w:eastAsia="ar-SA"/>
        </w:rPr>
        <w:t>ru</w:t>
      </w:r>
      <w:proofErr w:type="spellEnd"/>
      <w:r w:rsidRPr="006C3AEF">
        <w:rPr>
          <w:rFonts w:ascii="Times New Roman" w:eastAsia="Times New Roman" w:hAnsi="Times New Roman" w:cs="Times New Roman"/>
          <w:color w:val="0000FF"/>
          <w:sz w:val="24"/>
          <w:szCs w:val="24"/>
          <w:u w:val="single"/>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4.1.4.</w:t>
      </w:r>
      <w:r w:rsidRPr="006C3AEF">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пунктах 4.1.1 - 4.1.3, Заказчик не несет ответственности за неполучение таким лицом информации об изменениях и (или) разъяснениях положений Документации.</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58" w:name="_Toc366762367"/>
      <w:bookmarkStart w:id="159" w:name="_Toc368061881"/>
      <w:bookmarkStart w:id="160" w:name="_Toc368062045"/>
      <w:bookmarkStart w:id="161" w:name="_Toc370824143"/>
      <w:bookmarkStart w:id="162" w:name="_Toc394314165"/>
      <w:bookmarkStart w:id="163" w:name="_Toc410044328"/>
      <w:bookmarkStart w:id="164" w:name="_Toc429079273"/>
      <w:bookmarkStart w:id="165" w:name="_Toc441216757"/>
      <w:bookmarkStart w:id="166" w:name="_Toc441217493"/>
      <w:bookmarkStart w:id="167" w:name="_Toc441217569"/>
      <w:bookmarkStart w:id="168" w:name="_Toc441766547"/>
      <w:r w:rsidRPr="006C3AEF">
        <w:rPr>
          <w:rFonts w:ascii="Times New Roman" w:eastAsia="Times New Roman" w:hAnsi="Times New Roman" w:cs="Times New Roman"/>
          <w:b/>
          <w:bCs/>
          <w:sz w:val="24"/>
          <w:szCs w:val="26"/>
          <w:lang w:eastAsia="ar-SA"/>
        </w:rPr>
        <w:lastRenderedPageBreak/>
        <w:t>Разъяснение положений Документации</w:t>
      </w:r>
      <w:bookmarkEnd w:id="158"/>
      <w:bookmarkEnd w:id="159"/>
      <w:bookmarkEnd w:id="160"/>
      <w:bookmarkEnd w:id="161"/>
      <w:bookmarkEnd w:id="162"/>
      <w:bookmarkEnd w:id="163"/>
      <w:bookmarkEnd w:id="164"/>
      <w:bookmarkEnd w:id="165"/>
      <w:bookmarkEnd w:id="166"/>
      <w:bookmarkEnd w:id="167"/>
      <w:bookmarkEnd w:id="168"/>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w:t>
      </w:r>
      <w:r w:rsidR="00AF425E">
        <w:rPr>
          <w:rFonts w:ascii="Times New Roman" w:eastAsia="Times New Roman" w:hAnsi="Times New Roman" w:cs="Times New Roman"/>
          <w:sz w:val="24"/>
          <w:szCs w:val="24"/>
          <w:lang w:eastAsia="ar-SA"/>
        </w:rPr>
        <w:t xml:space="preserve"> </w:t>
      </w:r>
      <w:r w:rsidR="00AF425E" w:rsidRPr="00AF425E">
        <w:rPr>
          <w:rFonts w:ascii="Times New Roman" w:eastAsia="Times New Roman" w:hAnsi="Times New Roman" w:cs="Times New Roman"/>
          <w:sz w:val="24"/>
          <w:szCs w:val="24"/>
          <w:lang w:eastAsia="ar-SA"/>
        </w:rPr>
        <w:t xml:space="preserve">183034, г. Мурманск, ул. </w:t>
      </w:r>
      <w:proofErr w:type="gramStart"/>
      <w:r w:rsidR="00AF425E" w:rsidRPr="00AF425E">
        <w:rPr>
          <w:rFonts w:ascii="Times New Roman" w:eastAsia="Times New Roman" w:hAnsi="Times New Roman" w:cs="Times New Roman"/>
          <w:sz w:val="24"/>
          <w:szCs w:val="24"/>
          <w:lang w:eastAsia="ar-SA"/>
        </w:rPr>
        <w:t>Промышленная</w:t>
      </w:r>
      <w:proofErr w:type="gramEnd"/>
      <w:r w:rsidR="00AF425E" w:rsidRPr="00AF425E">
        <w:rPr>
          <w:rFonts w:ascii="Times New Roman" w:eastAsia="Times New Roman" w:hAnsi="Times New Roman" w:cs="Times New Roman"/>
          <w:sz w:val="24"/>
          <w:szCs w:val="24"/>
          <w:lang w:eastAsia="ar-SA"/>
        </w:rPr>
        <w:t xml:space="preserve">, д. 15, </w:t>
      </w:r>
      <w:proofErr w:type="spellStart"/>
      <w:r w:rsidR="00AF425E" w:rsidRPr="00AF425E">
        <w:rPr>
          <w:rFonts w:ascii="Times New Roman" w:eastAsia="Times New Roman" w:hAnsi="Times New Roman" w:cs="Times New Roman"/>
          <w:sz w:val="24"/>
          <w:szCs w:val="24"/>
          <w:lang w:eastAsia="ar-SA"/>
        </w:rPr>
        <w:t>каб</w:t>
      </w:r>
      <w:proofErr w:type="spellEnd"/>
      <w:r w:rsidR="00AF425E" w:rsidRPr="00AF425E">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proofErr w:type="gramStart"/>
      <w:r w:rsidR="00AF425E" w:rsidRPr="00AF425E">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л</w:t>
      </w:r>
      <w:proofErr w:type="gramEnd"/>
      <w:r w:rsidRPr="006C3AEF">
        <w:rPr>
          <w:rFonts w:ascii="Times New Roman" w:eastAsia="Times New Roman" w:hAnsi="Times New Roman" w:cs="Times New Roman"/>
          <w:sz w:val="24"/>
          <w:szCs w:val="24"/>
          <w:lang w:eastAsia="ar-SA"/>
        </w:rPr>
        <w:t xml:space="preserve">ибо отправить запрос на электронную почту </w:t>
      </w:r>
      <w:hyperlink r:id="rId20" w:history="1">
        <w:r w:rsidR="00F664FC" w:rsidRPr="00F447F8">
          <w:rPr>
            <w:rStyle w:val="a3"/>
          </w:rPr>
          <w:t xml:space="preserve"> </w:t>
        </w:r>
        <w:hyperlink r:id="rId21" w:history="1">
          <w:r w:rsidR="006C5CCF">
            <w:rPr>
              <w:rStyle w:val="a3"/>
              <w:rFonts w:ascii="Times New Roman" w:eastAsia="Times New Roman" w:hAnsi="Times New Roman" w:cs="Times New Roman"/>
              <w:sz w:val="24"/>
              <w:szCs w:val="24"/>
              <w:lang w:val="en-US" w:eastAsia="ar-SA"/>
            </w:rPr>
            <w:t>palchikovskaya</w:t>
          </w:r>
          <w:r w:rsidR="006C5CCF" w:rsidRPr="00F447F8">
            <w:rPr>
              <w:rStyle w:val="a3"/>
              <w:rFonts w:ascii="Times New Roman" w:eastAsia="Times New Roman" w:hAnsi="Times New Roman" w:cs="Times New Roman"/>
              <w:sz w:val="24"/>
              <w:szCs w:val="24"/>
              <w:lang w:eastAsia="ar-SA"/>
            </w:rPr>
            <w:t>@</w:t>
          </w:r>
          <w:r w:rsidR="006C5CCF" w:rsidRPr="00F447F8">
            <w:rPr>
              <w:rStyle w:val="a3"/>
              <w:rFonts w:ascii="Times New Roman" w:eastAsia="Times New Roman" w:hAnsi="Times New Roman" w:cs="Times New Roman"/>
              <w:sz w:val="24"/>
              <w:szCs w:val="24"/>
              <w:lang w:val="en-US" w:eastAsia="ar-SA"/>
            </w:rPr>
            <w:t>mures</w:t>
          </w:r>
          <w:r w:rsidR="006C5CCF" w:rsidRPr="00F447F8">
            <w:rPr>
              <w:rStyle w:val="a3"/>
              <w:rFonts w:ascii="Times New Roman" w:eastAsia="Times New Roman" w:hAnsi="Times New Roman" w:cs="Times New Roman"/>
              <w:sz w:val="24"/>
              <w:szCs w:val="24"/>
              <w:lang w:eastAsia="ar-SA"/>
            </w:rPr>
            <w:t>.</w:t>
          </w:r>
          <w:r w:rsidR="006C5CCF" w:rsidRPr="00F447F8">
            <w:rPr>
              <w:rStyle w:val="a3"/>
              <w:rFonts w:ascii="Times New Roman" w:eastAsia="Times New Roman" w:hAnsi="Times New Roman" w:cs="Times New Roman"/>
              <w:sz w:val="24"/>
              <w:szCs w:val="24"/>
              <w:lang w:val="en-US" w:eastAsia="ar-SA"/>
            </w:rPr>
            <w:t>ru</w:t>
          </w:r>
        </w:hyperlink>
      </w:hyperlink>
      <w:r w:rsidRPr="006C3AEF">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w:t>
      </w:r>
      <w:r w:rsidR="00040A4F">
        <w:rPr>
          <w:rFonts w:ascii="Times New Roman" w:eastAsia="Times New Roman" w:hAnsi="Times New Roman" w:cs="Times New Roman"/>
          <w:sz w:val="24"/>
          <w:szCs w:val="24"/>
          <w:lang w:eastAsia="ar-SA"/>
        </w:rPr>
        <w:t xml:space="preserve"> даты </w:t>
      </w:r>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переговоров. </w:t>
      </w:r>
    </w:p>
    <w:p w:rsidR="006C3AEF" w:rsidRPr="001D6037"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ab/>
        <w:t xml:space="preserve">Дата и </w:t>
      </w:r>
      <w:r w:rsidRPr="001D6037">
        <w:rPr>
          <w:rFonts w:ascii="Times New Roman" w:eastAsia="Times New Roman" w:hAnsi="Times New Roman" w:cs="Times New Roman"/>
          <w:sz w:val="24"/>
          <w:szCs w:val="24"/>
          <w:lang w:eastAsia="ar-SA"/>
        </w:rPr>
        <w:t xml:space="preserve">время начала </w:t>
      </w:r>
      <w:r w:rsidRPr="001D6037">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Pr="001D6037">
        <w:rPr>
          <w:rFonts w:ascii="Times New Roman" w:eastAsia="Times New Roman" w:hAnsi="Times New Roman" w:cs="Times New Roman"/>
          <w:sz w:val="24"/>
          <w:szCs w:val="24"/>
          <w:lang w:eastAsia="ar-SA"/>
        </w:rPr>
        <w:t>:</w:t>
      </w:r>
      <w:r w:rsidRPr="001D6037">
        <w:rPr>
          <w:rFonts w:ascii="Times New Roman" w:eastAsia="Times New Roman" w:hAnsi="Times New Roman" w:cs="Times New Roman"/>
          <w:b/>
          <w:sz w:val="24"/>
          <w:szCs w:val="24"/>
          <w:lang w:eastAsia="ar-SA"/>
        </w:rPr>
        <w:t xml:space="preserve"> </w:t>
      </w:r>
      <w:r w:rsidR="001D6037" w:rsidRPr="001D6037">
        <w:rPr>
          <w:rFonts w:ascii="Times New Roman" w:eastAsia="Times New Roman" w:hAnsi="Times New Roman" w:cs="Times New Roman"/>
          <w:sz w:val="24"/>
          <w:szCs w:val="24"/>
          <w:lang w:eastAsia="ar-SA"/>
        </w:rPr>
        <w:t>29</w:t>
      </w:r>
      <w:r w:rsidR="00040A4F" w:rsidRPr="001D6037">
        <w:rPr>
          <w:rFonts w:ascii="Times New Roman" w:eastAsia="Times New Roman" w:hAnsi="Times New Roman" w:cs="Times New Roman"/>
          <w:sz w:val="24"/>
          <w:szCs w:val="24"/>
          <w:lang w:eastAsia="ar-SA"/>
        </w:rPr>
        <w:t>.</w:t>
      </w:r>
      <w:r w:rsidR="00C463A1" w:rsidRPr="001D6037">
        <w:rPr>
          <w:rFonts w:ascii="Times New Roman" w:eastAsia="Times New Roman" w:hAnsi="Times New Roman" w:cs="Times New Roman"/>
          <w:sz w:val="24"/>
          <w:szCs w:val="24"/>
          <w:lang w:eastAsia="ar-SA"/>
        </w:rPr>
        <w:t>01.2016</w:t>
      </w:r>
      <w:r w:rsidR="00040A4F" w:rsidRPr="001D6037">
        <w:rPr>
          <w:rFonts w:ascii="Times New Roman" w:eastAsia="Times New Roman" w:hAnsi="Times New Roman" w:cs="Times New Roman"/>
          <w:sz w:val="24"/>
          <w:szCs w:val="24"/>
          <w:lang w:eastAsia="ar-SA"/>
        </w:rPr>
        <w:t xml:space="preserve"> г. </w:t>
      </w:r>
      <w:r w:rsidR="007233B7" w:rsidRPr="001D6037">
        <w:rPr>
          <w:rFonts w:ascii="Times New Roman" w:eastAsia="Times New Roman" w:hAnsi="Times New Roman" w:cs="Times New Roman"/>
          <w:sz w:val="24"/>
          <w:szCs w:val="24"/>
          <w:lang w:eastAsia="ar-SA"/>
        </w:rPr>
        <w:t>08</w:t>
      </w:r>
      <w:r w:rsidR="00040A4F" w:rsidRPr="001D6037">
        <w:rPr>
          <w:rFonts w:ascii="Times New Roman" w:eastAsia="Times New Roman" w:hAnsi="Times New Roman" w:cs="Times New Roman"/>
          <w:sz w:val="24"/>
          <w:szCs w:val="24"/>
          <w:lang w:eastAsia="ar-SA"/>
        </w:rPr>
        <w:t>:</w:t>
      </w:r>
      <w:r w:rsidR="007233B7" w:rsidRPr="001D6037">
        <w:rPr>
          <w:rFonts w:ascii="Times New Roman" w:eastAsia="Times New Roman" w:hAnsi="Times New Roman" w:cs="Times New Roman"/>
          <w:sz w:val="24"/>
          <w:szCs w:val="24"/>
          <w:lang w:eastAsia="ar-SA"/>
        </w:rPr>
        <w:t>30</w:t>
      </w:r>
      <w:r w:rsidRPr="001D6037">
        <w:rPr>
          <w:rFonts w:ascii="Times New Roman" w:eastAsia="Times New Roman" w:hAnsi="Times New Roman" w:cs="Times New Roman"/>
          <w:b/>
          <w:sz w:val="24"/>
          <w:szCs w:val="24"/>
          <w:lang w:eastAsia="ar-SA"/>
        </w:rPr>
        <w:t xml:space="preserve"> </w:t>
      </w:r>
      <w:r w:rsidRPr="001D6037">
        <w:rPr>
          <w:rFonts w:ascii="Times New Roman" w:eastAsia="Times New Roman" w:hAnsi="Times New Roman" w:cs="Times New Roman"/>
          <w:sz w:val="24"/>
          <w:szCs w:val="24"/>
          <w:lang w:eastAsia="ar-SA"/>
        </w:rPr>
        <w:t>(</w:t>
      </w:r>
      <w:proofErr w:type="gramStart"/>
      <w:r w:rsidRPr="001D6037">
        <w:rPr>
          <w:rFonts w:ascii="Times New Roman" w:eastAsia="Times New Roman" w:hAnsi="Times New Roman" w:cs="Times New Roman"/>
          <w:sz w:val="24"/>
          <w:szCs w:val="24"/>
          <w:lang w:eastAsia="ar-SA"/>
        </w:rPr>
        <w:t>МСК</w:t>
      </w:r>
      <w:proofErr w:type="gramEnd"/>
      <w:r w:rsidRPr="001D6037">
        <w:rPr>
          <w:rFonts w:ascii="Times New Roman" w:eastAsia="Times New Roman" w:hAnsi="Times New Roman" w:cs="Times New Roman"/>
          <w:sz w:val="24"/>
          <w:szCs w:val="24"/>
          <w:lang w:eastAsia="ar-SA"/>
        </w:rPr>
        <w:t>).</w:t>
      </w:r>
      <w:r w:rsidRPr="001D6037">
        <w:rPr>
          <w:rFonts w:ascii="Times New Roman" w:eastAsia="Times New Roman" w:hAnsi="Times New Roman" w:cs="Times New Roman"/>
          <w:b/>
          <w:color w:val="FF0000"/>
          <w:sz w:val="24"/>
          <w:szCs w:val="24"/>
          <w:lang w:eastAsia="ar-SA"/>
        </w:rPr>
        <w:t xml:space="preserve"> </w:t>
      </w:r>
    </w:p>
    <w:p w:rsidR="006C3AEF" w:rsidRPr="0008456C"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1D6037">
        <w:rPr>
          <w:rFonts w:ascii="Times New Roman" w:eastAsia="Times New Roman" w:hAnsi="Times New Roman" w:cs="Times New Roman"/>
          <w:sz w:val="24"/>
          <w:szCs w:val="24"/>
          <w:lang w:eastAsia="ar-SA"/>
        </w:rPr>
        <w:t xml:space="preserve">Дата и время окончания </w:t>
      </w:r>
      <w:r w:rsidRPr="001D6037">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00040A4F" w:rsidRPr="001D6037">
        <w:rPr>
          <w:rFonts w:ascii="Times New Roman" w:eastAsia="Times New Roman" w:hAnsi="Times New Roman" w:cs="Times New Roman"/>
          <w:sz w:val="24"/>
          <w:szCs w:val="24"/>
          <w:lang w:eastAsia="ar-SA"/>
        </w:rPr>
        <w:t xml:space="preserve">: </w:t>
      </w:r>
      <w:r w:rsidR="008D6205" w:rsidRPr="001D6037">
        <w:rPr>
          <w:rFonts w:ascii="Times New Roman" w:eastAsia="Times New Roman" w:hAnsi="Times New Roman" w:cs="Times New Roman"/>
          <w:sz w:val="24"/>
          <w:szCs w:val="24"/>
          <w:lang w:eastAsia="ar-SA"/>
        </w:rPr>
        <w:t>0</w:t>
      </w:r>
      <w:r w:rsidR="001D6037" w:rsidRPr="001D6037">
        <w:rPr>
          <w:rFonts w:ascii="Times New Roman" w:eastAsia="Times New Roman" w:hAnsi="Times New Roman" w:cs="Times New Roman"/>
          <w:sz w:val="24"/>
          <w:szCs w:val="24"/>
          <w:lang w:eastAsia="ar-SA"/>
        </w:rPr>
        <w:t>2</w:t>
      </w:r>
      <w:r w:rsidR="00040A4F" w:rsidRPr="001D6037">
        <w:rPr>
          <w:rFonts w:ascii="Times New Roman" w:eastAsia="Times New Roman" w:hAnsi="Times New Roman" w:cs="Times New Roman"/>
          <w:sz w:val="24"/>
          <w:szCs w:val="24"/>
          <w:lang w:eastAsia="ar-SA"/>
        </w:rPr>
        <w:t>.</w:t>
      </w:r>
      <w:r w:rsidR="00C463A1" w:rsidRPr="001D6037">
        <w:rPr>
          <w:rFonts w:ascii="Times New Roman" w:eastAsia="Times New Roman" w:hAnsi="Times New Roman" w:cs="Times New Roman"/>
          <w:sz w:val="24"/>
          <w:szCs w:val="24"/>
          <w:lang w:eastAsia="ar-SA"/>
        </w:rPr>
        <w:t>0</w:t>
      </w:r>
      <w:r w:rsidR="001D6037" w:rsidRPr="001D6037">
        <w:rPr>
          <w:rFonts w:ascii="Times New Roman" w:eastAsia="Times New Roman" w:hAnsi="Times New Roman" w:cs="Times New Roman"/>
          <w:sz w:val="24"/>
          <w:szCs w:val="24"/>
          <w:lang w:eastAsia="ar-SA"/>
        </w:rPr>
        <w:t>2</w:t>
      </w:r>
      <w:r w:rsidR="00C463A1" w:rsidRPr="001D6037">
        <w:rPr>
          <w:rFonts w:ascii="Times New Roman" w:eastAsia="Times New Roman" w:hAnsi="Times New Roman" w:cs="Times New Roman"/>
          <w:sz w:val="24"/>
          <w:szCs w:val="24"/>
          <w:lang w:eastAsia="ar-SA"/>
        </w:rPr>
        <w:t>.2016</w:t>
      </w:r>
      <w:r w:rsidR="00040A4F" w:rsidRPr="001D6037">
        <w:rPr>
          <w:rFonts w:ascii="Times New Roman" w:eastAsia="Times New Roman" w:hAnsi="Times New Roman" w:cs="Times New Roman"/>
          <w:sz w:val="24"/>
          <w:szCs w:val="24"/>
          <w:lang w:eastAsia="ar-SA"/>
        </w:rPr>
        <w:t xml:space="preserve"> г. </w:t>
      </w:r>
      <w:r w:rsidR="000D1171" w:rsidRPr="001D6037">
        <w:rPr>
          <w:rFonts w:ascii="Times New Roman" w:eastAsia="Times New Roman" w:hAnsi="Times New Roman" w:cs="Times New Roman"/>
          <w:sz w:val="24"/>
          <w:szCs w:val="24"/>
          <w:lang w:eastAsia="ar-SA"/>
        </w:rPr>
        <w:t>16</w:t>
      </w:r>
      <w:r w:rsidRPr="001D6037">
        <w:rPr>
          <w:rFonts w:ascii="Times New Roman" w:eastAsia="Times New Roman" w:hAnsi="Times New Roman" w:cs="Times New Roman"/>
          <w:sz w:val="24"/>
          <w:szCs w:val="24"/>
          <w:lang w:eastAsia="ar-SA"/>
        </w:rPr>
        <w:t>:</w:t>
      </w:r>
      <w:r w:rsidR="000D1171" w:rsidRPr="001D6037">
        <w:rPr>
          <w:rFonts w:ascii="Times New Roman" w:eastAsia="Times New Roman" w:hAnsi="Times New Roman" w:cs="Times New Roman"/>
          <w:sz w:val="24"/>
          <w:szCs w:val="24"/>
          <w:lang w:eastAsia="ar-SA"/>
        </w:rPr>
        <w:t>42</w:t>
      </w:r>
      <w:r w:rsidRPr="001D6037">
        <w:rPr>
          <w:rFonts w:ascii="Times New Roman" w:eastAsia="Times New Roman" w:hAnsi="Times New Roman" w:cs="Times New Roman"/>
          <w:sz w:val="24"/>
          <w:szCs w:val="24"/>
          <w:lang w:eastAsia="ar-SA"/>
        </w:rPr>
        <w:t>(</w:t>
      </w:r>
      <w:proofErr w:type="gramStart"/>
      <w:r w:rsidRPr="001D6037">
        <w:rPr>
          <w:rFonts w:ascii="Times New Roman" w:eastAsia="Times New Roman" w:hAnsi="Times New Roman" w:cs="Times New Roman"/>
          <w:sz w:val="24"/>
          <w:szCs w:val="24"/>
          <w:lang w:eastAsia="ar-SA"/>
        </w:rPr>
        <w:t>МСК</w:t>
      </w:r>
      <w:proofErr w:type="gramEnd"/>
      <w:r w:rsidRPr="0008456C">
        <w:rPr>
          <w:rFonts w:ascii="Times New Roman" w:eastAsia="Times New Roman" w:hAnsi="Times New Roman" w:cs="Times New Roman"/>
          <w:sz w:val="24"/>
          <w:szCs w:val="24"/>
          <w:lang w:eastAsia="ar-SA"/>
        </w:rPr>
        <w:t>).</w:t>
      </w:r>
    </w:p>
    <w:p w:rsidR="00FF0CE0" w:rsidRDefault="006C3AEF" w:rsidP="00CD05B1">
      <w:pPr>
        <w:spacing w:after="0" w:line="240" w:lineRule="auto"/>
        <w:ind w:firstLine="426"/>
        <w:jc w:val="both"/>
        <w:rPr>
          <w:rFonts w:ascii="Times New Roman" w:eastAsia="Times New Roman" w:hAnsi="Times New Roman" w:cs="Times New Roman"/>
          <w:sz w:val="24"/>
          <w:szCs w:val="24"/>
          <w:lang w:eastAsia="ar-SA"/>
        </w:rPr>
      </w:pPr>
      <w:r w:rsidRPr="0008456C">
        <w:rPr>
          <w:rFonts w:ascii="Times New Roman" w:eastAsia="Times New Roman" w:hAnsi="Times New Roman" w:cs="Times New Roman"/>
          <w:b/>
          <w:sz w:val="24"/>
          <w:szCs w:val="24"/>
          <w:lang w:eastAsia="ar-SA"/>
        </w:rPr>
        <w:t>4.2.2.</w:t>
      </w:r>
      <w:r w:rsidRPr="0008456C">
        <w:rPr>
          <w:rFonts w:ascii="Times New Roman" w:eastAsia="Times New Roman" w:hAnsi="Times New Roman" w:cs="Times New Roman"/>
          <w:sz w:val="24"/>
          <w:szCs w:val="24"/>
          <w:lang w:eastAsia="ar-SA"/>
        </w:rPr>
        <w:tab/>
      </w:r>
      <w:r w:rsidR="00FF0CE0" w:rsidRPr="00FF0CE0">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w:t>
      </w:r>
      <w:r w:rsidR="001D6037">
        <w:rPr>
          <w:rFonts w:ascii="Times New Roman" w:eastAsia="Times New Roman" w:hAnsi="Times New Roman" w:cs="Times New Roman"/>
          <w:sz w:val="24"/>
          <w:szCs w:val="24"/>
          <w:lang w:eastAsia="ar-SA"/>
        </w:rPr>
        <w:t>зап</w:t>
      </w:r>
      <w:r w:rsidR="00FF0CE0" w:rsidRPr="001D6037">
        <w:rPr>
          <w:rFonts w:ascii="Times New Roman" w:eastAsia="Times New Roman" w:hAnsi="Times New Roman" w:cs="Times New Roman"/>
          <w:sz w:val="24"/>
          <w:szCs w:val="24"/>
          <w:lang w:eastAsia="ar-SA"/>
        </w:rPr>
        <w:t>рос</w:t>
      </w:r>
      <w:r w:rsidR="00FF0CE0" w:rsidRPr="00FF0CE0">
        <w:rPr>
          <w:rFonts w:ascii="Times New Roman" w:eastAsia="Times New Roman" w:hAnsi="Times New Roman" w:cs="Times New Roman"/>
          <w:sz w:val="24"/>
          <w:szCs w:val="24"/>
          <w:lang w:eastAsia="ar-SA"/>
        </w:rPr>
        <w:t xml:space="preserve">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FF0CE0" w:rsidRPr="00FF0CE0">
        <w:rPr>
          <w:rFonts w:ascii="Times New Roman" w:eastAsia="Times New Roman" w:hAnsi="Times New Roman" w:cs="Times New Roman"/>
          <w:sz w:val="24"/>
          <w:szCs w:val="24"/>
          <w:lang w:eastAsia="ar-SA"/>
        </w:rPr>
        <w:t>позднее</w:t>
      </w:r>
      <w:proofErr w:type="gramEnd"/>
      <w:r w:rsidR="00FF0CE0" w:rsidRPr="00FF0CE0">
        <w:rPr>
          <w:rFonts w:ascii="Times New Roman" w:eastAsia="Times New Roman" w:hAnsi="Times New Roman" w:cs="Times New Roman"/>
          <w:sz w:val="24"/>
          <w:szCs w:val="24"/>
          <w:lang w:eastAsia="ar-SA"/>
        </w:rPr>
        <w:t xml:space="preserve"> чем за 2 (два) рабочих до окончания срока подачи заявок на участие в конкурентных переговорах.</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9" w:name="_Toc366762368"/>
      <w:bookmarkStart w:id="170" w:name="_Toc368061882"/>
      <w:bookmarkStart w:id="171" w:name="_Toc368062046"/>
      <w:bookmarkStart w:id="172" w:name="_Toc370824144"/>
      <w:bookmarkStart w:id="173" w:name="_Toc394314166"/>
      <w:bookmarkStart w:id="174" w:name="_Toc410044329"/>
      <w:bookmarkStart w:id="175" w:name="_Toc429079274"/>
      <w:bookmarkStart w:id="176" w:name="_Toc441216758"/>
      <w:bookmarkStart w:id="177" w:name="_Toc441217494"/>
      <w:bookmarkStart w:id="178" w:name="_Toc441217570"/>
      <w:bookmarkStart w:id="179" w:name="_Toc441766548"/>
      <w:r w:rsidRPr="006C3AEF">
        <w:rPr>
          <w:rFonts w:ascii="Times New Roman" w:eastAsia="Times New Roman" w:hAnsi="Times New Roman" w:cs="Times New Roman"/>
          <w:b/>
          <w:bCs/>
          <w:sz w:val="24"/>
          <w:szCs w:val="26"/>
          <w:lang w:eastAsia="ar-SA"/>
        </w:rPr>
        <w:t>Внесение изменений  в Документацию</w:t>
      </w:r>
      <w:bookmarkEnd w:id="169"/>
      <w:bookmarkEnd w:id="170"/>
      <w:bookmarkEnd w:id="171"/>
      <w:bookmarkEnd w:id="172"/>
      <w:bookmarkEnd w:id="173"/>
      <w:bookmarkEnd w:id="174"/>
      <w:bookmarkEnd w:id="175"/>
      <w:bookmarkEnd w:id="176"/>
      <w:bookmarkEnd w:id="177"/>
      <w:bookmarkEnd w:id="178"/>
      <w:bookmarkEnd w:id="179"/>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4.3.2</w:t>
      </w:r>
      <w:r w:rsidRPr="006C3AEF">
        <w:rPr>
          <w:rFonts w:ascii="Times New Roman" w:eastAsia="Times New Roman" w:hAnsi="Times New Roman" w:cs="Times New Roman"/>
          <w:sz w:val="24"/>
          <w:szCs w:val="24"/>
          <w:lang w:eastAsia="ar-SA"/>
        </w:rPr>
        <w:t>. В течение трех дней со дня принятия решения о внесении изменений в Документацию такие изменения размещают</w:t>
      </w:r>
      <w:r w:rsidR="00342640">
        <w:rPr>
          <w:rFonts w:ascii="Times New Roman" w:eastAsia="Times New Roman" w:hAnsi="Times New Roman" w:cs="Times New Roman"/>
          <w:sz w:val="24"/>
          <w:szCs w:val="24"/>
          <w:lang w:eastAsia="ar-SA"/>
        </w:rPr>
        <w:t xml:space="preserve">ся заказчиком </w:t>
      </w:r>
      <w:r w:rsidR="002A54E3" w:rsidRPr="002A54E3">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00342640">
        <w:rPr>
          <w:rFonts w:ascii="Times New Roman" w:eastAsia="Times New Roman" w:hAnsi="Times New Roman" w:cs="Times New Roman"/>
          <w:sz w:val="24"/>
          <w:szCs w:val="24"/>
          <w:lang w:eastAsia="ar-SA"/>
        </w:rPr>
        <w:t>.</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случае внесения изменений в Извещение и Документацию о проведении конкурентных переговоров, срок подачи заявок должен быть продлен Заказчиком так, чтобы со дня размещения </w:t>
      </w:r>
      <w:r w:rsidR="002A54E3" w:rsidRPr="002A54E3">
        <w:rPr>
          <w:rFonts w:ascii="Times New Roman" w:eastAsia="Times New Roman" w:hAnsi="Times New Roman" w:cs="Times New Roman"/>
          <w:sz w:val="24"/>
          <w:szCs w:val="24"/>
          <w:lang w:eastAsia="ar-SA"/>
        </w:rPr>
        <w:t xml:space="preserve">в единой информационной системе в сфере закупок товаров, работ, услуг </w:t>
      </w:r>
      <w:r w:rsidRPr="006C3AEF">
        <w:rPr>
          <w:rFonts w:ascii="Times New Roman" w:eastAsia="Times New Roman" w:hAnsi="Times New Roman" w:cs="Times New Roman"/>
          <w:sz w:val="24"/>
          <w:szCs w:val="24"/>
          <w:lang w:eastAsia="ar-SA"/>
        </w:rPr>
        <w:t xml:space="preserve">внесенных изменений до даты окончания срока подачи заявок на участие в конкурентных переговорах срок составлял не менее </w:t>
      </w:r>
      <w:r w:rsidR="00CD05B1" w:rsidRPr="00FF0CE0">
        <w:rPr>
          <w:rFonts w:ascii="Times New Roman" w:eastAsia="Times New Roman" w:hAnsi="Times New Roman" w:cs="Times New Roman"/>
          <w:sz w:val="24"/>
          <w:szCs w:val="24"/>
          <w:lang w:eastAsia="ar-SA"/>
        </w:rPr>
        <w:t>чем пять дней.</w:t>
      </w:r>
      <w:proofErr w:type="gramEnd"/>
    </w:p>
    <w:p w:rsidR="00E20486" w:rsidRDefault="006C3AEF"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E20486">
        <w:rPr>
          <w:rFonts w:ascii="Times New Roman" w:eastAsia="Times New Roman" w:hAnsi="Times New Roman" w:cs="Times New Roman"/>
          <w:b/>
          <w:sz w:val="24"/>
          <w:szCs w:val="24"/>
          <w:lang w:eastAsia="ar-SA"/>
        </w:rPr>
        <w:t>4.3.3.</w:t>
      </w:r>
      <w:r w:rsidRPr="00E20486">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w:t>
      </w:r>
      <w:r w:rsidR="00E20486">
        <w:rPr>
          <w:rFonts w:ascii="Times New Roman" w:eastAsia="Times New Roman" w:hAnsi="Times New Roman" w:cs="Times New Roman"/>
          <w:sz w:val="24"/>
          <w:szCs w:val="24"/>
          <w:lang w:eastAsia="ar-SA"/>
        </w:rPr>
        <w:t xml:space="preserve">ия к своей заявке </w:t>
      </w:r>
      <w:r w:rsidR="00E20486" w:rsidRPr="00FF0CE0">
        <w:rPr>
          <w:rFonts w:ascii="Times New Roman" w:eastAsia="Times New Roman" w:hAnsi="Times New Roman" w:cs="Times New Roman"/>
          <w:sz w:val="24"/>
          <w:szCs w:val="24"/>
          <w:lang w:eastAsia="ar-SA"/>
        </w:rPr>
        <w:t xml:space="preserve">в соответствии с </w:t>
      </w:r>
      <w:proofErr w:type="spellStart"/>
      <w:r w:rsidR="00E20486" w:rsidRPr="00FF0CE0">
        <w:rPr>
          <w:rFonts w:ascii="Times New Roman" w:eastAsia="Times New Roman" w:hAnsi="Times New Roman" w:cs="Times New Roman"/>
          <w:sz w:val="24"/>
          <w:szCs w:val="24"/>
          <w:lang w:eastAsia="ar-SA"/>
        </w:rPr>
        <w:t>п.</w:t>
      </w:r>
      <w:r w:rsidR="00301F88" w:rsidRPr="00FF0CE0">
        <w:rPr>
          <w:rFonts w:ascii="Times New Roman" w:eastAsia="Times New Roman" w:hAnsi="Times New Roman" w:cs="Times New Roman"/>
          <w:sz w:val="24"/>
          <w:szCs w:val="24"/>
          <w:lang w:eastAsia="ar-SA"/>
        </w:rPr>
        <w:t>п</w:t>
      </w:r>
      <w:proofErr w:type="spellEnd"/>
      <w:r w:rsidR="00301F88" w:rsidRPr="00FF0CE0">
        <w:rPr>
          <w:rFonts w:ascii="Times New Roman" w:eastAsia="Times New Roman" w:hAnsi="Times New Roman" w:cs="Times New Roman"/>
          <w:sz w:val="24"/>
          <w:szCs w:val="24"/>
          <w:lang w:eastAsia="ar-SA"/>
        </w:rPr>
        <w:t xml:space="preserve">. </w:t>
      </w:r>
      <w:r w:rsidR="00E20486" w:rsidRPr="00FF0CE0">
        <w:rPr>
          <w:rFonts w:ascii="Times New Roman" w:eastAsia="Times New Roman" w:hAnsi="Times New Roman" w:cs="Times New Roman"/>
          <w:sz w:val="24"/>
          <w:szCs w:val="24"/>
          <w:lang w:eastAsia="ar-SA"/>
        </w:rPr>
        <w:t>4.9.</w:t>
      </w:r>
      <w:r w:rsidR="00301F88" w:rsidRPr="00FF0CE0">
        <w:rPr>
          <w:rFonts w:ascii="Times New Roman" w:eastAsia="Times New Roman" w:hAnsi="Times New Roman" w:cs="Times New Roman"/>
          <w:sz w:val="24"/>
          <w:szCs w:val="24"/>
          <w:lang w:eastAsia="ar-SA"/>
        </w:rPr>
        <w:t>2.</w:t>
      </w:r>
      <w:r w:rsidR="00E20486" w:rsidRPr="00FF0CE0">
        <w:rPr>
          <w:rFonts w:ascii="Times New Roman" w:eastAsia="Times New Roman" w:hAnsi="Times New Roman" w:cs="Times New Roman"/>
          <w:sz w:val="24"/>
          <w:szCs w:val="24"/>
          <w:lang w:eastAsia="ar-SA"/>
        </w:rPr>
        <w:t xml:space="preserve"> </w:t>
      </w:r>
      <w:r w:rsidR="00301F88" w:rsidRPr="00FF0CE0">
        <w:rPr>
          <w:rFonts w:ascii="Times New Roman" w:eastAsia="Times New Roman" w:hAnsi="Times New Roman" w:cs="Times New Roman"/>
          <w:sz w:val="24"/>
          <w:szCs w:val="24"/>
          <w:lang w:eastAsia="ar-SA"/>
        </w:rPr>
        <w:t>п. 4.9. </w:t>
      </w:r>
      <w:r w:rsidR="00E20486" w:rsidRPr="00FF0CE0">
        <w:rPr>
          <w:rFonts w:ascii="Times New Roman" w:eastAsia="Times New Roman" w:hAnsi="Times New Roman" w:cs="Times New Roman"/>
          <w:sz w:val="24"/>
          <w:szCs w:val="24"/>
          <w:lang w:eastAsia="ar-SA"/>
        </w:rPr>
        <w:t>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2A54E3" w:rsidRPr="002A54E3">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rsidR="006C3AEF"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0" w:name="_Toc366762369"/>
      <w:bookmarkStart w:id="181" w:name="_Toc368061883"/>
      <w:bookmarkStart w:id="182" w:name="_Toc368062047"/>
      <w:bookmarkStart w:id="183" w:name="_Toc370824145"/>
      <w:bookmarkStart w:id="184" w:name="_Toc394314167"/>
      <w:bookmarkStart w:id="185" w:name="_Toc410044330"/>
      <w:bookmarkStart w:id="186" w:name="_Toc429079275"/>
      <w:bookmarkStart w:id="187" w:name="_Toc441216759"/>
      <w:bookmarkStart w:id="188" w:name="_Toc441217495"/>
      <w:bookmarkStart w:id="189" w:name="_Toc441217571"/>
      <w:bookmarkStart w:id="190" w:name="_Toc441766549"/>
      <w:r w:rsidRPr="006C3AEF">
        <w:rPr>
          <w:rFonts w:ascii="Times New Roman" w:eastAsia="Times New Roman" w:hAnsi="Times New Roman" w:cs="Times New Roman"/>
          <w:b/>
          <w:bCs/>
          <w:sz w:val="24"/>
          <w:szCs w:val="26"/>
          <w:lang w:eastAsia="ar-SA"/>
        </w:rPr>
        <w:t xml:space="preserve">Общие требования к заявке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w:t>
      </w:r>
      <w:bookmarkEnd w:id="180"/>
      <w:bookmarkEnd w:id="181"/>
      <w:bookmarkEnd w:id="182"/>
      <w:bookmarkEnd w:id="183"/>
      <w:bookmarkEnd w:id="184"/>
      <w:bookmarkEnd w:id="185"/>
      <w:bookmarkEnd w:id="186"/>
      <w:bookmarkEnd w:id="187"/>
      <w:bookmarkEnd w:id="188"/>
      <w:bookmarkEnd w:id="189"/>
      <w:bookmarkEnd w:id="190"/>
    </w:p>
    <w:p w:rsidR="006C3AEF" w:rsidRPr="00EB39F0" w:rsidRDefault="009A216A" w:rsidP="00992B22">
      <w:pPr>
        <w:pStyle w:val="a4"/>
        <w:numPr>
          <w:ilvl w:val="2"/>
          <w:numId w:val="27"/>
        </w:numPr>
        <w:tabs>
          <w:tab w:val="clear" w:pos="425"/>
          <w:tab w:val="clear" w:pos="567"/>
          <w:tab w:val="clear" w:pos="709"/>
        </w:tabs>
        <w:ind w:left="0" w:firstLine="709"/>
        <w:contextualSpacing w:val="0"/>
        <w:jc w:val="both"/>
        <w:rPr>
          <w:bCs/>
          <w:iCs/>
        </w:rPr>
      </w:pPr>
      <w:proofErr w:type="gramStart"/>
      <w:r w:rsidRPr="009A216A">
        <w:rPr>
          <w:bCs/>
          <w:iCs/>
        </w:rPr>
        <w:t>Дл</w:t>
      </w:r>
      <w:r>
        <w:rPr>
          <w:bCs/>
          <w:iCs/>
        </w:rPr>
        <w:t xml:space="preserve">я участия в конкурентных переговорах </w:t>
      </w:r>
      <w:r w:rsidRPr="009A216A">
        <w:rPr>
          <w:bCs/>
          <w:iCs/>
        </w:rPr>
        <w:t>Участник закупки должен подать в запечатанном конверте заявку н</w:t>
      </w:r>
      <w:r>
        <w:rPr>
          <w:bCs/>
          <w:iCs/>
        </w:rPr>
        <w:t xml:space="preserve">а участие в </w:t>
      </w:r>
      <w:r w:rsidR="006D0D54">
        <w:rPr>
          <w:bCs/>
          <w:iCs/>
        </w:rPr>
        <w:t>конкурентных переговорах</w:t>
      </w:r>
      <w:proofErr w:type="gramEnd"/>
      <w:r w:rsidR="006D0D54">
        <w:rPr>
          <w:bCs/>
          <w:iCs/>
        </w:rPr>
        <w:t xml:space="preserve"> </w:t>
      </w:r>
      <w:r w:rsidRPr="009A216A">
        <w:rPr>
          <w:bCs/>
          <w:iCs/>
        </w:rPr>
        <w:t>в письменной форме на бумажном носителе.</w:t>
      </w:r>
    </w:p>
    <w:p w:rsidR="006C3AEF" w:rsidRPr="001D6037"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4.4.2</w:t>
      </w:r>
      <w:r w:rsidRPr="001D6037">
        <w:rPr>
          <w:rFonts w:ascii="Times New Roman" w:eastAsia="Times New Roman" w:hAnsi="Times New Roman" w:cs="Times New Roman"/>
          <w:b/>
          <w:sz w:val="24"/>
          <w:szCs w:val="24"/>
          <w:lang w:eastAsia="ar-SA"/>
        </w:rPr>
        <w:t xml:space="preserve">. </w:t>
      </w:r>
      <w:r w:rsidRPr="001D6037">
        <w:rPr>
          <w:rFonts w:ascii="Times New Roman" w:eastAsia="Times New Roman" w:hAnsi="Times New Roman" w:cs="Times New Roman"/>
          <w:sz w:val="24"/>
          <w:szCs w:val="24"/>
          <w:lang w:eastAsia="ar-SA"/>
        </w:rPr>
        <w:t>Одно лицо, желающее участвовать</w:t>
      </w:r>
      <w:r w:rsidR="004B2284" w:rsidRPr="001D6037">
        <w:rPr>
          <w:rFonts w:ascii="Times New Roman" w:eastAsia="Times New Roman" w:hAnsi="Times New Roman" w:cs="Times New Roman"/>
          <w:sz w:val="24"/>
          <w:szCs w:val="24"/>
          <w:lang w:eastAsia="ar-SA"/>
        </w:rPr>
        <w:t xml:space="preserve"> в закупке, может подать заявку </w:t>
      </w:r>
      <w:r w:rsidR="001D6037" w:rsidRPr="001D6037">
        <w:rPr>
          <w:rFonts w:ascii="Times New Roman" w:eastAsia="Times New Roman" w:hAnsi="Times New Roman"/>
          <w:szCs w:val="24"/>
          <w:lang w:eastAsia="ru-RU"/>
        </w:rPr>
        <w:t>на любое количество лотов, указанных в Документации, по собственному выбору.</w:t>
      </w:r>
      <w:r w:rsidR="004B2284" w:rsidRPr="001D6037">
        <w:rPr>
          <w:rFonts w:ascii="Times New Roman" w:eastAsia="Times New Roman" w:hAnsi="Times New Roman" w:cs="Times New Roman"/>
          <w:sz w:val="24"/>
          <w:szCs w:val="24"/>
          <w:lang w:eastAsia="ar-SA"/>
        </w:rPr>
        <w:t xml:space="preserve"> Не допускается подача заявки на часть оказываемых услуг по перевозке. </w:t>
      </w:r>
      <w:r w:rsidRPr="001D6037">
        <w:rPr>
          <w:rFonts w:ascii="Times New Roman" w:eastAsia="Times New Roman" w:hAnsi="Times New Roman" w:cs="Times New Roman"/>
          <w:sz w:val="24"/>
          <w:szCs w:val="24"/>
          <w:lang w:eastAsia="ar-SA"/>
        </w:rPr>
        <w:t>При этом не допускается подача з</w:t>
      </w:r>
      <w:r w:rsidR="00EB39F0" w:rsidRPr="001D6037">
        <w:rPr>
          <w:rFonts w:ascii="Times New Roman" w:eastAsia="Times New Roman" w:hAnsi="Times New Roman" w:cs="Times New Roman"/>
          <w:sz w:val="24"/>
          <w:szCs w:val="24"/>
          <w:lang w:eastAsia="ar-SA"/>
        </w:rPr>
        <w:t xml:space="preserve">аявки на часть </w:t>
      </w:r>
      <w:r w:rsidR="004B2284" w:rsidRPr="001D6037">
        <w:rPr>
          <w:rFonts w:ascii="Times New Roman" w:eastAsia="Times New Roman" w:hAnsi="Times New Roman" w:cs="Times New Roman"/>
          <w:sz w:val="24"/>
          <w:szCs w:val="24"/>
          <w:lang w:eastAsia="ar-SA"/>
        </w:rPr>
        <w:t>Лота</w:t>
      </w:r>
      <w:r w:rsidRPr="001D6037">
        <w:rPr>
          <w:rFonts w:ascii="Times New Roman" w:eastAsia="Times New Roman" w:hAnsi="Times New Roman" w:cs="Times New Roman"/>
          <w:sz w:val="24"/>
          <w:szCs w:val="24"/>
          <w:lang w:eastAsia="ar-SA"/>
        </w:rPr>
        <w:t xml:space="preserve">. </w:t>
      </w:r>
    </w:p>
    <w:p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1D6037">
        <w:rPr>
          <w:rFonts w:ascii="Times New Roman" w:eastAsia="Times New Roman" w:hAnsi="Times New Roman" w:cs="Times New Roman"/>
          <w:b/>
          <w:sz w:val="24"/>
          <w:szCs w:val="24"/>
          <w:lang w:eastAsia="ar-SA"/>
        </w:rPr>
        <w:t xml:space="preserve">4.4.3. </w:t>
      </w:r>
      <w:r w:rsidR="003C29AE" w:rsidRPr="001D6037">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w:t>
      </w:r>
      <w:r w:rsidR="004B2284" w:rsidRPr="001D6037">
        <w:rPr>
          <w:rFonts w:ascii="Times New Roman" w:eastAsia="Times New Roman" w:hAnsi="Times New Roman" w:cs="Times New Roman"/>
          <w:sz w:val="24"/>
          <w:szCs w:val="24"/>
          <w:lang w:eastAsia="ru-RU"/>
        </w:rPr>
        <w:t xml:space="preserve"> на один Лот</w:t>
      </w:r>
      <w:r w:rsidR="003C29AE" w:rsidRPr="001D6037">
        <w:rPr>
          <w:rFonts w:ascii="Times New Roman" w:eastAsia="Times New Roman" w:hAnsi="Times New Roman" w:cs="Times New Roman"/>
          <w:sz w:val="24"/>
          <w:szCs w:val="24"/>
          <w:lang w:eastAsia="ru-RU"/>
        </w:rPr>
        <w:t xml:space="preserve"> на участие в  конкурентных переговорах при условии, что поданные ранее </w:t>
      </w:r>
      <w:r w:rsidR="003C29AE" w:rsidRPr="001D6037">
        <w:rPr>
          <w:rFonts w:ascii="Times New Roman" w:eastAsia="Times New Roman" w:hAnsi="Times New Roman" w:cs="Times New Roman"/>
          <w:sz w:val="24"/>
          <w:szCs w:val="24"/>
          <w:lang w:eastAsia="ru-RU"/>
        </w:rPr>
        <w:lastRenderedPageBreak/>
        <w:t xml:space="preserve">заявки Участником закупки не отозваны, все заявки </w:t>
      </w:r>
      <w:r w:rsidR="004B2284" w:rsidRPr="001D6037">
        <w:rPr>
          <w:rFonts w:ascii="Times New Roman" w:eastAsia="Times New Roman" w:hAnsi="Times New Roman" w:cs="Times New Roman"/>
          <w:sz w:val="24"/>
          <w:szCs w:val="24"/>
          <w:lang w:eastAsia="ru-RU"/>
        </w:rPr>
        <w:t xml:space="preserve">на этот Лот </w:t>
      </w:r>
      <w:r w:rsidR="003C29AE" w:rsidRPr="001D6037">
        <w:rPr>
          <w:rFonts w:ascii="Times New Roman" w:eastAsia="Times New Roman" w:hAnsi="Times New Roman" w:cs="Times New Roman"/>
          <w:sz w:val="24"/>
          <w:szCs w:val="24"/>
          <w:lang w:eastAsia="ru-RU"/>
        </w:rPr>
        <w:t>на участие</w:t>
      </w:r>
      <w:r w:rsidR="003C29AE" w:rsidRPr="003C29AE">
        <w:rPr>
          <w:rFonts w:ascii="Times New Roman" w:eastAsia="Times New Roman" w:hAnsi="Times New Roman" w:cs="Times New Roman"/>
          <w:sz w:val="24"/>
          <w:szCs w:val="24"/>
          <w:lang w:eastAsia="ru-RU"/>
        </w:rPr>
        <w:t xml:space="preserve"> в конкурентных переговорах Участника закупки  не рассматриваются и возвращаются Участнику закупки.</w:t>
      </w:r>
    </w:p>
    <w:p w:rsidR="006C3AEF" w:rsidRP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4.4.5</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 xml:space="preserve">говорах с описью входящих в ее состав документов (Приложение №5),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27047D">
        <w:rPr>
          <w:rFonts w:ascii="Times New Roman" w:eastAsia="Times New Roman" w:hAnsi="Times New Roman" w:cs="Times New Roman"/>
          <w:b/>
          <w:sz w:val="24"/>
          <w:szCs w:val="24"/>
          <w:lang w:eastAsia="ar-SA"/>
        </w:rPr>
        <w:t>6</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92B22" w:rsidRDefault="0027047D" w:rsidP="00992B22">
      <w:pPr>
        <w:tabs>
          <w:tab w:val="left" w:pos="426"/>
          <w:tab w:val="left" w:pos="567"/>
          <w:tab w:val="left" w:pos="709"/>
        </w:tabs>
        <w:suppressAutoHyphens/>
        <w:spacing w:after="0" w:line="240" w:lineRule="auto"/>
        <w:ind w:firstLine="709"/>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4.4.7</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91" w:name="_Toc366762370"/>
      <w:bookmarkStart w:id="192" w:name="_Toc368061884"/>
      <w:bookmarkStart w:id="193" w:name="_Toc368062048"/>
      <w:bookmarkStart w:id="194" w:name="_Toc370824146"/>
      <w:bookmarkStart w:id="195" w:name="_Toc394314168"/>
      <w:bookmarkStart w:id="196" w:name="_Toc410044331"/>
    </w:p>
    <w:p w:rsidR="006C3AEF" w:rsidRPr="006C3AEF" w:rsidRDefault="00992B22" w:rsidP="00393A05">
      <w:pPr>
        <w:pStyle w:val="20"/>
        <w:numPr>
          <w:ilvl w:val="0"/>
          <w:numId w:val="0"/>
        </w:numPr>
      </w:pPr>
      <w:bookmarkStart w:id="197" w:name="_Toc441216760"/>
      <w:bookmarkStart w:id="198" w:name="_Toc441217496"/>
      <w:bookmarkStart w:id="199" w:name="_Toc441217572"/>
      <w:bookmarkStart w:id="200" w:name="_Toc441766550"/>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1"/>
      <w:bookmarkEnd w:id="192"/>
      <w:bookmarkEnd w:id="193"/>
      <w:bookmarkEnd w:id="194"/>
      <w:bookmarkEnd w:id="195"/>
      <w:bookmarkEnd w:id="196"/>
      <w:r w:rsidR="006C3AEF" w:rsidRPr="006C3AEF">
        <w:rPr>
          <w:iCs/>
          <w:lang w:val="x-none"/>
        </w:rPr>
        <w:t>конкурентных переговор</w:t>
      </w:r>
      <w:r w:rsidR="006C3AEF" w:rsidRPr="006C3AEF">
        <w:rPr>
          <w:iCs/>
        </w:rPr>
        <w:t>ов</w:t>
      </w:r>
      <w:bookmarkEnd w:id="197"/>
      <w:bookmarkEnd w:id="198"/>
      <w:bookmarkEnd w:id="199"/>
      <w:bookmarkEnd w:id="200"/>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5E2F2D" w:rsidRPr="00FF0CE0">
        <w:rPr>
          <w:rFonts w:ascii="Times New Roman" w:hAnsi="Times New Roman" w:cs="Times New Roman"/>
          <w:sz w:val="24"/>
          <w:szCs w:val="24"/>
        </w:rPr>
        <w:t>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Pr="006C3AEF">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удостоверенным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C3AEF">
        <w:rPr>
          <w:rFonts w:ascii="Times New Roman" w:eastAsia="Times New Roman" w:hAnsi="Times New Roman" w:cs="Times New Roman"/>
          <w:sz w:val="24"/>
          <w:szCs w:val="24"/>
          <w:lang w:eastAsia="ar-SA"/>
        </w:rPr>
        <w:t>апостиль</w:t>
      </w:r>
      <w:proofErr w:type="spellEnd"/>
      <w:r w:rsidRPr="006C3AEF">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1" w:name="_Toc366762371"/>
      <w:bookmarkStart w:id="202" w:name="_Toc368061885"/>
      <w:bookmarkStart w:id="203" w:name="_Toc368062049"/>
      <w:bookmarkStart w:id="204" w:name="_Toc370824147"/>
      <w:bookmarkStart w:id="205" w:name="_Toc394314169"/>
      <w:bookmarkStart w:id="206" w:name="_Toc410044332"/>
      <w:bookmarkStart w:id="207" w:name="_Toc429079276"/>
      <w:bookmarkStart w:id="208" w:name="_Toc441216761"/>
      <w:bookmarkStart w:id="209" w:name="_Toc441217497"/>
      <w:bookmarkStart w:id="210" w:name="_Toc441217573"/>
      <w:bookmarkStart w:id="211" w:name="_Toc441766551"/>
      <w:r w:rsidRPr="006C3AEF">
        <w:rPr>
          <w:rFonts w:ascii="Times New Roman" w:eastAsia="Times New Roman" w:hAnsi="Times New Roman" w:cs="Times New Roman"/>
          <w:b/>
          <w:bCs/>
          <w:sz w:val="24"/>
          <w:szCs w:val="26"/>
          <w:lang w:eastAsia="ar-SA"/>
        </w:rPr>
        <w:t xml:space="preserve">Валюта проведения </w:t>
      </w:r>
      <w:bookmarkEnd w:id="201"/>
      <w:bookmarkEnd w:id="202"/>
      <w:bookmarkEnd w:id="203"/>
      <w:bookmarkEnd w:id="204"/>
      <w:bookmarkEnd w:id="205"/>
      <w:bookmarkEnd w:id="206"/>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07"/>
      <w:bookmarkEnd w:id="208"/>
      <w:bookmarkEnd w:id="209"/>
      <w:bookmarkEnd w:id="210"/>
      <w:bookmarkEnd w:id="211"/>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2" w:name="_Toc366762372"/>
      <w:bookmarkStart w:id="213" w:name="_Toc368061886"/>
      <w:bookmarkStart w:id="214" w:name="_Toc368062050"/>
      <w:bookmarkStart w:id="215" w:name="_Toc370824148"/>
      <w:bookmarkStart w:id="216" w:name="_Toc394314170"/>
      <w:bookmarkStart w:id="217" w:name="_Toc410044333"/>
      <w:bookmarkStart w:id="218" w:name="_Toc429079277"/>
      <w:bookmarkStart w:id="219" w:name="_Toc441216762"/>
      <w:bookmarkStart w:id="220" w:name="_Toc441217498"/>
      <w:bookmarkStart w:id="221" w:name="_Toc441217574"/>
      <w:bookmarkStart w:id="222" w:name="_Toc441766552"/>
      <w:r w:rsidRPr="006C3AEF">
        <w:rPr>
          <w:rFonts w:ascii="Times New Roman" w:eastAsia="Times New Roman" w:hAnsi="Times New Roman" w:cs="Times New Roman"/>
          <w:b/>
          <w:bCs/>
          <w:sz w:val="24"/>
          <w:szCs w:val="26"/>
          <w:lang w:eastAsia="ar-SA"/>
        </w:rPr>
        <w:t>4.7. Сведения о цене Договора</w:t>
      </w:r>
      <w:bookmarkEnd w:id="212"/>
      <w:bookmarkEnd w:id="213"/>
      <w:bookmarkEnd w:id="214"/>
      <w:bookmarkEnd w:id="215"/>
      <w:bookmarkEnd w:id="216"/>
      <w:bookmarkEnd w:id="217"/>
      <w:bookmarkEnd w:id="218"/>
      <w:bookmarkEnd w:id="219"/>
      <w:bookmarkEnd w:id="220"/>
      <w:bookmarkEnd w:id="221"/>
      <w:bookmarkEnd w:id="222"/>
    </w:p>
    <w:p w:rsidR="00334C5C" w:rsidRDefault="006C3AEF" w:rsidP="00334C5C">
      <w:pPr>
        <w:spacing w:after="0"/>
        <w:ind w:firstLine="709"/>
        <w:jc w:val="both"/>
        <w:rPr>
          <w:rFonts w:ascii="Times New Roman" w:eastAsia="Times New Roman" w:hAnsi="Times New Roman" w:cs="Times New Roman"/>
          <w:sz w:val="24"/>
          <w:szCs w:val="24"/>
          <w:lang w:eastAsia="ar-SA"/>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 xml:space="preserve">Начальная (максимальная) цена Договора </w:t>
      </w:r>
      <w:r w:rsidR="00334C5C">
        <w:rPr>
          <w:rFonts w:ascii="Times New Roman" w:eastAsia="Times New Roman" w:hAnsi="Times New Roman" w:cs="Times New Roman"/>
          <w:sz w:val="24"/>
          <w:szCs w:val="24"/>
          <w:lang w:eastAsia="ar-SA"/>
        </w:rPr>
        <w:t>Лот № 1:</w:t>
      </w:r>
    </w:p>
    <w:p w:rsidR="00334C5C" w:rsidRPr="00334C5C" w:rsidRDefault="00334C5C" w:rsidP="00334C5C">
      <w:pPr>
        <w:tabs>
          <w:tab w:val="left" w:pos="6987"/>
        </w:tabs>
        <w:spacing w:after="0" w:line="240" w:lineRule="auto"/>
        <w:jc w:val="both"/>
        <w:rPr>
          <w:rFonts w:ascii="Times New Roman" w:eastAsia="Times New Roman" w:hAnsi="Times New Roman" w:cs="Times New Roman"/>
          <w:sz w:val="24"/>
          <w:szCs w:val="24"/>
          <w:lang w:eastAsia="ru-RU"/>
        </w:rPr>
      </w:pPr>
      <w:r w:rsidRPr="00334C5C">
        <w:rPr>
          <w:rFonts w:ascii="Times New Roman" w:eastAsia="Times New Roman" w:hAnsi="Times New Roman" w:cs="Times New Roman"/>
          <w:b/>
          <w:sz w:val="24"/>
          <w:szCs w:val="24"/>
          <w:lang w:eastAsia="ru-RU"/>
        </w:rPr>
        <w:t>3 899 500 (Три миллиона восемьсот девяносто девять тысяч пятьсот) рублей 00 копеек,</w:t>
      </w:r>
      <w:r w:rsidRPr="00334C5C">
        <w:rPr>
          <w:rFonts w:ascii="Times New Roman" w:eastAsia="Times New Roman" w:hAnsi="Times New Roman" w:cs="Times New Roman"/>
          <w:sz w:val="24"/>
          <w:szCs w:val="24"/>
          <w:lang w:eastAsia="ru-RU"/>
        </w:rPr>
        <w:t xml:space="preserve">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334C5C" w:rsidRPr="00334C5C" w:rsidRDefault="00334C5C" w:rsidP="00334C5C">
      <w:pPr>
        <w:tabs>
          <w:tab w:val="left" w:pos="851"/>
        </w:tabs>
        <w:spacing w:after="0" w:line="240" w:lineRule="auto"/>
        <w:jc w:val="both"/>
        <w:rPr>
          <w:rFonts w:ascii="Times New Roman" w:eastAsia="Times New Roman" w:hAnsi="Times New Roman" w:cs="Times New Roman"/>
          <w:sz w:val="24"/>
          <w:szCs w:val="24"/>
          <w:lang w:eastAsia="ru-RU"/>
        </w:rPr>
      </w:pPr>
      <w:r w:rsidRPr="00334C5C">
        <w:rPr>
          <w:rFonts w:ascii="Times New Roman" w:eastAsia="Times New Roman" w:hAnsi="Times New Roman" w:cs="Times New Roman"/>
          <w:sz w:val="24"/>
          <w:szCs w:val="24"/>
          <w:lang w:eastAsia="ru-RU"/>
        </w:rPr>
        <w:tab/>
        <w:t>в т. ч. по маршрутам (Пункт выдачи – котельные ГОУТП «ТЭКОС» г. Мурманска,  пункт приема - котельные ГОУТП «ТЭКОС»):</w:t>
      </w:r>
    </w:p>
    <w:p w:rsidR="00334C5C" w:rsidRPr="00334C5C" w:rsidRDefault="00334C5C" w:rsidP="00334C5C">
      <w:pPr>
        <w:tabs>
          <w:tab w:val="left" w:pos="1560"/>
        </w:tabs>
        <w:spacing w:after="0" w:line="240" w:lineRule="auto"/>
        <w:jc w:val="both"/>
        <w:rPr>
          <w:rFonts w:ascii="Times New Roman" w:eastAsia="Times New Roman" w:hAnsi="Times New Roman" w:cs="Times New Roman"/>
          <w:sz w:val="24"/>
          <w:szCs w:val="24"/>
          <w:lang w:eastAsia="ru-RU"/>
        </w:rPr>
      </w:pPr>
      <w:proofErr w:type="gramStart"/>
      <w:r w:rsidRPr="00334C5C">
        <w:rPr>
          <w:rFonts w:ascii="Times New Roman" w:eastAsia="Times New Roman" w:hAnsi="Times New Roman" w:cs="Times New Roman"/>
          <w:sz w:val="24"/>
          <w:szCs w:val="24"/>
          <w:lang w:eastAsia="ru-RU"/>
        </w:rPr>
        <w:t xml:space="preserve">- г. Мурманск – п. Абрам-Мыс (ул. Судоремонтная,15) – 2500 </w:t>
      </w:r>
      <w:r>
        <w:rPr>
          <w:rFonts w:ascii="Times New Roman" w:eastAsia="Times New Roman" w:hAnsi="Times New Roman" w:cs="Times New Roman"/>
          <w:sz w:val="24"/>
          <w:szCs w:val="24"/>
          <w:lang w:eastAsia="ru-RU"/>
        </w:rPr>
        <w:t xml:space="preserve">тонн – </w:t>
      </w:r>
      <w:r w:rsidRPr="00334C5C">
        <w:rPr>
          <w:rFonts w:ascii="Times New Roman" w:eastAsia="Times New Roman" w:hAnsi="Times New Roman" w:cs="Times New Roman"/>
          <w:sz w:val="24"/>
          <w:szCs w:val="24"/>
          <w:lang w:eastAsia="ru-RU"/>
        </w:rPr>
        <w:t>1 000 000,00 рублей (400,00 руб./тонна)</w:t>
      </w:r>
      <w:r>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1560"/>
        </w:tabs>
        <w:spacing w:after="0" w:line="240" w:lineRule="auto"/>
        <w:jc w:val="both"/>
        <w:rPr>
          <w:rFonts w:ascii="Times New Roman" w:eastAsia="Times New Roman" w:hAnsi="Times New Roman" w:cs="Times New Roman"/>
          <w:sz w:val="24"/>
          <w:szCs w:val="24"/>
          <w:lang w:eastAsia="ru-RU"/>
        </w:rPr>
      </w:pPr>
      <w:r w:rsidRPr="00334C5C">
        <w:rPr>
          <w:rFonts w:ascii="Times New Roman" w:eastAsia="Times New Roman" w:hAnsi="Times New Roman" w:cs="Times New Roman"/>
          <w:sz w:val="24"/>
          <w:szCs w:val="24"/>
          <w:lang w:eastAsia="ru-RU"/>
        </w:rPr>
        <w:t xml:space="preserve">- г. Мурманск – п. </w:t>
      </w:r>
      <w:proofErr w:type="spellStart"/>
      <w:r w:rsidRPr="00334C5C">
        <w:rPr>
          <w:rFonts w:ascii="Times New Roman" w:eastAsia="Times New Roman" w:hAnsi="Times New Roman" w:cs="Times New Roman"/>
          <w:sz w:val="24"/>
          <w:szCs w:val="24"/>
          <w:lang w:eastAsia="ru-RU"/>
        </w:rPr>
        <w:t>Кильдинстрой</w:t>
      </w:r>
      <w:proofErr w:type="spellEnd"/>
      <w:r w:rsidRPr="00334C5C">
        <w:rPr>
          <w:rFonts w:ascii="Times New Roman" w:eastAsia="Times New Roman" w:hAnsi="Times New Roman" w:cs="Times New Roman"/>
          <w:sz w:val="24"/>
          <w:szCs w:val="24"/>
          <w:lang w:eastAsia="ru-RU"/>
        </w:rPr>
        <w:t xml:space="preserve"> (ул. Ж.Д. тупик ,14) – 2600 тонн – 1 105 000,00 рублей  (425,00руб./тонна)</w:t>
      </w:r>
      <w:r>
        <w:rPr>
          <w:rFonts w:ascii="Times New Roman" w:eastAsia="Times New Roman" w:hAnsi="Times New Roman" w:cs="Times New Roman"/>
          <w:sz w:val="24"/>
          <w:szCs w:val="24"/>
          <w:lang w:eastAsia="ru-RU"/>
        </w:rPr>
        <w:t>;</w:t>
      </w:r>
    </w:p>
    <w:p w:rsidR="00334C5C" w:rsidRPr="00334C5C" w:rsidRDefault="00334C5C" w:rsidP="00334C5C">
      <w:pPr>
        <w:tabs>
          <w:tab w:val="left" w:pos="1560"/>
        </w:tabs>
        <w:spacing w:after="0" w:line="240" w:lineRule="auto"/>
        <w:jc w:val="both"/>
        <w:rPr>
          <w:rFonts w:ascii="Times New Roman" w:eastAsia="Times New Roman" w:hAnsi="Times New Roman" w:cs="Times New Roman"/>
          <w:sz w:val="24"/>
          <w:szCs w:val="24"/>
          <w:lang w:eastAsia="ru-RU"/>
        </w:rPr>
      </w:pPr>
      <w:proofErr w:type="gramStart"/>
      <w:r w:rsidRPr="00334C5C">
        <w:rPr>
          <w:rFonts w:ascii="Times New Roman" w:eastAsia="Times New Roman" w:hAnsi="Times New Roman" w:cs="Times New Roman"/>
          <w:sz w:val="24"/>
          <w:szCs w:val="24"/>
          <w:lang w:eastAsia="ru-RU"/>
        </w:rPr>
        <w:lastRenderedPageBreak/>
        <w:t xml:space="preserve">- г. Мурманск – п. </w:t>
      </w:r>
      <w:proofErr w:type="spellStart"/>
      <w:r w:rsidRPr="00334C5C">
        <w:rPr>
          <w:rFonts w:ascii="Times New Roman" w:eastAsia="Times New Roman" w:hAnsi="Times New Roman" w:cs="Times New Roman"/>
          <w:sz w:val="24"/>
          <w:szCs w:val="24"/>
          <w:lang w:eastAsia="ru-RU"/>
        </w:rPr>
        <w:t>Шонгуй</w:t>
      </w:r>
      <w:proofErr w:type="spellEnd"/>
      <w:r w:rsidRPr="00334C5C">
        <w:rPr>
          <w:rFonts w:ascii="Times New Roman" w:eastAsia="Times New Roman" w:hAnsi="Times New Roman" w:cs="Times New Roman"/>
          <w:sz w:val="24"/>
          <w:szCs w:val="24"/>
          <w:lang w:eastAsia="ru-RU"/>
        </w:rPr>
        <w:t xml:space="preserve"> (ул. Набережная,1) – 1500 тонн –</w:t>
      </w:r>
      <w:r>
        <w:rPr>
          <w:rFonts w:ascii="Times New Roman" w:eastAsia="Times New Roman" w:hAnsi="Times New Roman" w:cs="Times New Roman"/>
          <w:sz w:val="24"/>
          <w:szCs w:val="24"/>
          <w:lang w:eastAsia="ru-RU"/>
        </w:rPr>
        <w:t xml:space="preserve"> </w:t>
      </w:r>
      <w:r w:rsidRPr="00334C5C">
        <w:rPr>
          <w:rFonts w:ascii="Times New Roman" w:eastAsia="Times New Roman" w:hAnsi="Times New Roman" w:cs="Times New Roman"/>
          <w:sz w:val="24"/>
          <w:szCs w:val="24"/>
          <w:lang w:eastAsia="ru-RU"/>
        </w:rPr>
        <w:t>682 500,00 рублей (455,00 руб./тонна)</w:t>
      </w:r>
      <w:r>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851"/>
        </w:tabs>
        <w:spacing w:after="0" w:line="240" w:lineRule="auto"/>
        <w:jc w:val="both"/>
        <w:rPr>
          <w:rFonts w:ascii="Times New Roman" w:eastAsia="Times New Roman" w:hAnsi="Times New Roman" w:cs="Times New Roman"/>
          <w:sz w:val="24"/>
          <w:szCs w:val="24"/>
          <w:lang w:eastAsia="ru-RU"/>
        </w:rPr>
      </w:pPr>
      <w:r w:rsidRPr="00334C5C">
        <w:rPr>
          <w:rFonts w:ascii="Times New Roman" w:eastAsia="Times New Roman" w:hAnsi="Times New Roman" w:cs="Times New Roman"/>
          <w:sz w:val="24"/>
          <w:szCs w:val="24"/>
          <w:lang w:eastAsia="ru-RU"/>
        </w:rPr>
        <w:tab/>
      </w:r>
      <w:proofErr w:type="gramStart"/>
      <w:r w:rsidRPr="00334C5C">
        <w:rPr>
          <w:rFonts w:ascii="Times New Roman" w:eastAsia="Times New Roman" w:hAnsi="Times New Roman" w:cs="Times New Roman"/>
          <w:sz w:val="24"/>
          <w:szCs w:val="24"/>
          <w:lang w:eastAsia="ru-RU"/>
        </w:rPr>
        <w:t xml:space="preserve">в т. ч. по маршрутам (Пункт выдачи – котельные ГОУТП «ТЭКОС» г. Мурманск,  пункт приема - котельная </w:t>
      </w:r>
      <w:proofErr w:type="spellStart"/>
      <w:r w:rsidRPr="00334C5C">
        <w:rPr>
          <w:rFonts w:ascii="Times New Roman" w:eastAsia="Times New Roman" w:hAnsi="Times New Roman" w:cs="Times New Roman"/>
          <w:sz w:val="24"/>
          <w:szCs w:val="24"/>
          <w:lang w:eastAsia="ru-RU"/>
        </w:rPr>
        <w:t>с.п</w:t>
      </w:r>
      <w:proofErr w:type="spellEnd"/>
      <w:r w:rsidRPr="00334C5C">
        <w:rPr>
          <w:rFonts w:ascii="Times New Roman" w:eastAsia="Times New Roman" w:hAnsi="Times New Roman" w:cs="Times New Roman"/>
          <w:sz w:val="24"/>
          <w:szCs w:val="24"/>
          <w:lang w:eastAsia="ru-RU"/>
        </w:rPr>
        <w:t>.</w:t>
      </w:r>
      <w:proofErr w:type="gramEnd"/>
      <w:r w:rsidRPr="00334C5C">
        <w:rPr>
          <w:rFonts w:ascii="Times New Roman" w:eastAsia="Times New Roman" w:hAnsi="Times New Roman" w:cs="Times New Roman"/>
          <w:sz w:val="24"/>
          <w:szCs w:val="24"/>
          <w:lang w:eastAsia="ru-RU"/>
        </w:rPr>
        <w:t xml:space="preserve"> </w:t>
      </w:r>
      <w:proofErr w:type="gramStart"/>
      <w:r w:rsidRPr="00334C5C">
        <w:rPr>
          <w:rFonts w:ascii="Times New Roman" w:eastAsia="Times New Roman" w:hAnsi="Times New Roman" w:cs="Times New Roman"/>
          <w:sz w:val="24"/>
          <w:szCs w:val="24"/>
          <w:lang w:eastAsia="ru-RU"/>
        </w:rPr>
        <w:t>Териберка)</w:t>
      </w:r>
      <w:r>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1560"/>
        </w:tabs>
        <w:spacing w:after="0" w:line="240" w:lineRule="auto"/>
        <w:jc w:val="both"/>
        <w:rPr>
          <w:rFonts w:ascii="Times New Roman" w:eastAsia="Times New Roman" w:hAnsi="Times New Roman" w:cs="Times New Roman"/>
          <w:sz w:val="24"/>
          <w:szCs w:val="24"/>
          <w:lang w:eastAsia="ru-RU"/>
        </w:rPr>
      </w:pPr>
      <w:proofErr w:type="gramStart"/>
      <w:r w:rsidRPr="00334C5C">
        <w:rPr>
          <w:rFonts w:ascii="Times New Roman" w:eastAsia="Times New Roman" w:hAnsi="Times New Roman" w:cs="Times New Roman"/>
          <w:sz w:val="24"/>
          <w:szCs w:val="24"/>
          <w:lang w:eastAsia="ru-RU"/>
        </w:rPr>
        <w:t>- г. Мурманск – с. п. Териберка – 800 тонн – 1 112 000</w:t>
      </w:r>
      <w:r>
        <w:rPr>
          <w:rFonts w:ascii="Times New Roman" w:eastAsia="Times New Roman" w:hAnsi="Times New Roman" w:cs="Times New Roman"/>
          <w:sz w:val="24"/>
          <w:szCs w:val="24"/>
          <w:lang w:eastAsia="ru-RU"/>
        </w:rPr>
        <w:t>,00 рублей (1390,00 руб./тонна).</w:t>
      </w:r>
      <w:proofErr w:type="gramEnd"/>
    </w:p>
    <w:p w:rsidR="00334C5C" w:rsidRDefault="00334C5C" w:rsidP="00334C5C">
      <w:pPr>
        <w:spacing w:after="0"/>
        <w:ind w:firstLine="709"/>
        <w:jc w:val="both"/>
        <w:rPr>
          <w:rFonts w:ascii="Times New Roman" w:eastAsia="Times New Roman" w:hAnsi="Times New Roman" w:cs="Times New Roman"/>
          <w:sz w:val="24"/>
          <w:szCs w:val="24"/>
          <w:lang w:eastAsia="ar-SA"/>
        </w:rPr>
      </w:pPr>
      <w:r w:rsidRPr="00334C5C">
        <w:rPr>
          <w:rFonts w:ascii="Times New Roman" w:eastAsia="Times New Roman" w:hAnsi="Times New Roman" w:cs="Times New Roman"/>
          <w:b/>
          <w:sz w:val="24"/>
          <w:szCs w:val="24"/>
          <w:lang w:eastAsia="ar-SA"/>
        </w:rPr>
        <w:t>4.7.2.</w:t>
      </w:r>
      <w:r>
        <w:rPr>
          <w:rFonts w:ascii="Times New Roman" w:eastAsia="Times New Roman" w:hAnsi="Times New Roman" w:cs="Times New Roman"/>
          <w:sz w:val="24"/>
          <w:szCs w:val="24"/>
          <w:lang w:eastAsia="ar-SA"/>
        </w:rPr>
        <w:t xml:space="preserve"> </w:t>
      </w:r>
      <w:r w:rsidRPr="00334C5C">
        <w:rPr>
          <w:rFonts w:ascii="Times New Roman" w:eastAsia="Times New Roman" w:hAnsi="Times New Roman" w:cs="Times New Roman"/>
          <w:sz w:val="24"/>
          <w:szCs w:val="24"/>
          <w:lang w:eastAsia="ar-SA"/>
        </w:rPr>
        <w:t>Начальная (максимальная) цена Договора Лот №</w:t>
      </w:r>
      <w:r>
        <w:rPr>
          <w:rFonts w:ascii="Times New Roman" w:eastAsia="Times New Roman" w:hAnsi="Times New Roman" w:cs="Times New Roman"/>
          <w:sz w:val="24"/>
          <w:szCs w:val="24"/>
          <w:lang w:eastAsia="ar-SA"/>
        </w:rPr>
        <w:t xml:space="preserve"> 2:</w:t>
      </w:r>
    </w:p>
    <w:p w:rsidR="00334C5C" w:rsidRPr="00334C5C" w:rsidRDefault="00334C5C" w:rsidP="00334C5C">
      <w:pPr>
        <w:tabs>
          <w:tab w:val="left" w:pos="6987"/>
        </w:tabs>
        <w:spacing w:after="0" w:line="240" w:lineRule="auto"/>
        <w:jc w:val="both"/>
        <w:rPr>
          <w:rFonts w:ascii="Times New Roman" w:eastAsia="Times New Roman" w:hAnsi="Times New Roman" w:cs="Times New Roman"/>
          <w:sz w:val="24"/>
          <w:szCs w:val="24"/>
          <w:lang w:eastAsia="ru-RU"/>
        </w:rPr>
      </w:pPr>
      <w:r w:rsidRPr="00334C5C">
        <w:rPr>
          <w:rFonts w:ascii="Times New Roman" w:eastAsia="Times New Roman" w:hAnsi="Times New Roman" w:cs="Times New Roman"/>
          <w:b/>
          <w:sz w:val="24"/>
          <w:szCs w:val="24"/>
          <w:lang w:eastAsia="ru-RU"/>
        </w:rPr>
        <w:t>44 252 000 (Сорок четыре миллиона двести пятьдесят две тысячи) рублей 00 копеек,</w:t>
      </w:r>
      <w:r w:rsidRPr="00334C5C">
        <w:rPr>
          <w:rFonts w:ascii="Times New Roman" w:eastAsia="Times New Roman" w:hAnsi="Times New Roman" w:cs="Times New Roman"/>
          <w:sz w:val="24"/>
          <w:szCs w:val="24"/>
          <w:lang w:eastAsia="ru-RU"/>
        </w:rPr>
        <w:t xml:space="preserve">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334C5C" w:rsidRPr="00334C5C" w:rsidRDefault="00334C5C" w:rsidP="00334C5C">
      <w:pPr>
        <w:tabs>
          <w:tab w:val="left" w:pos="709"/>
        </w:tabs>
        <w:spacing w:after="0" w:line="240" w:lineRule="auto"/>
        <w:jc w:val="both"/>
        <w:rPr>
          <w:rFonts w:ascii="Times New Roman" w:eastAsia="Times New Roman" w:hAnsi="Times New Roman" w:cs="Times New Roman"/>
          <w:sz w:val="24"/>
          <w:szCs w:val="24"/>
          <w:lang w:eastAsia="ru-RU"/>
        </w:rPr>
      </w:pPr>
      <w:r w:rsidRPr="00334C5C">
        <w:rPr>
          <w:rFonts w:ascii="Times New Roman" w:eastAsia="Times New Roman" w:hAnsi="Times New Roman" w:cs="Times New Roman"/>
          <w:sz w:val="24"/>
          <w:szCs w:val="24"/>
          <w:lang w:eastAsia="ru-RU"/>
        </w:rPr>
        <w:tab/>
        <w:t xml:space="preserve">в </w:t>
      </w:r>
      <w:proofErr w:type="spellStart"/>
      <w:r w:rsidRPr="00334C5C">
        <w:rPr>
          <w:rFonts w:ascii="Times New Roman" w:eastAsia="Times New Roman" w:hAnsi="Times New Roman" w:cs="Times New Roman"/>
          <w:sz w:val="24"/>
          <w:szCs w:val="24"/>
          <w:lang w:eastAsia="ru-RU"/>
        </w:rPr>
        <w:t>т.ч</w:t>
      </w:r>
      <w:proofErr w:type="spellEnd"/>
      <w:r w:rsidRPr="00334C5C">
        <w:rPr>
          <w:rFonts w:ascii="Times New Roman" w:eastAsia="Times New Roman" w:hAnsi="Times New Roman" w:cs="Times New Roman"/>
          <w:sz w:val="24"/>
          <w:szCs w:val="24"/>
          <w:lang w:eastAsia="ru-RU"/>
        </w:rPr>
        <w:t xml:space="preserve">. по маршрутам (Пункт выдачи – котельные ГОУТП «ТЭКОС» г. Мурманска,  пункт приема котельные УМТЭП г. </w:t>
      </w:r>
      <w:proofErr w:type="spellStart"/>
      <w:r w:rsidRPr="00334C5C">
        <w:rPr>
          <w:rFonts w:ascii="Times New Roman" w:eastAsia="Times New Roman" w:hAnsi="Times New Roman" w:cs="Times New Roman"/>
          <w:sz w:val="24"/>
          <w:szCs w:val="24"/>
          <w:lang w:eastAsia="ru-RU"/>
        </w:rPr>
        <w:t>Снежногорск</w:t>
      </w:r>
      <w:proofErr w:type="spellEnd"/>
      <w:r w:rsidRPr="00334C5C">
        <w:rPr>
          <w:rFonts w:ascii="Times New Roman" w:eastAsia="Times New Roman" w:hAnsi="Times New Roman" w:cs="Times New Roman"/>
          <w:sz w:val="24"/>
          <w:szCs w:val="24"/>
          <w:lang w:eastAsia="ru-RU"/>
        </w:rPr>
        <w:t xml:space="preserve">, УМТЭП г. </w:t>
      </w:r>
      <w:proofErr w:type="spellStart"/>
      <w:r w:rsidRPr="00334C5C">
        <w:rPr>
          <w:rFonts w:ascii="Times New Roman" w:eastAsia="Times New Roman" w:hAnsi="Times New Roman" w:cs="Times New Roman"/>
          <w:sz w:val="24"/>
          <w:szCs w:val="24"/>
          <w:lang w:eastAsia="ru-RU"/>
        </w:rPr>
        <w:t>Снежногорск</w:t>
      </w:r>
      <w:proofErr w:type="spellEnd"/>
      <w:r w:rsidRPr="00334C5C">
        <w:rPr>
          <w:rFonts w:ascii="Times New Roman" w:eastAsia="Times New Roman" w:hAnsi="Times New Roman" w:cs="Times New Roman"/>
          <w:sz w:val="24"/>
          <w:szCs w:val="24"/>
          <w:lang w:eastAsia="ru-RU"/>
        </w:rPr>
        <w:t xml:space="preserve"> п. Оленья Губа, УМТЭП г. Полярный, </w:t>
      </w:r>
      <w:proofErr w:type="spellStart"/>
      <w:r w:rsidRPr="00334C5C">
        <w:rPr>
          <w:rFonts w:ascii="Times New Roman" w:eastAsia="Times New Roman" w:hAnsi="Times New Roman" w:cs="Times New Roman"/>
          <w:sz w:val="24"/>
          <w:szCs w:val="24"/>
          <w:lang w:eastAsia="ru-RU"/>
        </w:rPr>
        <w:t>г</w:t>
      </w:r>
      <w:proofErr w:type="gramStart"/>
      <w:r w:rsidRPr="00334C5C">
        <w:rPr>
          <w:rFonts w:ascii="Times New Roman" w:eastAsia="Times New Roman" w:hAnsi="Times New Roman" w:cs="Times New Roman"/>
          <w:sz w:val="24"/>
          <w:szCs w:val="24"/>
          <w:lang w:eastAsia="ru-RU"/>
        </w:rPr>
        <w:t>.Г</w:t>
      </w:r>
      <w:proofErr w:type="gramEnd"/>
      <w:r w:rsidRPr="00334C5C">
        <w:rPr>
          <w:rFonts w:ascii="Times New Roman" w:eastAsia="Times New Roman" w:hAnsi="Times New Roman" w:cs="Times New Roman"/>
          <w:sz w:val="24"/>
          <w:szCs w:val="24"/>
          <w:lang w:eastAsia="ru-RU"/>
        </w:rPr>
        <w:t>аджиево</w:t>
      </w:r>
      <w:proofErr w:type="spellEnd"/>
      <w:r w:rsidRPr="00334C5C">
        <w:rPr>
          <w:rFonts w:ascii="Times New Roman" w:eastAsia="Times New Roman" w:hAnsi="Times New Roman" w:cs="Times New Roman"/>
          <w:sz w:val="24"/>
          <w:szCs w:val="24"/>
          <w:lang w:eastAsia="ru-RU"/>
        </w:rPr>
        <w:t>):</w:t>
      </w:r>
    </w:p>
    <w:p w:rsidR="00334C5C" w:rsidRPr="00334C5C" w:rsidRDefault="00334C5C" w:rsidP="00334C5C">
      <w:pPr>
        <w:tabs>
          <w:tab w:val="left" w:pos="1560"/>
        </w:tabs>
        <w:spacing w:after="0" w:line="240" w:lineRule="auto"/>
        <w:jc w:val="both"/>
        <w:rPr>
          <w:rFonts w:ascii="Times New Roman" w:eastAsia="Times New Roman" w:hAnsi="Times New Roman" w:cs="Times New Roman"/>
          <w:sz w:val="24"/>
          <w:szCs w:val="24"/>
          <w:lang w:eastAsia="ru-RU"/>
        </w:rPr>
      </w:pPr>
      <w:proofErr w:type="gramStart"/>
      <w:r w:rsidRPr="00334C5C">
        <w:rPr>
          <w:rFonts w:ascii="Times New Roman" w:eastAsia="Times New Roman" w:hAnsi="Times New Roman" w:cs="Times New Roman"/>
          <w:sz w:val="24"/>
          <w:szCs w:val="24"/>
          <w:lang w:eastAsia="ru-RU"/>
        </w:rPr>
        <w:t xml:space="preserve">- г. Мурманск - УМТЭП г. </w:t>
      </w:r>
      <w:proofErr w:type="spellStart"/>
      <w:r w:rsidRPr="00334C5C">
        <w:rPr>
          <w:rFonts w:ascii="Times New Roman" w:eastAsia="Times New Roman" w:hAnsi="Times New Roman" w:cs="Times New Roman"/>
          <w:sz w:val="24"/>
          <w:szCs w:val="24"/>
          <w:lang w:eastAsia="ru-RU"/>
        </w:rPr>
        <w:t>Снежногорск</w:t>
      </w:r>
      <w:proofErr w:type="spellEnd"/>
      <w:r w:rsidRPr="00334C5C">
        <w:rPr>
          <w:rFonts w:ascii="Times New Roman" w:eastAsia="Times New Roman" w:hAnsi="Times New Roman" w:cs="Times New Roman"/>
          <w:sz w:val="24"/>
          <w:szCs w:val="24"/>
          <w:lang w:eastAsia="ru-RU"/>
        </w:rPr>
        <w:t>, ЗАТО Александровск, ул. Бирюкова д.3 –  18000 тонн – 14 400 000,00 рублей (800,00 руб./тонна)</w:t>
      </w:r>
      <w:r>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1560"/>
        </w:tabs>
        <w:spacing w:after="0" w:line="240" w:lineRule="auto"/>
        <w:jc w:val="both"/>
        <w:rPr>
          <w:rFonts w:ascii="Times New Roman" w:eastAsia="Times New Roman" w:hAnsi="Times New Roman" w:cs="Times New Roman"/>
          <w:sz w:val="24"/>
          <w:szCs w:val="24"/>
          <w:lang w:eastAsia="ru-RU"/>
        </w:rPr>
      </w:pPr>
      <w:proofErr w:type="gramStart"/>
      <w:r w:rsidRPr="00334C5C">
        <w:rPr>
          <w:rFonts w:ascii="Times New Roman" w:eastAsia="Times New Roman" w:hAnsi="Times New Roman" w:cs="Times New Roman"/>
          <w:sz w:val="24"/>
          <w:szCs w:val="24"/>
          <w:lang w:eastAsia="ru-RU"/>
        </w:rPr>
        <w:t xml:space="preserve">- г. Мурманск -  УМТЭП г. </w:t>
      </w:r>
      <w:proofErr w:type="spellStart"/>
      <w:r w:rsidRPr="00334C5C">
        <w:rPr>
          <w:rFonts w:ascii="Times New Roman" w:eastAsia="Times New Roman" w:hAnsi="Times New Roman" w:cs="Times New Roman"/>
          <w:sz w:val="24"/>
          <w:szCs w:val="24"/>
          <w:lang w:eastAsia="ru-RU"/>
        </w:rPr>
        <w:t>Снежногорск</w:t>
      </w:r>
      <w:proofErr w:type="spellEnd"/>
      <w:r w:rsidRPr="00334C5C">
        <w:rPr>
          <w:rFonts w:ascii="Times New Roman" w:eastAsia="Times New Roman" w:hAnsi="Times New Roman" w:cs="Times New Roman"/>
          <w:sz w:val="24"/>
          <w:szCs w:val="24"/>
          <w:lang w:eastAsia="ru-RU"/>
        </w:rPr>
        <w:t>, ЗАТО Александровск, п. Оленья Губа – 1200 тонн –  852 000,00 рублей (710,00 руб./тонна)</w:t>
      </w:r>
      <w:r>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1560"/>
        </w:tabs>
        <w:spacing w:after="0" w:line="240" w:lineRule="auto"/>
        <w:jc w:val="both"/>
        <w:rPr>
          <w:rFonts w:ascii="Times New Roman" w:eastAsia="Times New Roman" w:hAnsi="Times New Roman" w:cs="Times New Roman"/>
          <w:sz w:val="24"/>
          <w:szCs w:val="24"/>
          <w:lang w:eastAsia="ru-RU"/>
        </w:rPr>
      </w:pPr>
      <w:proofErr w:type="gramStart"/>
      <w:r w:rsidRPr="00334C5C">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334C5C">
        <w:rPr>
          <w:rFonts w:ascii="Times New Roman" w:eastAsia="Times New Roman" w:hAnsi="Times New Roman" w:cs="Times New Roman"/>
          <w:sz w:val="24"/>
          <w:szCs w:val="24"/>
          <w:lang w:eastAsia="ru-RU"/>
        </w:rPr>
        <w:t>Гандюхина</w:t>
      </w:r>
      <w:proofErr w:type="spellEnd"/>
      <w:r w:rsidRPr="00334C5C">
        <w:rPr>
          <w:rFonts w:ascii="Times New Roman" w:eastAsia="Times New Roman" w:hAnsi="Times New Roman" w:cs="Times New Roman"/>
          <w:sz w:val="24"/>
          <w:szCs w:val="24"/>
          <w:lang w:eastAsia="ru-RU"/>
        </w:rPr>
        <w:t>, 11   – 25000 тонн – 17 750 000,00 рублей (710,00 руб./тонна);</w:t>
      </w:r>
      <w:proofErr w:type="gramEnd"/>
    </w:p>
    <w:p w:rsidR="00334C5C" w:rsidRPr="00334C5C" w:rsidRDefault="00334C5C" w:rsidP="00334C5C">
      <w:pPr>
        <w:tabs>
          <w:tab w:val="left" w:pos="15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34C5C">
        <w:rPr>
          <w:rFonts w:ascii="Times New Roman" w:eastAsia="Times New Roman" w:hAnsi="Times New Roman" w:cs="Times New Roman"/>
          <w:sz w:val="24"/>
          <w:szCs w:val="24"/>
          <w:lang w:eastAsia="ru-RU"/>
        </w:rPr>
        <w:t xml:space="preserve">- г. Мурманск – г. </w:t>
      </w:r>
      <w:proofErr w:type="spellStart"/>
      <w:r w:rsidRPr="00334C5C">
        <w:rPr>
          <w:rFonts w:ascii="Times New Roman" w:eastAsia="Times New Roman" w:hAnsi="Times New Roman" w:cs="Times New Roman"/>
          <w:sz w:val="24"/>
          <w:szCs w:val="24"/>
          <w:lang w:eastAsia="ru-RU"/>
        </w:rPr>
        <w:t>Гаджиево</w:t>
      </w:r>
      <w:proofErr w:type="spellEnd"/>
      <w:r w:rsidRPr="00334C5C">
        <w:rPr>
          <w:rFonts w:ascii="Times New Roman" w:eastAsia="Times New Roman" w:hAnsi="Times New Roman" w:cs="Times New Roman"/>
          <w:sz w:val="24"/>
          <w:szCs w:val="24"/>
          <w:lang w:eastAsia="ru-RU"/>
        </w:rPr>
        <w:t xml:space="preserve"> (ТЦ 640) – 15000 тонн –   11 250 000,00 рублей (750,00 руб./тонна)</w:t>
      </w:r>
      <w:r>
        <w:rPr>
          <w:rFonts w:ascii="Times New Roman" w:eastAsia="Times New Roman" w:hAnsi="Times New Roman" w:cs="Times New Roman"/>
          <w:sz w:val="24"/>
          <w:szCs w:val="24"/>
          <w:lang w:eastAsia="ru-RU"/>
        </w:rPr>
        <w:t>.</w:t>
      </w:r>
    </w:p>
    <w:p w:rsidR="00334C5C" w:rsidRDefault="00334C5C" w:rsidP="00334C5C">
      <w:pPr>
        <w:spacing w:after="0"/>
        <w:ind w:firstLine="709"/>
        <w:jc w:val="both"/>
        <w:rPr>
          <w:rFonts w:ascii="Times New Roman" w:eastAsia="Times New Roman" w:hAnsi="Times New Roman" w:cs="Times New Roman"/>
          <w:sz w:val="24"/>
          <w:szCs w:val="24"/>
          <w:lang w:eastAsia="ar-SA"/>
        </w:rPr>
      </w:pPr>
      <w:r w:rsidRPr="00334C5C">
        <w:rPr>
          <w:rFonts w:ascii="Times New Roman" w:eastAsia="Times New Roman" w:hAnsi="Times New Roman" w:cs="Times New Roman"/>
          <w:b/>
          <w:sz w:val="24"/>
          <w:szCs w:val="24"/>
          <w:lang w:eastAsia="ar-SA"/>
        </w:rPr>
        <w:t>4.7.3.</w:t>
      </w:r>
      <w:r>
        <w:rPr>
          <w:rFonts w:ascii="Times New Roman" w:eastAsia="Times New Roman" w:hAnsi="Times New Roman" w:cs="Times New Roman"/>
          <w:sz w:val="24"/>
          <w:szCs w:val="24"/>
          <w:lang w:eastAsia="ar-SA"/>
        </w:rPr>
        <w:t xml:space="preserve"> </w:t>
      </w:r>
      <w:r w:rsidRPr="00334C5C">
        <w:rPr>
          <w:rFonts w:ascii="Times New Roman" w:eastAsia="Times New Roman" w:hAnsi="Times New Roman" w:cs="Times New Roman"/>
          <w:sz w:val="24"/>
          <w:szCs w:val="24"/>
          <w:lang w:eastAsia="ar-SA"/>
        </w:rPr>
        <w:t>Начальная (максимальная) цена Договора Лот №</w:t>
      </w:r>
      <w:r>
        <w:rPr>
          <w:rFonts w:ascii="Times New Roman" w:eastAsia="Times New Roman" w:hAnsi="Times New Roman" w:cs="Times New Roman"/>
          <w:sz w:val="24"/>
          <w:szCs w:val="24"/>
          <w:lang w:eastAsia="ar-SA"/>
        </w:rPr>
        <w:t xml:space="preserve"> 3:</w:t>
      </w:r>
    </w:p>
    <w:p w:rsidR="00334C5C" w:rsidRPr="00334C5C" w:rsidRDefault="00334C5C" w:rsidP="00334C5C">
      <w:pPr>
        <w:tabs>
          <w:tab w:val="left" w:pos="1560"/>
        </w:tabs>
        <w:spacing w:after="0" w:line="240" w:lineRule="auto"/>
        <w:jc w:val="both"/>
        <w:rPr>
          <w:rFonts w:ascii="Times New Roman" w:eastAsia="Times New Roman" w:hAnsi="Times New Roman" w:cs="Times New Roman"/>
          <w:sz w:val="24"/>
          <w:szCs w:val="24"/>
          <w:lang w:eastAsia="ru-RU"/>
        </w:rPr>
      </w:pPr>
      <w:r w:rsidRPr="00334C5C">
        <w:rPr>
          <w:rFonts w:ascii="Times New Roman" w:eastAsia="Times New Roman" w:hAnsi="Times New Roman" w:cs="Times New Roman"/>
          <w:b/>
          <w:i/>
          <w:sz w:val="24"/>
          <w:szCs w:val="24"/>
          <w:lang w:eastAsia="ru-RU"/>
        </w:rPr>
        <w:t>13 948 000 (Тринадцать миллионов девятьсот сорок восемь тысяч) рублей 00 копеек</w:t>
      </w:r>
      <w:r w:rsidRPr="00334C5C">
        <w:rPr>
          <w:rFonts w:ascii="Times New Roman" w:eastAsia="Times New Roman" w:hAnsi="Times New Roman" w:cs="Times New Roman"/>
          <w:b/>
          <w:sz w:val="24"/>
          <w:szCs w:val="24"/>
          <w:lang w:eastAsia="ru-RU"/>
        </w:rPr>
        <w:t>,</w:t>
      </w:r>
      <w:r w:rsidRPr="00334C5C">
        <w:rPr>
          <w:rFonts w:ascii="Times New Roman" w:eastAsia="Times New Roman" w:hAnsi="Times New Roman" w:cs="Times New Roman"/>
          <w:sz w:val="24"/>
          <w:szCs w:val="24"/>
          <w:lang w:eastAsia="ru-RU"/>
        </w:rPr>
        <w:t xml:space="preserve">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334C5C" w:rsidRPr="00334C5C" w:rsidRDefault="00334C5C" w:rsidP="00334C5C">
      <w:pPr>
        <w:tabs>
          <w:tab w:val="left" w:pos="851"/>
        </w:tabs>
        <w:spacing w:after="0" w:line="240" w:lineRule="auto"/>
        <w:jc w:val="both"/>
        <w:rPr>
          <w:rFonts w:ascii="Times New Roman" w:eastAsia="Times New Roman" w:hAnsi="Times New Roman" w:cs="Times New Roman"/>
          <w:sz w:val="24"/>
          <w:szCs w:val="24"/>
          <w:lang w:eastAsia="ru-RU"/>
        </w:rPr>
      </w:pPr>
      <w:r w:rsidRPr="00334C5C">
        <w:rPr>
          <w:rFonts w:ascii="Times New Roman" w:eastAsia="Times New Roman" w:hAnsi="Times New Roman" w:cs="Times New Roman"/>
          <w:sz w:val="24"/>
          <w:szCs w:val="24"/>
          <w:lang w:eastAsia="ru-RU"/>
        </w:rPr>
        <w:tab/>
      </w:r>
      <w:proofErr w:type="gramStart"/>
      <w:r w:rsidRPr="00334C5C">
        <w:rPr>
          <w:rFonts w:ascii="Times New Roman" w:eastAsia="Times New Roman" w:hAnsi="Times New Roman" w:cs="Times New Roman"/>
          <w:sz w:val="24"/>
          <w:szCs w:val="24"/>
          <w:lang w:eastAsia="ru-RU"/>
        </w:rPr>
        <w:t xml:space="preserve">в </w:t>
      </w:r>
      <w:proofErr w:type="spellStart"/>
      <w:r w:rsidRPr="00334C5C">
        <w:rPr>
          <w:rFonts w:ascii="Times New Roman" w:eastAsia="Times New Roman" w:hAnsi="Times New Roman" w:cs="Times New Roman"/>
          <w:sz w:val="24"/>
          <w:szCs w:val="24"/>
          <w:lang w:eastAsia="ru-RU"/>
        </w:rPr>
        <w:t>т.ч</w:t>
      </w:r>
      <w:proofErr w:type="spellEnd"/>
      <w:r w:rsidRPr="00334C5C">
        <w:rPr>
          <w:rFonts w:ascii="Times New Roman" w:eastAsia="Times New Roman" w:hAnsi="Times New Roman" w:cs="Times New Roman"/>
          <w:sz w:val="24"/>
          <w:szCs w:val="24"/>
          <w:lang w:eastAsia="ru-RU"/>
        </w:rPr>
        <w:t>. по маршрутам (Пункт выдачи – котельные г. Кандалакша,  пункт приема котельные п. Зеленоборский, п. Умба):</w:t>
      </w:r>
      <w:proofErr w:type="gramEnd"/>
    </w:p>
    <w:p w:rsidR="00334C5C" w:rsidRPr="00334C5C" w:rsidRDefault="00334C5C" w:rsidP="00334C5C">
      <w:pPr>
        <w:tabs>
          <w:tab w:val="left" w:pos="1701"/>
        </w:tabs>
        <w:spacing w:after="0" w:line="240" w:lineRule="auto"/>
        <w:jc w:val="both"/>
        <w:rPr>
          <w:rFonts w:ascii="Times New Roman" w:eastAsia="Times New Roman" w:hAnsi="Times New Roman" w:cs="Times New Roman"/>
          <w:sz w:val="24"/>
          <w:szCs w:val="24"/>
          <w:lang w:eastAsia="ru-RU"/>
        </w:rPr>
      </w:pPr>
      <w:proofErr w:type="gramStart"/>
      <w:r w:rsidRPr="00334C5C">
        <w:rPr>
          <w:rFonts w:ascii="Times New Roman" w:eastAsia="Times New Roman" w:hAnsi="Times New Roman" w:cs="Times New Roman"/>
          <w:sz w:val="24"/>
          <w:szCs w:val="24"/>
          <w:lang w:eastAsia="ru-RU"/>
        </w:rPr>
        <w:t>- г. Кандалакша – п. Зеленоборский (котельная №22) – 5000 тонн – 3 800 000,00 рублей (760,00 руб</w:t>
      </w:r>
      <w:r>
        <w:rPr>
          <w:rFonts w:ascii="Times New Roman" w:eastAsia="Times New Roman" w:hAnsi="Times New Roman" w:cs="Times New Roman"/>
          <w:sz w:val="24"/>
          <w:szCs w:val="24"/>
          <w:lang w:eastAsia="ru-RU"/>
        </w:rPr>
        <w:t>.</w:t>
      </w:r>
      <w:r w:rsidRPr="00334C5C">
        <w:rPr>
          <w:rFonts w:ascii="Times New Roman" w:eastAsia="Times New Roman" w:hAnsi="Times New Roman" w:cs="Times New Roman"/>
          <w:sz w:val="24"/>
          <w:szCs w:val="24"/>
          <w:lang w:eastAsia="ru-RU"/>
        </w:rPr>
        <w:t xml:space="preserve"> /тонна)</w:t>
      </w:r>
      <w:r>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1701"/>
        </w:tabs>
        <w:spacing w:after="0" w:line="240" w:lineRule="auto"/>
        <w:jc w:val="both"/>
        <w:rPr>
          <w:rFonts w:ascii="Times New Roman" w:eastAsia="Times New Roman" w:hAnsi="Times New Roman" w:cs="Times New Roman"/>
          <w:sz w:val="24"/>
          <w:szCs w:val="24"/>
          <w:lang w:eastAsia="ru-RU"/>
        </w:rPr>
      </w:pPr>
      <w:proofErr w:type="gramStart"/>
      <w:r w:rsidRPr="00334C5C">
        <w:rPr>
          <w:rFonts w:ascii="Times New Roman" w:eastAsia="Times New Roman" w:hAnsi="Times New Roman" w:cs="Times New Roman"/>
          <w:sz w:val="24"/>
          <w:szCs w:val="24"/>
          <w:lang w:eastAsia="ru-RU"/>
        </w:rPr>
        <w:t>- г. Кандалакша – п. Умба (котельная №15) – 5000 тонн – 6 000 000,00 рублей                             (1200,00  руб</w:t>
      </w:r>
      <w:r>
        <w:rPr>
          <w:rFonts w:ascii="Times New Roman" w:eastAsia="Times New Roman" w:hAnsi="Times New Roman" w:cs="Times New Roman"/>
          <w:sz w:val="24"/>
          <w:szCs w:val="24"/>
          <w:lang w:eastAsia="ru-RU"/>
        </w:rPr>
        <w:t>.</w:t>
      </w:r>
      <w:r w:rsidRPr="00334C5C">
        <w:rPr>
          <w:rFonts w:ascii="Times New Roman" w:eastAsia="Times New Roman" w:hAnsi="Times New Roman" w:cs="Times New Roman"/>
          <w:sz w:val="24"/>
          <w:szCs w:val="24"/>
          <w:lang w:eastAsia="ru-RU"/>
        </w:rPr>
        <w:t xml:space="preserve"> /тонна)</w:t>
      </w:r>
      <w:r>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1701"/>
        </w:tabs>
        <w:spacing w:after="0" w:line="240" w:lineRule="auto"/>
        <w:jc w:val="both"/>
        <w:rPr>
          <w:rFonts w:ascii="Times New Roman" w:eastAsia="Times New Roman" w:hAnsi="Times New Roman" w:cs="Times New Roman"/>
          <w:sz w:val="24"/>
          <w:szCs w:val="24"/>
          <w:lang w:eastAsia="ru-RU"/>
        </w:rPr>
      </w:pPr>
      <w:proofErr w:type="gramStart"/>
      <w:r w:rsidRPr="00334C5C">
        <w:rPr>
          <w:rFonts w:ascii="Times New Roman" w:eastAsia="Times New Roman" w:hAnsi="Times New Roman" w:cs="Times New Roman"/>
          <w:sz w:val="24"/>
          <w:szCs w:val="24"/>
          <w:lang w:eastAsia="ru-RU"/>
        </w:rPr>
        <w:t>- г. Кандалакша – п. Умба (котельная №18) – 240 тонн – 288 000,00 рублей                            (1200,00 руб</w:t>
      </w:r>
      <w:r>
        <w:rPr>
          <w:rFonts w:ascii="Times New Roman" w:eastAsia="Times New Roman" w:hAnsi="Times New Roman" w:cs="Times New Roman"/>
          <w:sz w:val="24"/>
          <w:szCs w:val="24"/>
          <w:lang w:eastAsia="ru-RU"/>
        </w:rPr>
        <w:t>.</w:t>
      </w:r>
      <w:r w:rsidRPr="00334C5C">
        <w:rPr>
          <w:rFonts w:ascii="Times New Roman" w:eastAsia="Times New Roman" w:hAnsi="Times New Roman" w:cs="Times New Roman"/>
          <w:sz w:val="24"/>
          <w:szCs w:val="24"/>
          <w:lang w:eastAsia="ru-RU"/>
        </w:rPr>
        <w:t xml:space="preserve"> /тонна)</w:t>
      </w:r>
      <w:r>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851"/>
        </w:tabs>
        <w:spacing w:after="0" w:line="240" w:lineRule="auto"/>
        <w:jc w:val="both"/>
        <w:rPr>
          <w:rFonts w:ascii="Times New Roman" w:eastAsia="Times New Roman" w:hAnsi="Times New Roman" w:cs="Times New Roman"/>
          <w:sz w:val="24"/>
          <w:szCs w:val="24"/>
          <w:lang w:eastAsia="ru-RU"/>
        </w:rPr>
      </w:pPr>
      <w:r w:rsidRPr="00334C5C">
        <w:rPr>
          <w:rFonts w:ascii="Times New Roman" w:eastAsia="Times New Roman" w:hAnsi="Times New Roman" w:cs="Times New Roman"/>
          <w:sz w:val="24"/>
          <w:szCs w:val="24"/>
          <w:lang w:eastAsia="ru-RU"/>
        </w:rPr>
        <w:tab/>
      </w:r>
      <w:proofErr w:type="gramStart"/>
      <w:r w:rsidRPr="00334C5C">
        <w:rPr>
          <w:rFonts w:ascii="Times New Roman" w:eastAsia="Times New Roman" w:hAnsi="Times New Roman" w:cs="Times New Roman"/>
          <w:sz w:val="24"/>
          <w:szCs w:val="24"/>
          <w:lang w:eastAsia="ru-RU"/>
        </w:rPr>
        <w:t xml:space="preserve">в </w:t>
      </w:r>
      <w:proofErr w:type="spellStart"/>
      <w:r w:rsidRPr="00334C5C">
        <w:rPr>
          <w:rFonts w:ascii="Times New Roman" w:eastAsia="Times New Roman" w:hAnsi="Times New Roman" w:cs="Times New Roman"/>
          <w:sz w:val="24"/>
          <w:szCs w:val="24"/>
          <w:lang w:eastAsia="ru-RU"/>
        </w:rPr>
        <w:t>т.ч</w:t>
      </w:r>
      <w:proofErr w:type="spellEnd"/>
      <w:r w:rsidRPr="00334C5C">
        <w:rPr>
          <w:rFonts w:ascii="Times New Roman" w:eastAsia="Times New Roman" w:hAnsi="Times New Roman" w:cs="Times New Roman"/>
          <w:sz w:val="24"/>
          <w:szCs w:val="24"/>
          <w:lang w:eastAsia="ru-RU"/>
        </w:rPr>
        <w:t xml:space="preserve">. по маршруту (пункт выдачи – котельная г. Кандалакша,  пункт приема котельная п. Белое море, котельная </w:t>
      </w:r>
      <w:proofErr w:type="spellStart"/>
      <w:r w:rsidRPr="00334C5C">
        <w:rPr>
          <w:rFonts w:ascii="Times New Roman" w:eastAsia="Times New Roman" w:hAnsi="Times New Roman" w:cs="Times New Roman"/>
          <w:sz w:val="24"/>
          <w:szCs w:val="24"/>
          <w:lang w:eastAsia="ru-RU"/>
        </w:rPr>
        <w:t>н.п</w:t>
      </w:r>
      <w:proofErr w:type="spellEnd"/>
      <w:r w:rsidRPr="00334C5C">
        <w:rPr>
          <w:rFonts w:ascii="Times New Roman" w:eastAsia="Times New Roman" w:hAnsi="Times New Roman" w:cs="Times New Roman"/>
          <w:sz w:val="24"/>
          <w:szCs w:val="24"/>
          <w:lang w:eastAsia="ru-RU"/>
        </w:rPr>
        <w:t>.</w:t>
      </w:r>
      <w:proofErr w:type="gramEnd"/>
      <w:r w:rsidRPr="00334C5C">
        <w:rPr>
          <w:rFonts w:ascii="Times New Roman" w:eastAsia="Times New Roman" w:hAnsi="Times New Roman" w:cs="Times New Roman"/>
          <w:sz w:val="24"/>
          <w:szCs w:val="24"/>
          <w:lang w:eastAsia="ru-RU"/>
        </w:rPr>
        <w:t xml:space="preserve"> </w:t>
      </w:r>
      <w:proofErr w:type="spellStart"/>
      <w:proofErr w:type="gramStart"/>
      <w:r w:rsidRPr="00334C5C">
        <w:rPr>
          <w:rFonts w:ascii="Times New Roman" w:eastAsia="Times New Roman" w:hAnsi="Times New Roman" w:cs="Times New Roman"/>
          <w:sz w:val="24"/>
          <w:szCs w:val="24"/>
          <w:lang w:eastAsia="ru-RU"/>
        </w:rPr>
        <w:t>Ёнский</w:t>
      </w:r>
      <w:proofErr w:type="spellEnd"/>
      <w:r w:rsidRPr="00334C5C">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1701"/>
        </w:tabs>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334C5C">
        <w:rPr>
          <w:rFonts w:ascii="Times New Roman" w:eastAsia="Times New Roman" w:hAnsi="Times New Roman" w:cs="Times New Roman"/>
          <w:sz w:val="24"/>
          <w:szCs w:val="24"/>
          <w:lang w:eastAsia="ru-RU"/>
        </w:rPr>
        <w:t>г. Кандалакша – п. Белое Море – 2000 тонн – 1 010 000,00 рублей (505,00 руб</w:t>
      </w:r>
      <w:r>
        <w:rPr>
          <w:rFonts w:ascii="Times New Roman" w:eastAsia="Times New Roman" w:hAnsi="Times New Roman" w:cs="Times New Roman"/>
          <w:sz w:val="24"/>
          <w:szCs w:val="24"/>
          <w:lang w:eastAsia="ru-RU"/>
        </w:rPr>
        <w:t>.</w:t>
      </w:r>
      <w:r w:rsidRPr="00334C5C">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proofErr w:type="gramEnd"/>
    </w:p>
    <w:p w:rsidR="00334C5C" w:rsidRPr="00334C5C" w:rsidRDefault="00334C5C" w:rsidP="00334C5C">
      <w:pPr>
        <w:tabs>
          <w:tab w:val="left" w:pos="170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34C5C">
        <w:rPr>
          <w:rFonts w:ascii="Times New Roman" w:eastAsia="Times New Roman" w:hAnsi="Times New Roman" w:cs="Times New Roman"/>
          <w:sz w:val="24"/>
          <w:szCs w:val="24"/>
          <w:lang w:eastAsia="ru-RU"/>
        </w:rPr>
        <w:t xml:space="preserve">г. Кандалакша – </w:t>
      </w:r>
      <w:proofErr w:type="spellStart"/>
      <w:r w:rsidRPr="00334C5C">
        <w:rPr>
          <w:rFonts w:ascii="Times New Roman" w:eastAsia="Times New Roman" w:hAnsi="Times New Roman" w:cs="Times New Roman"/>
          <w:sz w:val="24"/>
          <w:szCs w:val="24"/>
          <w:lang w:eastAsia="ru-RU"/>
        </w:rPr>
        <w:t>н.п</w:t>
      </w:r>
      <w:proofErr w:type="spellEnd"/>
      <w:r w:rsidRPr="00334C5C">
        <w:rPr>
          <w:rFonts w:ascii="Times New Roman" w:eastAsia="Times New Roman" w:hAnsi="Times New Roman" w:cs="Times New Roman"/>
          <w:sz w:val="24"/>
          <w:szCs w:val="24"/>
          <w:lang w:eastAsia="ru-RU"/>
        </w:rPr>
        <w:t xml:space="preserve">. </w:t>
      </w:r>
      <w:proofErr w:type="spellStart"/>
      <w:r w:rsidRPr="00334C5C">
        <w:rPr>
          <w:rFonts w:ascii="Times New Roman" w:eastAsia="Times New Roman" w:hAnsi="Times New Roman" w:cs="Times New Roman"/>
          <w:sz w:val="24"/>
          <w:szCs w:val="24"/>
          <w:lang w:eastAsia="ru-RU"/>
        </w:rPr>
        <w:t>Ёнский</w:t>
      </w:r>
      <w:proofErr w:type="spellEnd"/>
      <w:r w:rsidRPr="00334C5C">
        <w:rPr>
          <w:rFonts w:ascii="Times New Roman" w:eastAsia="Times New Roman" w:hAnsi="Times New Roman" w:cs="Times New Roman"/>
          <w:sz w:val="24"/>
          <w:szCs w:val="24"/>
          <w:lang w:eastAsia="ru-RU"/>
        </w:rPr>
        <w:t xml:space="preserve"> (ул. Центральная, д.40) – 3000 тонн –2 850 000,00 руб</w:t>
      </w:r>
      <w:r>
        <w:rPr>
          <w:rFonts w:ascii="Times New Roman" w:eastAsia="Times New Roman" w:hAnsi="Times New Roman" w:cs="Times New Roman"/>
          <w:sz w:val="24"/>
          <w:szCs w:val="24"/>
          <w:lang w:eastAsia="ru-RU"/>
        </w:rPr>
        <w:t>лей</w:t>
      </w:r>
      <w:r w:rsidRPr="00334C5C">
        <w:rPr>
          <w:rFonts w:ascii="Times New Roman" w:eastAsia="Times New Roman" w:hAnsi="Times New Roman" w:cs="Times New Roman"/>
          <w:sz w:val="24"/>
          <w:szCs w:val="24"/>
          <w:lang w:eastAsia="ru-RU"/>
        </w:rPr>
        <w:t xml:space="preserve"> (950,00 руб</w:t>
      </w:r>
      <w:r>
        <w:rPr>
          <w:rFonts w:ascii="Times New Roman" w:eastAsia="Times New Roman" w:hAnsi="Times New Roman" w:cs="Times New Roman"/>
          <w:sz w:val="24"/>
          <w:szCs w:val="24"/>
          <w:lang w:eastAsia="ru-RU"/>
        </w:rPr>
        <w:t>.</w:t>
      </w:r>
      <w:r w:rsidRPr="00334C5C">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p>
    <w:p w:rsidR="000A7A5E" w:rsidRDefault="006C3AEF" w:rsidP="00334C5C">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 xml:space="preserve">4.7.2. Порядок формирования цены. </w:t>
      </w:r>
    </w:p>
    <w:p w:rsidR="00A6592B" w:rsidRPr="001D6037" w:rsidRDefault="00A6592B" w:rsidP="00E60F58">
      <w:pPr>
        <w:spacing w:after="0" w:line="240" w:lineRule="auto"/>
        <w:ind w:firstLine="709"/>
        <w:jc w:val="both"/>
        <w:rPr>
          <w:rFonts w:ascii="Times New Roman" w:eastAsia="Times New Roman" w:hAnsi="Times New Roman" w:cs="Times New Roman"/>
          <w:sz w:val="24"/>
          <w:szCs w:val="24"/>
          <w:lang w:eastAsia="ar-SA"/>
        </w:rPr>
      </w:pPr>
      <w:r w:rsidRPr="001D6037">
        <w:rPr>
          <w:rFonts w:ascii="Times New Roman" w:eastAsia="Times New Roman" w:hAnsi="Times New Roman" w:cs="Times New Roman"/>
          <w:sz w:val="24"/>
          <w:szCs w:val="24"/>
          <w:lang w:eastAsia="ar-SA"/>
        </w:rPr>
        <w:t>Цена договора по всем лотам сформирована методом использования ранее заключенных аналогичных договоров.</w:t>
      </w:r>
    </w:p>
    <w:p w:rsidR="00A6592B" w:rsidRPr="00A6592B" w:rsidRDefault="00A6592B" w:rsidP="00E60F58">
      <w:pPr>
        <w:spacing w:after="0" w:line="240" w:lineRule="auto"/>
        <w:ind w:firstLine="709"/>
        <w:jc w:val="both"/>
        <w:rPr>
          <w:rFonts w:ascii="Times New Roman" w:eastAsia="Times New Roman" w:hAnsi="Times New Roman" w:cs="Times New Roman"/>
          <w:sz w:val="24"/>
          <w:szCs w:val="24"/>
          <w:lang w:eastAsia="ru-RU"/>
        </w:rPr>
      </w:pPr>
      <w:r w:rsidRPr="001D6037">
        <w:rPr>
          <w:rFonts w:ascii="Times New Roman" w:eastAsia="Times New Roman" w:hAnsi="Times New Roman" w:cs="Times New Roman"/>
          <w:sz w:val="24"/>
          <w:szCs w:val="24"/>
          <w:lang w:eastAsia="ru-RU"/>
        </w:rPr>
        <w:t xml:space="preserve"> Начальная (максимальная) цена договора включает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6C3AEF" w:rsidRPr="00E60F58" w:rsidRDefault="006C3AEF" w:rsidP="00E60F58">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w:t>
      </w:r>
      <w:r w:rsidR="0025595D">
        <w:rPr>
          <w:rFonts w:ascii="Times New Roman" w:eastAsia="Times New Roman" w:hAnsi="Times New Roman" w:cs="Times New Roman"/>
          <w:sz w:val="24"/>
          <w:szCs w:val="24"/>
          <w:lang w:eastAsia="ar-SA"/>
        </w:rPr>
        <w:t xml:space="preserve">оказываемых </w:t>
      </w:r>
      <w:r w:rsidR="000F4C49">
        <w:rPr>
          <w:rFonts w:ascii="Times New Roman" w:eastAsia="Times New Roman" w:hAnsi="Times New Roman" w:cs="Times New Roman"/>
          <w:sz w:val="24"/>
          <w:szCs w:val="24"/>
          <w:lang w:eastAsia="ar-SA"/>
        </w:rPr>
        <w:t>У</w:t>
      </w:r>
      <w:r w:rsidR="0025595D">
        <w:rPr>
          <w:rFonts w:ascii="Times New Roman" w:eastAsia="Times New Roman" w:hAnsi="Times New Roman" w:cs="Times New Roman"/>
          <w:sz w:val="24"/>
          <w:szCs w:val="24"/>
          <w:lang w:eastAsia="ar-SA"/>
        </w:rPr>
        <w:t>слуг</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3" w:name="_Toc366762373"/>
      <w:bookmarkStart w:id="224" w:name="_Toc368061887"/>
      <w:bookmarkStart w:id="225" w:name="_Toc368062051"/>
      <w:bookmarkStart w:id="226" w:name="_Toc370824149"/>
      <w:bookmarkStart w:id="227" w:name="_Toc394314171"/>
      <w:bookmarkStart w:id="228" w:name="_Toc410044334"/>
      <w:bookmarkStart w:id="229" w:name="_Toc429079278"/>
      <w:bookmarkStart w:id="230" w:name="_Toc441216763"/>
      <w:bookmarkStart w:id="231" w:name="_Toc441217499"/>
      <w:bookmarkStart w:id="232" w:name="_Toc441217575"/>
      <w:bookmarkStart w:id="233" w:name="_Toc441766553"/>
      <w:r w:rsidRPr="006C3AEF">
        <w:rPr>
          <w:rFonts w:ascii="Times New Roman" w:eastAsia="Times New Roman" w:hAnsi="Times New Roman" w:cs="Times New Roman"/>
          <w:b/>
          <w:bCs/>
          <w:sz w:val="24"/>
          <w:szCs w:val="26"/>
          <w:lang w:eastAsia="ar-SA"/>
        </w:rPr>
        <w:lastRenderedPageBreak/>
        <w:t>4.8. Порядок предоставления заявок</w:t>
      </w:r>
      <w:bookmarkEnd w:id="223"/>
      <w:bookmarkEnd w:id="224"/>
      <w:bookmarkEnd w:id="225"/>
      <w:bookmarkEnd w:id="226"/>
      <w:bookmarkEnd w:id="227"/>
      <w:bookmarkEnd w:id="228"/>
      <w:bookmarkEnd w:id="229"/>
      <w:bookmarkEnd w:id="230"/>
      <w:bookmarkEnd w:id="231"/>
      <w:bookmarkEnd w:id="232"/>
      <w:bookmarkEnd w:id="233"/>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ab/>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w:t>
      </w:r>
      <w:r w:rsidRPr="001D6037">
        <w:rPr>
          <w:rFonts w:ascii="Times New Roman" w:eastAsia="Times New Roman" w:hAnsi="Times New Roman" w:cs="Times New Roman"/>
          <w:sz w:val="24"/>
          <w:szCs w:val="24"/>
          <w:lang w:eastAsia="ar-SA"/>
        </w:rPr>
        <w:t xml:space="preserve">с </w:t>
      </w:r>
      <w:r w:rsidR="00C74617" w:rsidRPr="001D6037">
        <w:rPr>
          <w:rFonts w:ascii="Times New Roman" w:eastAsia="Times New Roman" w:hAnsi="Times New Roman" w:cs="Times New Roman"/>
          <w:b/>
          <w:sz w:val="24"/>
          <w:szCs w:val="24"/>
          <w:lang w:eastAsia="ar-SA"/>
        </w:rPr>
        <w:t>08:30 (</w:t>
      </w:r>
      <w:proofErr w:type="gramStart"/>
      <w:r w:rsidR="00C74617" w:rsidRPr="001D6037">
        <w:rPr>
          <w:rFonts w:ascii="Times New Roman" w:eastAsia="Times New Roman" w:hAnsi="Times New Roman" w:cs="Times New Roman"/>
          <w:b/>
          <w:sz w:val="24"/>
          <w:szCs w:val="24"/>
          <w:lang w:eastAsia="ar-SA"/>
        </w:rPr>
        <w:t>МСК</w:t>
      </w:r>
      <w:proofErr w:type="gramEnd"/>
      <w:r w:rsidR="00C74617" w:rsidRPr="001D6037">
        <w:rPr>
          <w:rFonts w:ascii="Times New Roman" w:eastAsia="Times New Roman" w:hAnsi="Times New Roman" w:cs="Times New Roman"/>
          <w:b/>
          <w:sz w:val="24"/>
          <w:szCs w:val="24"/>
          <w:lang w:eastAsia="ar-SA"/>
        </w:rPr>
        <w:t xml:space="preserve">) </w:t>
      </w:r>
      <w:r w:rsidR="004626E3" w:rsidRPr="001D6037">
        <w:rPr>
          <w:rFonts w:ascii="Times New Roman" w:eastAsia="Times New Roman" w:hAnsi="Times New Roman" w:cs="Times New Roman"/>
          <w:b/>
          <w:sz w:val="24"/>
          <w:szCs w:val="24"/>
          <w:lang w:eastAsia="ar-SA"/>
        </w:rPr>
        <w:t>29</w:t>
      </w:r>
      <w:r w:rsidR="006518B0" w:rsidRPr="001D6037">
        <w:rPr>
          <w:rFonts w:ascii="Times New Roman" w:eastAsia="Times New Roman" w:hAnsi="Times New Roman" w:cs="Times New Roman"/>
          <w:b/>
          <w:sz w:val="24"/>
          <w:szCs w:val="24"/>
          <w:lang w:eastAsia="ar-SA"/>
        </w:rPr>
        <w:t>.01.2016 г. по 16</w:t>
      </w:r>
      <w:r w:rsidR="00C74617" w:rsidRPr="001D6037">
        <w:rPr>
          <w:rFonts w:ascii="Times New Roman" w:eastAsia="Times New Roman" w:hAnsi="Times New Roman" w:cs="Times New Roman"/>
          <w:b/>
          <w:sz w:val="24"/>
          <w:szCs w:val="24"/>
          <w:lang w:eastAsia="ar-SA"/>
        </w:rPr>
        <w:t>:</w:t>
      </w:r>
      <w:r w:rsidR="004626E3" w:rsidRPr="001D6037">
        <w:rPr>
          <w:rFonts w:ascii="Times New Roman" w:eastAsia="Times New Roman" w:hAnsi="Times New Roman" w:cs="Times New Roman"/>
          <w:b/>
          <w:sz w:val="24"/>
          <w:szCs w:val="24"/>
          <w:lang w:eastAsia="ar-SA"/>
        </w:rPr>
        <w:t>42 (МСК) 04</w:t>
      </w:r>
      <w:r w:rsidR="00C74617" w:rsidRPr="001D6037">
        <w:rPr>
          <w:rFonts w:ascii="Times New Roman" w:eastAsia="Times New Roman" w:hAnsi="Times New Roman" w:cs="Times New Roman"/>
          <w:b/>
          <w:sz w:val="24"/>
          <w:szCs w:val="24"/>
          <w:lang w:eastAsia="ar-SA"/>
        </w:rPr>
        <w:t>.0</w:t>
      </w:r>
      <w:r w:rsidR="004626E3" w:rsidRPr="001D6037">
        <w:rPr>
          <w:rFonts w:ascii="Times New Roman" w:eastAsia="Times New Roman" w:hAnsi="Times New Roman" w:cs="Times New Roman"/>
          <w:b/>
          <w:sz w:val="24"/>
          <w:szCs w:val="24"/>
          <w:lang w:eastAsia="ar-SA"/>
        </w:rPr>
        <w:t>2</w:t>
      </w:r>
      <w:r w:rsidR="00C74617" w:rsidRPr="001D6037">
        <w:rPr>
          <w:rFonts w:ascii="Times New Roman" w:eastAsia="Times New Roman" w:hAnsi="Times New Roman" w:cs="Times New Roman"/>
          <w:b/>
          <w:sz w:val="24"/>
          <w:szCs w:val="24"/>
          <w:lang w:eastAsia="ar-SA"/>
        </w:rPr>
        <w:t>.2016</w:t>
      </w:r>
      <w:r w:rsidRPr="001D6037">
        <w:rPr>
          <w:rFonts w:ascii="Times New Roman" w:eastAsia="Times New Roman" w:hAnsi="Times New Roman" w:cs="Times New Roman"/>
          <w:b/>
          <w:sz w:val="24"/>
          <w:szCs w:val="24"/>
          <w:lang w:eastAsia="ar-SA"/>
        </w:rPr>
        <w:t> г. в письменной</w:t>
      </w:r>
      <w:r w:rsidRPr="0008456C">
        <w:rPr>
          <w:rFonts w:ascii="Times New Roman" w:eastAsia="Times New Roman" w:hAnsi="Times New Roman" w:cs="Times New Roman"/>
          <w:b/>
          <w:sz w:val="24"/>
          <w:szCs w:val="24"/>
          <w:lang w:eastAsia="ar-SA"/>
        </w:rPr>
        <w:t xml:space="preserve"> форме</w:t>
      </w:r>
      <w:r w:rsidRPr="006C3AEF">
        <w:rPr>
          <w:rFonts w:ascii="Times New Roman" w:eastAsia="Times New Roman" w:hAnsi="Times New Roman" w:cs="Times New Roman"/>
          <w:b/>
          <w:sz w:val="24"/>
          <w:szCs w:val="24"/>
          <w:lang w:eastAsia="ar-SA"/>
        </w:rPr>
        <w:t xml:space="preserve">. </w:t>
      </w:r>
    </w:p>
    <w:p w:rsidR="00D226BE" w:rsidRPr="00536744" w:rsidRDefault="00D226BE" w:rsidP="00D226BE">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w:t>
      </w:r>
      <w:r w:rsidRPr="003F285D">
        <w:rPr>
          <w:rFonts w:ascii="Times New Roman" w:eastAsia="Times New Roman" w:hAnsi="Times New Roman" w:cs="Times New Roman"/>
          <w:sz w:val="24"/>
          <w:szCs w:val="24"/>
          <w:lang w:eastAsia="ar-SA"/>
        </w:rPr>
        <w:t>. 4.4.</w:t>
      </w:r>
      <w:r w:rsidR="00830276">
        <w:rPr>
          <w:rFonts w:ascii="Times New Roman" w:eastAsia="Times New Roman" w:hAnsi="Times New Roman" w:cs="Times New Roman"/>
          <w:sz w:val="24"/>
          <w:szCs w:val="24"/>
          <w:lang w:eastAsia="ar-SA"/>
        </w:rPr>
        <w:t>5</w:t>
      </w:r>
      <w:r w:rsidRPr="003F285D">
        <w:rPr>
          <w:rFonts w:ascii="Times New Roman" w:eastAsia="Times New Roman" w:hAnsi="Times New Roman" w:cs="Times New Roman"/>
          <w:sz w:val="24"/>
          <w:szCs w:val="24"/>
          <w:lang w:eastAsia="ar-SA"/>
        </w:rPr>
        <w:t>.</w:t>
      </w:r>
      <w:r w:rsidRPr="00536744">
        <w:rPr>
          <w:rFonts w:ascii="Times New Roman" w:eastAsia="Times New Roman" w:hAnsi="Times New Roman" w:cs="Times New Roman"/>
          <w:sz w:val="24"/>
          <w:szCs w:val="24"/>
          <w:lang w:eastAsia="ar-SA"/>
        </w:rPr>
        <w:t xml:space="preserve"> Документации и </w:t>
      </w:r>
      <w:proofErr w:type="gramStart"/>
      <w:r w:rsidRPr="00536744">
        <w:rPr>
          <w:rFonts w:ascii="Times New Roman" w:eastAsia="Times New Roman" w:hAnsi="Times New Roman" w:cs="Times New Roman"/>
          <w:sz w:val="24"/>
          <w:szCs w:val="24"/>
          <w:lang w:eastAsia="ar-SA"/>
        </w:rPr>
        <w:t>вложена</w:t>
      </w:r>
      <w:proofErr w:type="gramEnd"/>
      <w:r w:rsidRPr="00536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Запечатанные конверты с заявками на участие в </w:t>
      </w:r>
      <w:r w:rsidRPr="00536744">
        <w:rPr>
          <w:rFonts w:ascii="Times New Roman" w:eastAsia="Times New Roman" w:hAnsi="Times New Roman" w:cs="Times New Roman"/>
          <w:iCs/>
          <w:sz w:val="24"/>
          <w:szCs w:val="24"/>
          <w:lang w:val="x-none" w:eastAsia="ar-SA"/>
        </w:rPr>
        <w:t>конкурентных переговор</w:t>
      </w:r>
      <w:r w:rsidRPr="00536744">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п.2 Информационной карты.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Заказчик регистрирует поступившие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Журнале регистрации конвертов (заявок на участие).</w:t>
      </w:r>
    </w:p>
    <w:p w:rsidR="006C3AEF" w:rsidRP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34" w:name="_Toc366762374"/>
      <w:bookmarkStart w:id="235" w:name="_Toc368061888"/>
      <w:bookmarkStart w:id="236" w:name="_Toc368062052"/>
      <w:bookmarkStart w:id="237" w:name="_Toc370824150"/>
      <w:bookmarkStart w:id="238" w:name="_Toc394314172"/>
      <w:bookmarkStart w:id="239" w:name="_Toc410044335"/>
      <w:bookmarkStart w:id="240" w:name="_Toc429079279"/>
      <w:bookmarkStart w:id="241" w:name="_Toc441216764"/>
      <w:bookmarkStart w:id="242" w:name="_Toc441217500"/>
      <w:bookmarkStart w:id="243" w:name="_Toc441217576"/>
      <w:bookmarkStart w:id="244" w:name="_Toc441766554"/>
      <w:r w:rsidR="00E20486">
        <w:rPr>
          <w:rFonts w:ascii="Times New Roman" w:eastAsia="Times New Roman" w:hAnsi="Times New Roman" w:cs="Times New Roman"/>
          <w:b/>
          <w:bCs/>
          <w:sz w:val="24"/>
          <w:szCs w:val="26"/>
          <w:lang w:eastAsia="ar-SA"/>
        </w:rPr>
        <w:t>Изменение и о</w:t>
      </w:r>
      <w:r w:rsidR="00E20486" w:rsidRPr="006C3AEF">
        <w:rPr>
          <w:rFonts w:ascii="Times New Roman" w:eastAsia="Times New Roman" w:hAnsi="Times New Roman" w:cs="Times New Roman"/>
          <w:b/>
          <w:bCs/>
          <w:sz w:val="24"/>
          <w:szCs w:val="26"/>
          <w:lang w:eastAsia="ar-SA"/>
        </w:rPr>
        <w:t xml:space="preserve">тзыв </w:t>
      </w:r>
      <w:r w:rsidRPr="006C3AEF">
        <w:rPr>
          <w:rFonts w:ascii="Times New Roman" w:eastAsia="Times New Roman" w:hAnsi="Times New Roman" w:cs="Times New Roman"/>
          <w:b/>
          <w:bCs/>
          <w:sz w:val="24"/>
          <w:szCs w:val="26"/>
          <w:lang w:eastAsia="ar-SA"/>
        </w:rPr>
        <w:t>заявок</w:t>
      </w:r>
      <w:bookmarkEnd w:id="234"/>
      <w:bookmarkEnd w:id="235"/>
      <w:bookmarkEnd w:id="236"/>
      <w:bookmarkEnd w:id="237"/>
      <w:bookmarkEnd w:id="238"/>
      <w:bookmarkEnd w:id="239"/>
      <w:bookmarkEnd w:id="240"/>
      <w:bookmarkEnd w:id="241"/>
      <w:bookmarkEnd w:id="242"/>
      <w:bookmarkEnd w:id="243"/>
      <w:bookmarkEnd w:id="244"/>
      <w:r w:rsidRPr="006C3AEF">
        <w:rPr>
          <w:rFonts w:ascii="Times New Roman" w:eastAsia="Times New Roman" w:hAnsi="Times New Roman" w:cs="Times New Roman"/>
          <w:b/>
          <w:bCs/>
          <w:sz w:val="24"/>
          <w:szCs w:val="26"/>
          <w:lang w:eastAsia="ar-SA"/>
        </w:rPr>
        <w:t xml:space="preserve"> </w:t>
      </w:r>
    </w:p>
    <w:p w:rsidR="006C3AEF" w:rsidRPr="005E474C" w:rsidRDefault="006C3AEF" w:rsidP="00D65E26">
      <w:pPr>
        <w:tabs>
          <w:tab w:val="left" w:pos="425"/>
          <w:tab w:val="left" w:pos="567"/>
          <w:tab w:val="left" w:pos="709"/>
        </w:tabs>
        <w:suppressAutoHyphens/>
        <w:spacing w:after="0" w:line="240" w:lineRule="auto"/>
        <w:ind w:firstLine="709"/>
        <w:contextualSpacing/>
        <w:jc w:val="both"/>
        <w:rPr>
          <w:rFonts w:ascii="Times New Roman" w:hAnsi="Times New Roman" w:cs="Times New Roman"/>
          <w:sz w:val="24"/>
          <w:szCs w:val="24"/>
        </w:rPr>
      </w:pPr>
      <w:r w:rsidRPr="006C3AEF">
        <w:rPr>
          <w:rFonts w:ascii="Times New Roman" w:eastAsia="Times New Roman" w:hAnsi="Times New Roman" w:cs="Times New Roman"/>
          <w:b/>
          <w:sz w:val="24"/>
          <w:szCs w:val="24"/>
          <w:lang w:eastAsia="ar-SA"/>
        </w:rPr>
        <w:t xml:space="preserve">4.9.1. </w:t>
      </w:r>
      <w:r w:rsidR="002C3F70" w:rsidRPr="005E474C">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в любое время до окончания срока подачи заявок на участие в конкурентных переговорах</w:t>
      </w:r>
      <w:r w:rsidR="006B6BAC" w:rsidRPr="005E474C">
        <w:rPr>
          <w:rFonts w:ascii="Times New Roman" w:hAnsi="Times New Roman" w:cs="Times New Roman"/>
          <w:sz w:val="24"/>
          <w:szCs w:val="24"/>
        </w:rPr>
        <w:t>.</w:t>
      </w:r>
    </w:p>
    <w:p w:rsidR="00E20486" w:rsidRPr="005E474C" w:rsidRDefault="00E20486"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E474C">
        <w:rPr>
          <w:rFonts w:ascii="Times New Roman" w:hAnsi="Times New Roman" w:cs="Times New Roman"/>
          <w:b/>
          <w:sz w:val="24"/>
          <w:szCs w:val="24"/>
        </w:rPr>
        <w:t>4.9.2</w:t>
      </w:r>
      <w:r w:rsidRPr="005E474C">
        <w:rPr>
          <w:rFonts w:ascii="Times New Roman" w:hAnsi="Times New Roman" w:cs="Times New Roman"/>
          <w:sz w:val="24"/>
          <w:szCs w:val="24"/>
        </w:rPr>
        <w:t xml:space="preserve">. Для изменения заявки, Участник закупки, подавший заявку, </w:t>
      </w:r>
      <w:r w:rsidRPr="005E474C">
        <w:rPr>
          <w:rFonts w:ascii="Times New Roman" w:eastAsia="Times New Roman" w:hAnsi="Times New Roman" w:cs="Times New Roman"/>
          <w:sz w:val="24"/>
          <w:szCs w:val="24"/>
          <w:lang w:eastAsia="ar-SA"/>
        </w:rPr>
        <w:t xml:space="preserve">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5E474C">
        <w:rPr>
          <w:rFonts w:ascii="Times New Roman" w:eastAsia="Times New Roman" w:hAnsi="Times New Roman" w:cs="Times New Roman"/>
          <w:sz w:val="24"/>
          <w:szCs w:val="24"/>
          <w:lang w:eastAsia="ar-SA"/>
        </w:rPr>
        <w:t>п.п</w:t>
      </w:r>
      <w:proofErr w:type="spellEnd"/>
      <w:r w:rsidRPr="005E474C">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E20486" w:rsidRPr="005E474C" w:rsidRDefault="00E20486"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E474C">
        <w:rPr>
          <w:rFonts w:ascii="Times New Roman" w:eastAsia="Times New Roman" w:hAnsi="Times New Roman" w:cs="Times New Roman"/>
          <w:sz w:val="24"/>
          <w:szCs w:val="24"/>
          <w:lang w:eastAsia="ar-SA"/>
        </w:rPr>
        <w:t xml:space="preserve">- наименование, адрес Заказчика, </w:t>
      </w:r>
    </w:p>
    <w:p w:rsidR="00E20486" w:rsidRPr="005E474C" w:rsidRDefault="00E20486"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E474C">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E20486" w:rsidRPr="005E474C" w:rsidRDefault="00E20486"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E474C">
        <w:rPr>
          <w:rFonts w:ascii="Times New Roman" w:eastAsia="Times New Roman" w:hAnsi="Times New Roman" w:cs="Times New Roman"/>
          <w:sz w:val="24"/>
          <w:szCs w:val="24"/>
          <w:lang w:eastAsia="ar-SA"/>
        </w:rPr>
        <w:t xml:space="preserve">- Изменения </w:t>
      </w:r>
      <w:proofErr w:type="gramStart"/>
      <w:r w:rsidRPr="005E474C">
        <w:rPr>
          <w:rFonts w:ascii="Times New Roman" w:eastAsia="Times New Roman" w:hAnsi="Times New Roman" w:cs="Times New Roman"/>
          <w:sz w:val="24"/>
          <w:szCs w:val="24"/>
          <w:lang w:eastAsia="ar-SA"/>
        </w:rPr>
        <w:t>к</w:t>
      </w:r>
      <w:proofErr w:type="gramEnd"/>
      <w:r w:rsidRPr="005E474C">
        <w:rPr>
          <w:rFonts w:ascii="Times New Roman" w:eastAsia="Times New Roman" w:hAnsi="Times New Roman" w:cs="Times New Roman"/>
          <w:sz w:val="24"/>
          <w:szCs w:val="24"/>
          <w:lang w:eastAsia="ar-SA"/>
        </w:rPr>
        <w:t xml:space="preserve"> …(наименование закупки и дата подачи заявки).</w:t>
      </w:r>
    </w:p>
    <w:p w:rsidR="00E20486" w:rsidRPr="005E474C" w:rsidRDefault="00E20486"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E474C">
        <w:rPr>
          <w:rFonts w:ascii="Times New Roman" w:eastAsia="Times New Roman" w:hAnsi="Times New Roman" w:cs="Times New Roman"/>
          <w:sz w:val="24"/>
          <w:szCs w:val="24"/>
          <w:lang w:eastAsia="ar-SA"/>
        </w:rPr>
        <w:t xml:space="preserve">Запечатанный конверт с изменениями к заявке на участие в конкурентных переговорах должен быть предоставлен Заказчику по адресу, указанному в Извещении.  </w:t>
      </w:r>
    </w:p>
    <w:p w:rsidR="00E20486" w:rsidRPr="005E474C" w:rsidRDefault="00E20486"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E474C">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конкурентных переговорах.</w:t>
      </w:r>
    </w:p>
    <w:p w:rsidR="00E20486" w:rsidRPr="005E474C" w:rsidRDefault="00E20486"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E474C">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конкурентных переговорах, Заказчик выдает расписку в получении данного конверта,</w:t>
      </w:r>
      <w:proofErr w:type="gramStart"/>
      <w:r w:rsidRPr="005E474C">
        <w:rPr>
          <w:rFonts w:ascii="Times New Roman" w:eastAsia="Times New Roman" w:hAnsi="Times New Roman" w:cs="Times New Roman"/>
          <w:sz w:val="24"/>
          <w:szCs w:val="24"/>
          <w:lang w:eastAsia="ar-SA"/>
        </w:rPr>
        <w:t xml:space="preserve"> ,</w:t>
      </w:r>
      <w:proofErr w:type="gramEnd"/>
      <w:r w:rsidRPr="005E474C">
        <w:rPr>
          <w:rFonts w:ascii="Times New Roman" w:eastAsia="Times New Roman" w:hAnsi="Times New Roman" w:cs="Times New Roman"/>
          <w:sz w:val="24"/>
          <w:szCs w:val="24"/>
          <w:lang w:eastAsia="ar-SA"/>
        </w:rPr>
        <w:t xml:space="preserve"> даты и времени получения конверта.</w:t>
      </w:r>
    </w:p>
    <w:p w:rsidR="00E20486" w:rsidRPr="005E474C" w:rsidRDefault="00E20486"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E474C">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5E474C">
        <w:rPr>
          <w:rFonts w:ascii="Times New Roman" w:eastAsia="Times New Roman" w:hAnsi="Times New Roman" w:cs="Times New Roman"/>
          <w:sz w:val="24"/>
          <w:szCs w:val="24"/>
          <w:lang w:eastAsia="ar-SA"/>
        </w:rPr>
        <w:t>с изменениями к заявке на участие в конкурентных переговорах в Журнале</w:t>
      </w:r>
      <w:proofErr w:type="gramEnd"/>
      <w:r w:rsidRPr="005E474C">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E20486" w:rsidRPr="006C3AEF" w:rsidRDefault="00E20486" w:rsidP="00E2048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E474C">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Pr>
          <w:rFonts w:ascii="Times New Roman" w:eastAsia="Times New Roman" w:hAnsi="Times New Roman" w:cs="Times New Roman"/>
          <w:sz w:val="24"/>
          <w:szCs w:val="24"/>
          <w:lang w:eastAsia="ar-SA"/>
        </w:rPr>
        <w:t xml:space="preserve">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4.9.</w:t>
      </w:r>
      <w:r w:rsidR="00BD7191">
        <w:rPr>
          <w:rFonts w:ascii="Times New Roman" w:eastAsia="Times New Roman" w:hAnsi="Times New Roman" w:cs="Times New Roman"/>
          <w:b/>
          <w:sz w:val="24"/>
          <w:szCs w:val="24"/>
          <w:lang w:eastAsia="ar-SA"/>
        </w:rPr>
        <w:t>3</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6C3AEF" w:rsidRPr="006C3AEF" w:rsidRDefault="006C3AEF" w:rsidP="00D65E26">
      <w:pPr>
        <w:tabs>
          <w:tab w:val="left" w:pos="0"/>
          <w:tab w:val="left" w:pos="426"/>
          <w:tab w:val="left" w:pos="993"/>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4.9.</w:t>
      </w:r>
      <w:r w:rsidR="00BD7191">
        <w:rPr>
          <w:rFonts w:ascii="Times New Roman" w:eastAsia="Times New Roman" w:hAnsi="Times New Roman" w:cs="Times New Roman"/>
          <w:b/>
          <w:sz w:val="24"/>
          <w:szCs w:val="24"/>
          <w:lang w:eastAsia="ar-SA"/>
        </w:rPr>
        <w:t>4</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6C3AEF" w:rsidRPr="006C3AEF" w:rsidRDefault="00BD7191" w:rsidP="00D65E26">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4.9.5</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ab/>
        <w:t xml:space="preserve">  В случае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5" w:name="_Toc366762375"/>
      <w:bookmarkStart w:id="246" w:name="_Toc368061889"/>
      <w:bookmarkStart w:id="247" w:name="_Toc368062053"/>
      <w:bookmarkStart w:id="248" w:name="_Toc370824151"/>
      <w:bookmarkStart w:id="249" w:name="_Toc394314173"/>
      <w:bookmarkStart w:id="250" w:name="_Toc410044336"/>
      <w:bookmarkStart w:id="251" w:name="_Toc429079280"/>
      <w:bookmarkStart w:id="252" w:name="_Toc441216765"/>
      <w:bookmarkStart w:id="253" w:name="_Toc441217501"/>
      <w:bookmarkStart w:id="254" w:name="_Toc441217577"/>
      <w:bookmarkStart w:id="255" w:name="_Toc441766555"/>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5"/>
      <w:bookmarkEnd w:id="246"/>
      <w:bookmarkEnd w:id="247"/>
      <w:bookmarkEnd w:id="248"/>
      <w:bookmarkEnd w:id="249"/>
      <w:bookmarkEnd w:id="250"/>
      <w:bookmarkEnd w:id="251"/>
      <w:bookmarkEnd w:id="252"/>
      <w:bookmarkEnd w:id="253"/>
      <w:bookmarkEnd w:id="254"/>
      <w:bookmarkEnd w:id="255"/>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наличие существенных ошибок в данных при расчётах;</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д) имеют ли заявки законченный вид;</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имеет право отклонить заявки в следующих случаях:</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2A54E3" w:rsidRPr="002A54E3">
        <w:rPr>
          <w:rFonts w:ascii="Times New Roman" w:eastAsia="Times New Roman" w:hAnsi="Times New Roman" w:cs="Times New Roman"/>
          <w:sz w:val="24"/>
          <w:szCs w:val="24"/>
          <w:lang w:eastAsia="ru-RU"/>
        </w:rPr>
        <w:t>в единой информационной системе</w:t>
      </w:r>
      <w:r w:rsidR="002A54E3" w:rsidRPr="006C3AEF">
        <w:rPr>
          <w:rFonts w:ascii="Times New Roman" w:eastAsia="Times New Roman" w:hAnsi="Times New Roman" w:cs="Times New Roman"/>
          <w:sz w:val="24"/>
          <w:szCs w:val="24"/>
          <w:lang w:eastAsia="ru-RU"/>
        </w:rPr>
        <w:t xml:space="preserve"> </w:t>
      </w:r>
      <w:r w:rsidR="002A54E3" w:rsidRPr="002A54E3">
        <w:rPr>
          <w:rFonts w:ascii="Times New Roman" w:eastAsia="Times New Roman" w:hAnsi="Times New Roman" w:cs="Times New Roman"/>
          <w:sz w:val="24"/>
          <w:szCs w:val="24"/>
          <w:lang w:eastAsia="ru-RU"/>
        </w:rPr>
        <w:t>в сфере закупок товаров, работ, услуг</w:t>
      </w:r>
      <w:r w:rsidR="00AC6F40">
        <w:t>.</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Результаты и мотивы решения Комиссии по закупке об отклонении заявки не подлежат обсуждению с Участником</w:t>
      </w:r>
      <w:r w:rsidR="00AC6F40">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w:t>
      </w:r>
    </w:p>
    <w:p w:rsidR="006C3AEF" w:rsidRPr="008D144A"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8D144A">
        <w:rPr>
          <w:rFonts w:ascii="Times New Roman" w:eastAsia="Times New Roman" w:hAnsi="Times New Roman" w:cs="Times New Roman"/>
          <w:b/>
          <w:sz w:val="24"/>
          <w:szCs w:val="24"/>
          <w:lang w:eastAsia="ar-SA"/>
        </w:rPr>
        <w:t xml:space="preserve">4.10.3. </w:t>
      </w:r>
      <w:r w:rsidRPr="008D144A">
        <w:rPr>
          <w:rFonts w:ascii="Times New Roman" w:eastAsia="Times New Roman" w:hAnsi="Times New Roman" w:cs="Times New Roman"/>
          <w:sz w:val="24"/>
          <w:szCs w:val="24"/>
          <w:lang w:eastAsia="ar-SA"/>
        </w:rPr>
        <w:t>Комиссия по закупке не рассматривает отозванные в установленном порядке заявки на участие в конкурентных переговорах.</w:t>
      </w:r>
    </w:p>
    <w:p w:rsidR="00A461C2" w:rsidRDefault="006C3AEF" w:rsidP="00D65E26">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4.10.4</w:t>
      </w:r>
      <w:bookmarkStart w:id="256" w:name="_Toc366762376"/>
      <w:bookmarkStart w:id="257" w:name="_Toc368061890"/>
      <w:bookmarkStart w:id="258" w:name="_Toc368062054"/>
      <w:bookmarkStart w:id="259" w:name="_Toc370824152"/>
      <w:bookmarkStart w:id="260" w:name="_Toc394314174"/>
      <w:bookmarkStart w:id="261" w:name="_Toc410044337"/>
      <w:r w:rsidR="007A3171">
        <w:rPr>
          <w:rFonts w:ascii="Times New Roman" w:eastAsia="Times New Roman" w:hAnsi="Times New Roman" w:cs="Times New Roman"/>
          <w:b/>
          <w:sz w:val="24"/>
          <w:szCs w:val="24"/>
          <w:lang w:eastAsia="ar-SA"/>
        </w:rPr>
        <w:t>.</w:t>
      </w:r>
      <w:r w:rsidR="00982397" w:rsidRPr="00982397">
        <w:rPr>
          <w:rFonts w:ascii="Times New Roman" w:eastAsia="Times New Roman" w:hAnsi="Times New Roman" w:cs="Times New Roman"/>
          <w:sz w:val="24"/>
          <w:szCs w:val="24"/>
          <w:lang w:eastAsia="ru-RU"/>
        </w:rPr>
        <w:t xml:space="preserve"> </w:t>
      </w:r>
      <w:r w:rsidR="001D6037" w:rsidRPr="001D6037">
        <w:rPr>
          <w:rFonts w:ascii="Times New Roman" w:eastAsia="Times New Roman" w:hAnsi="Times New Roman" w:cs="Times New Roman"/>
          <w:sz w:val="24"/>
          <w:szCs w:val="24"/>
          <w:lang w:eastAsia="ru-RU"/>
        </w:rPr>
        <w:t>В случае</w:t>
      </w:r>
      <w:proofErr w:type="gramStart"/>
      <w:r w:rsidR="001D6037" w:rsidRPr="001D6037">
        <w:rPr>
          <w:rFonts w:ascii="Times New Roman" w:eastAsia="Times New Roman" w:hAnsi="Times New Roman" w:cs="Times New Roman"/>
          <w:sz w:val="24"/>
          <w:szCs w:val="24"/>
          <w:lang w:eastAsia="ru-RU"/>
        </w:rPr>
        <w:t>,</w:t>
      </w:r>
      <w:proofErr w:type="gramEnd"/>
      <w:r w:rsidR="001D6037" w:rsidRPr="001D6037">
        <w:rPr>
          <w:rFonts w:ascii="Times New Roman" w:eastAsia="Times New Roman" w:hAnsi="Times New Roman" w:cs="Times New Roman"/>
          <w:sz w:val="24"/>
          <w:szCs w:val="24"/>
          <w:lang w:eastAsia="ru-RU"/>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w:t>
      </w:r>
      <w:r w:rsidR="001D6037">
        <w:rPr>
          <w:rFonts w:ascii="Times New Roman" w:eastAsia="Times New Roman" w:hAnsi="Times New Roman" w:cs="Times New Roman"/>
          <w:sz w:val="24"/>
          <w:szCs w:val="24"/>
          <w:lang w:eastAsia="ru-RU"/>
        </w:rPr>
        <w:t>Д</w:t>
      </w:r>
      <w:r w:rsidR="001D6037" w:rsidRPr="001D6037">
        <w:rPr>
          <w:rFonts w:ascii="Times New Roman" w:eastAsia="Times New Roman" w:hAnsi="Times New Roman" w:cs="Times New Roman"/>
          <w:sz w:val="24"/>
          <w:szCs w:val="24"/>
          <w:lang w:eastAsia="ru-RU"/>
        </w:rPr>
        <w:t>анное положение применяется по каждому лоту.</w:t>
      </w:r>
    </w:p>
    <w:p w:rsidR="00982397" w:rsidRDefault="00982397" w:rsidP="00D65E26">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82397">
        <w:rPr>
          <w:rFonts w:ascii="Times New Roman" w:eastAsia="Times New Roman" w:hAnsi="Times New Roman" w:cs="Times New Roman"/>
          <w:sz w:val="24"/>
          <w:szCs w:val="24"/>
          <w:lang w:eastAsia="ru-RU"/>
        </w:rPr>
        <w:t xml:space="preserve">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6C3AEF" w:rsidRDefault="008200A5" w:rsidP="00DB0A34">
      <w:pPr>
        <w:pStyle w:val="20"/>
        <w:numPr>
          <w:ilvl w:val="0"/>
          <w:numId w:val="0"/>
        </w:numPr>
        <w:tabs>
          <w:tab w:val="clear" w:pos="567"/>
          <w:tab w:val="left" w:pos="0"/>
        </w:tabs>
      </w:pPr>
      <w:bookmarkStart w:id="262" w:name="_Toc441216766"/>
      <w:bookmarkStart w:id="263" w:name="_Toc441217502"/>
      <w:bookmarkStart w:id="264" w:name="_Toc441217578"/>
      <w:bookmarkStart w:id="265" w:name="_Toc441766556"/>
      <w:r>
        <w:t xml:space="preserve">4.11. </w:t>
      </w:r>
      <w:r w:rsidR="006C3AEF" w:rsidRPr="006C3AEF">
        <w:t>Опоздавшие заявки</w:t>
      </w:r>
      <w:bookmarkEnd w:id="256"/>
      <w:bookmarkEnd w:id="257"/>
      <w:bookmarkEnd w:id="258"/>
      <w:bookmarkEnd w:id="259"/>
      <w:bookmarkEnd w:id="260"/>
      <w:bookmarkEnd w:id="261"/>
      <w:bookmarkEnd w:id="262"/>
      <w:bookmarkEnd w:id="263"/>
      <w:bookmarkEnd w:id="264"/>
      <w:bookmarkEnd w:id="265"/>
    </w:p>
    <w:p w:rsidR="00982397" w:rsidRPr="008F5149" w:rsidRDefault="00982397" w:rsidP="001866DE">
      <w:pPr>
        <w:pStyle w:val="ConsPlusNormal"/>
        <w:ind w:firstLine="709"/>
        <w:jc w:val="both"/>
        <w:rPr>
          <w:rFonts w:ascii="Times New Roman" w:hAnsi="Times New Roman" w:cs="Times New Roman"/>
          <w:sz w:val="24"/>
          <w:szCs w:val="24"/>
        </w:rPr>
      </w:pPr>
      <w:r w:rsidRPr="00982397">
        <w:rPr>
          <w:rFonts w:ascii="Times New Roman" w:hAnsi="Times New Roman" w:cs="Times New Roman"/>
          <w:b/>
          <w:sz w:val="24"/>
          <w:szCs w:val="24"/>
        </w:rPr>
        <w:t>4.11.1</w:t>
      </w:r>
      <w:r>
        <w:rPr>
          <w:rFonts w:ascii="Times New Roman" w:hAnsi="Times New Roman" w:cs="Times New Roman"/>
          <w:sz w:val="24"/>
          <w:szCs w:val="24"/>
        </w:rPr>
        <w:t xml:space="preserve">. </w:t>
      </w: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rsidR="00982397" w:rsidRPr="001136B1" w:rsidRDefault="00DB0A34" w:rsidP="001866DE">
      <w:pPr>
        <w:pStyle w:val="ConsPlusNormal"/>
        <w:widowControl/>
        <w:ind w:firstLine="709"/>
        <w:jc w:val="both"/>
        <w:rPr>
          <w:rFonts w:ascii="Times New Roman" w:hAnsi="Times New Roman" w:cs="Times New Roman"/>
          <w:sz w:val="24"/>
          <w:szCs w:val="24"/>
        </w:rPr>
      </w:pPr>
      <w:r w:rsidRPr="00DB0A34">
        <w:rPr>
          <w:rFonts w:ascii="Times New Roman" w:hAnsi="Times New Roman" w:cs="Times New Roman"/>
          <w:b/>
          <w:sz w:val="24"/>
          <w:szCs w:val="24"/>
        </w:rPr>
        <w:t>4.11.2.</w:t>
      </w:r>
      <w:r>
        <w:rPr>
          <w:rFonts w:ascii="Times New Roman" w:hAnsi="Times New Roman" w:cs="Times New Roman"/>
          <w:sz w:val="24"/>
          <w:szCs w:val="24"/>
        </w:rPr>
        <w:t xml:space="preserve"> </w:t>
      </w:r>
      <w:r w:rsidR="00982397"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00982397" w:rsidRPr="001E6638">
        <w:rPr>
          <w:rFonts w:ascii="Times New Roman" w:hAnsi="Times New Roman" w:cs="Times New Roman"/>
          <w:sz w:val="24"/>
          <w:szCs w:val="24"/>
        </w:rPr>
        <w:t>конкурентных переговорах</w:t>
      </w:r>
      <w:r w:rsidR="00982397" w:rsidRPr="008F5149">
        <w:rPr>
          <w:rFonts w:ascii="Times New Roman" w:hAnsi="Times New Roman" w:cs="Times New Roman"/>
          <w:sz w:val="24"/>
          <w:szCs w:val="24"/>
        </w:rPr>
        <w:t xml:space="preserve"> и признана опоздавшей.</w:t>
      </w:r>
    </w:p>
    <w:p w:rsidR="006C3AEF" w:rsidRDefault="006C3AEF" w:rsidP="00DB0A34">
      <w:pPr>
        <w:keepNext/>
        <w:tabs>
          <w:tab w:val="left" w:pos="0"/>
          <w:tab w:val="left" w:pos="709"/>
        </w:tabs>
        <w:suppressAutoHyphens/>
        <w:spacing w:before="240" w:after="0" w:line="240" w:lineRule="auto"/>
        <w:ind w:left="1134" w:hanging="1134"/>
        <w:outlineLvl w:val="1"/>
        <w:rPr>
          <w:rFonts w:ascii="Times New Roman" w:eastAsia="Times New Roman" w:hAnsi="Times New Roman" w:cs="Times New Roman"/>
          <w:b/>
          <w:bCs/>
          <w:iCs/>
          <w:sz w:val="24"/>
          <w:szCs w:val="24"/>
          <w:lang w:eastAsia="ru-RU"/>
        </w:rPr>
      </w:pPr>
      <w:bookmarkStart w:id="266" w:name="_Toc429079281"/>
      <w:bookmarkStart w:id="267" w:name="_Toc441216767"/>
      <w:bookmarkStart w:id="268" w:name="_Toc441217503"/>
      <w:bookmarkStart w:id="269" w:name="_Toc441217579"/>
      <w:bookmarkStart w:id="270" w:name="_Toc441766557"/>
      <w:r w:rsidRPr="006C3AEF">
        <w:rPr>
          <w:rFonts w:ascii="Times New Roman" w:eastAsia="Times New Roman" w:hAnsi="Times New Roman" w:cs="Times New Roman"/>
          <w:b/>
          <w:bCs/>
          <w:iCs/>
          <w:sz w:val="24"/>
          <w:szCs w:val="24"/>
          <w:lang w:eastAsia="ru-RU"/>
        </w:rPr>
        <w:t>4.12.   Проведение переговоров</w:t>
      </w:r>
      <w:bookmarkEnd w:id="266"/>
      <w:bookmarkEnd w:id="267"/>
      <w:bookmarkEnd w:id="268"/>
      <w:bookmarkEnd w:id="269"/>
      <w:bookmarkEnd w:id="270"/>
    </w:p>
    <w:p w:rsidR="006C3AEF" w:rsidRPr="00546500" w:rsidRDefault="00427989" w:rsidP="00546500">
      <w:pPr>
        <w:rPr>
          <w:rFonts w:ascii="Times New Roman" w:hAnsi="Times New Roman" w:cs="Times New Roman"/>
          <w:bCs/>
          <w:iCs/>
          <w:sz w:val="24"/>
          <w:szCs w:val="24"/>
          <w:lang w:eastAsia="ru-RU"/>
        </w:rPr>
      </w:pPr>
      <w:r>
        <w:rPr>
          <w:b/>
          <w:bCs/>
          <w:iCs/>
          <w:lang w:eastAsia="ru-RU"/>
        </w:rPr>
        <w:tab/>
      </w:r>
      <w:bookmarkStart w:id="271" w:name="_Toc441216768"/>
      <w:bookmarkStart w:id="272" w:name="_Toc441217504"/>
      <w:bookmarkStart w:id="273" w:name="_Toc441217580"/>
      <w:r w:rsidRPr="00546500">
        <w:rPr>
          <w:rFonts w:ascii="Times New Roman" w:hAnsi="Times New Roman" w:cs="Times New Roman"/>
          <w:b/>
          <w:bCs/>
          <w:iCs/>
          <w:sz w:val="24"/>
          <w:szCs w:val="24"/>
          <w:lang w:eastAsia="ru-RU"/>
        </w:rPr>
        <w:t xml:space="preserve">4.12.1. </w:t>
      </w:r>
      <w:r w:rsidR="006C3AEF" w:rsidRPr="00546500">
        <w:rPr>
          <w:rFonts w:ascii="Times New Roman" w:hAnsi="Times New Roman" w:cs="Times New Roman"/>
          <w:sz w:val="24"/>
          <w:szCs w:val="24"/>
          <w:lang w:eastAsia="ru-RU"/>
        </w:rPr>
        <w:t xml:space="preserve">После рассмотрения заявок </w:t>
      </w:r>
      <w:r w:rsidRPr="00546500">
        <w:rPr>
          <w:rFonts w:ascii="Times New Roman" w:hAnsi="Times New Roman" w:cs="Times New Roman"/>
          <w:sz w:val="24"/>
          <w:szCs w:val="24"/>
          <w:lang w:eastAsia="ru-RU"/>
        </w:rPr>
        <w:t>Заказчик проводит протоколируемые переговоры с заранее определённым числом участников, достаточным для обеспечения эффективной конкуренции, но в любом случае, не менее двух.</w:t>
      </w:r>
      <w:r w:rsidRPr="00546500">
        <w:rPr>
          <w:rFonts w:ascii="Times New Roman" w:hAnsi="Times New Roman" w:cs="Times New Roman"/>
          <w:bCs/>
          <w:iCs/>
          <w:sz w:val="24"/>
          <w:szCs w:val="24"/>
          <w:lang w:eastAsia="ru-RU"/>
        </w:rPr>
        <w:t xml:space="preserve"> Конкурентные переговоры ведутся Комиссией по закупке и представителем Заказчика.</w:t>
      </w:r>
      <w:bookmarkEnd w:id="271"/>
      <w:bookmarkEnd w:id="272"/>
      <w:bookmarkEnd w:id="273"/>
    </w:p>
    <w:p w:rsidR="002C3F70" w:rsidRDefault="002C3F70"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3F70">
        <w:rPr>
          <w:rFonts w:ascii="Times New Roman" w:eastAsia="Times New Roman" w:hAnsi="Times New Roman" w:cs="Times New Roman"/>
          <w:sz w:val="24"/>
          <w:szCs w:val="24"/>
          <w:lang w:eastAsia="ru-RU"/>
        </w:rPr>
        <w:t xml:space="preserve">Между датой размещения на официальном сайте или сайте Заказчика извещения о начале конкурентных переговоров и проведением первых переговоров должно быть предусмотрено не менее 2-х дней от даты опубликования Протокола рассмотрения заявок на участие.  </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1866DE">
      <w:pPr>
        <w:numPr>
          <w:ilvl w:val="0"/>
          <w:numId w:val="25"/>
        </w:numPr>
        <w:tabs>
          <w:tab w:val="left" w:pos="425"/>
          <w:tab w:val="left" w:pos="567"/>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427989" w:rsidP="001866DE">
      <w:pPr>
        <w:numPr>
          <w:ilvl w:val="0"/>
          <w:numId w:val="25"/>
        </w:numPr>
        <w:tabs>
          <w:tab w:val="left" w:pos="425"/>
          <w:tab w:val="left" w:pos="567"/>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5E474C"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474C">
        <w:rPr>
          <w:rFonts w:ascii="Times New Roman" w:eastAsia="Times New Roman" w:hAnsi="Times New Roman" w:cs="Times New Roman"/>
          <w:sz w:val="24"/>
          <w:szCs w:val="24"/>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427989" w:rsidRDefault="00427989" w:rsidP="001866DE">
      <w:pPr>
        <w:pStyle w:val="ConsPlusNormal"/>
        <w:widowControl/>
        <w:ind w:firstLine="709"/>
        <w:jc w:val="both"/>
        <w:rPr>
          <w:rFonts w:ascii="Times New Roman" w:hAnsi="Times New Roman" w:cs="Times New Roman"/>
          <w:sz w:val="24"/>
          <w:szCs w:val="24"/>
        </w:rPr>
      </w:pPr>
      <w:r w:rsidRPr="00427989">
        <w:rPr>
          <w:rFonts w:ascii="Times New Roman" w:hAnsi="Times New Roman" w:cs="Times New Roman"/>
          <w:sz w:val="24"/>
          <w:szCs w:val="24"/>
        </w:rPr>
        <w:t xml:space="preserve">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w:t>
      </w:r>
      <w:r w:rsidRPr="00427989">
        <w:rPr>
          <w:rFonts w:ascii="Times New Roman" w:hAnsi="Times New Roman" w:cs="Times New Roman"/>
          <w:sz w:val="24"/>
          <w:szCs w:val="24"/>
        </w:rPr>
        <w:lastRenderedPageBreak/>
        <w:t>на официальном сайте не размещаются). Указанный протокол составляется в 2-х экземплярах,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427989" w:rsidRDefault="00427989" w:rsidP="001866DE">
      <w:pPr>
        <w:pStyle w:val="ConsPlusNormal"/>
        <w:widowControl/>
        <w:tabs>
          <w:tab w:val="left" w:pos="1276"/>
        </w:tabs>
        <w:ind w:firstLine="709"/>
        <w:jc w:val="both"/>
        <w:rPr>
          <w:rFonts w:ascii="Times New Roman" w:hAnsi="Times New Roman" w:cs="Times New Roman"/>
          <w:sz w:val="24"/>
          <w:szCs w:val="24"/>
        </w:rPr>
      </w:pPr>
      <w:r w:rsidRPr="00427989">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 </w:t>
      </w:r>
    </w:p>
    <w:p w:rsidR="002C3F70" w:rsidRPr="002C3F70" w:rsidRDefault="008236F1" w:rsidP="002C3F70">
      <w:pPr>
        <w:pStyle w:val="ConsPlusNormal"/>
        <w:tabs>
          <w:tab w:val="left" w:pos="1276"/>
        </w:tabs>
        <w:ind w:firstLine="709"/>
        <w:jc w:val="both"/>
        <w:rPr>
          <w:rFonts w:ascii="Times New Roman"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2C3F70" w:rsidRPr="002C3F70">
        <w:rPr>
          <w:rFonts w:ascii="Times New Roman" w:hAnsi="Times New Roman" w:cs="Times New Roman"/>
          <w:sz w:val="24"/>
          <w:szCs w:val="24"/>
        </w:rPr>
        <w:t>После завершения первого этапа переговоров Заказчик может выбрать победителя сразу, либо принимает решение о проведении второго этапа переговоров (в том числе посредствам телекоммуникационной связи) и устанавливает окончательные общие требования к предмету закупки и условиям договора, которое оформляется Протоколом. Указанный протокол размещается Заказчиком на официальном сайте не позднее чем через три дня со дня подписания такого протокола.</w:t>
      </w:r>
    </w:p>
    <w:p w:rsidR="002C3F70" w:rsidRDefault="002C3F70" w:rsidP="002C3F70">
      <w:pPr>
        <w:pStyle w:val="ConsPlusNormal"/>
        <w:tabs>
          <w:tab w:val="left" w:pos="1276"/>
        </w:tabs>
        <w:ind w:firstLine="709"/>
        <w:jc w:val="both"/>
        <w:rPr>
          <w:rFonts w:ascii="Times New Roman" w:hAnsi="Times New Roman" w:cs="Times New Roman"/>
          <w:sz w:val="24"/>
          <w:szCs w:val="24"/>
        </w:rPr>
      </w:pPr>
      <w:r w:rsidRPr="002C3F70">
        <w:rPr>
          <w:rFonts w:ascii="Times New Roman" w:hAnsi="Times New Roman" w:cs="Times New Roman"/>
          <w:sz w:val="24"/>
          <w:szCs w:val="24"/>
        </w:rPr>
        <w:t xml:space="preserve">В случае принятия решения о проведении второго этапа </w:t>
      </w:r>
      <w:r w:rsidRPr="00F37E09">
        <w:rPr>
          <w:rFonts w:ascii="Times New Roman" w:hAnsi="Times New Roman" w:cs="Times New Roman"/>
          <w:sz w:val="24"/>
          <w:szCs w:val="24"/>
        </w:rPr>
        <w:t xml:space="preserve">конкурентных переговоров, Заказчик предлагает всем участникам первого этапа закупки </w:t>
      </w:r>
      <w:r w:rsidRPr="002C3F70">
        <w:rPr>
          <w:rFonts w:ascii="Times New Roman" w:hAnsi="Times New Roman" w:cs="Times New Roman"/>
          <w:sz w:val="24"/>
          <w:szCs w:val="24"/>
        </w:rPr>
        <w:t>представить к определённой дате окончательное предложение (</w:t>
      </w:r>
      <w:r w:rsidRPr="005E474C">
        <w:rPr>
          <w:rFonts w:ascii="Times New Roman" w:hAnsi="Times New Roman" w:cs="Times New Roman"/>
          <w:sz w:val="24"/>
          <w:szCs w:val="24"/>
        </w:rPr>
        <w:t xml:space="preserve">в форме письма о подаче оферты и коммерческого предложения). </w:t>
      </w:r>
      <w:r w:rsidRPr="002C3F70">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переговоров.</w:t>
      </w:r>
    </w:p>
    <w:p w:rsidR="006C3AEF" w:rsidRPr="006C3AEF" w:rsidRDefault="006C3AEF" w:rsidP="002C3F70">
      <w:pPr>
        <w:pStyle w:val="ConsPlusNormal"/>
        <w:tabs>
          <w:tab w:val="left" w:pos="1276"/>
        </w:tabs>
        <w:ind w:firstLine="709"/>
        <w:jc w:val="both"/>
        <w:rPr>
          <w:rFonts w:ascii="Times New Roman" w:hAnsi="Times New Roman" w:cs="Times New Roman"/>
          <w:sz w:val="24"/>
          <w:szCs w:val="24"/>
        </w:rPr>
      </w:pPr>
      <w:r w:rsidRPr="006C3AEF">
        <w:rPr>
          <w:rFonts w:ascii="Times New Roman" w:hAnsi="Times New Roman" w:cs="Times New Roman"/>
          <w:b/>
          <w:sz w:val="24"/>
          <w:szCs w:val="24"/>
        </w:rPr>
        <w:t>4.12.3.</w:t>
      </w:r>
      <w:r w:rsidRPr="006C3AEF">
        <w:rPr>
          <w:rFonts w:ascii="Times New Roman" w:hAnsi="Times New Roman" w:cs="Times New Roman"/>
          <w:sz w:val="24"/>
          <w:szCs w:val="24"/>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DB0A34">
      <w:pPr>
        <w:keepNext/>
        <w:keepLines/>
        <w:tabs>
          <w:tab w:val="left" w:pos="0"/>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4" w:name="_Toc366762377"/>
      <w:bookmarkStart w:id="275" w:name="_Toc368061891"/>
      <w:bookmarkStart w:id="276" w:name="_Toc368062055"/>
      <w:bookmarkStart w:id="277" w:name="_Toc370824153"/>
      <w:bookmarkStart w:id="278" w:name="_Toc394314175"/>
      <w:bookmarkStart w:id="279" w:name="_Toc410044338"/>
      <w:bookmarkStart w:id="280" w:name="_Toc429079282"/>
      <w:bookmarkStart w:id="281" w:name="_Toc441216769"/>
      <w:bookmarkStart w:id="282" w:name="_Toc441217505"/>
      <w:bookmarkStart w:id="283" w:name="_Toc441217581"/>
      <w:bookmarkStart w:id="284" w:name="_Toc441766558"/>
      <w:r w:rsidRPr="006C3AEF">
        <w:rPr>
          <w:rFonts w:ascii="Times New Roman" w:eastAsia="Times New Roman" w:hAnsi="Times New Roman" w:cs="Times New Roman"/>
          <w:b/>
          <w:bCs/>
          <w:sz w:val="24"/>
          <w:szCs w:val="26"/>
          <w:lang w:eastAsia="ar-SA"/>
        </w:rPr>
        <w:t xml:space="preserve">4.13. </w:t>
      </w:r>
      <w:bookmarkEnd w:id="274"/>
      <w:bookmarkEnd w:id="275"/>
      <w:bookmarkEnd w:id="276"/>
      <w:bookmarkEnd w:id="277"/>
      <w:bookmarkEnd w:id="278"/>
      <w:bookmarkEnd w:id="279"/>
      <w:r w:rsidRPr="006C3AEF">
        <w:rPr>
          <w:rFonts w:ascii="Times New Roman" w:eastAsia="Times New Roman" w:hAnsi="Times New Roman" w:cs="Times New Roman"/>
          <w:b/>
          <w:bCs/>
          <w:iCs/>
          <w:sz w:val="24"/>
          <w:szCs w:val="26"/>
          <w:lang w:eastAsia="ar-SA"/>
        </w:rPr>
        <w:t>Оценка заявок участников и окончательное решение Комиссии по закупке.</w:t>
      </w:r>
      <w:bookmarkEnd w:id="280"/>
      <w:bookmarkEnd w:id="281"/>
      <w:bookmarkEnd w:id="282"/>
      <w:bookmarkEnd w:id="283"/>
      <w:bookmarkEnd w:id="284"/>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r w:rsidR="000165F2">
        <w:rPr>
          <w:rFonts w:ascii="Times New Roman" w:eastAsia="Times New Roman" w:hAnsi="Times New Roman" w:cs="Times New Roman"/>
          <w:b/>
          <w:sz w:val="24"/>
          <w:szCs w:val="24"/>
          <w:lang w:eastAsia="ar-SA"/>
        </w:rPr>
        <w:t xml:space="preserve"> </w:t>
      </w:r>
      <w:r w:rsidR="000165F2">
        <w:rPr>
          <w:rFonts w:ascii="Times New Roman" w:eastAsia="Times New Roman" w:hAnsi="Times New Roman" w:cs="Times New Roman"/>
          <w:b/>
          <w:bCs/>
          <w:snapToGrid w:val="0"/>
          <w:sz w:val="24"/>
          <w:szCs w:val="24"/>
          <w:lang w:eastAsia="ru-RU"/>
        </w:rPr>
        <w:t>(для</w:t>
      </w:r>
      <w:r w:rsidR="000165F2" w:rsidRPr="00A370D5">
        <w:rPr>
          <w:rFonts w:ascii="Times New Roman" w:eastAsia="Times New Roman" w:hAnsi="Times New Roman" w:cs="Times New Roman"/>
          <w:b/>
          <w:bCs/>
          <w:snapToGrid w:val="0"/>
          <w:sz w:val="24"/>
          <w:szCs w:val="24"/>
          <w:lang w:eastAsia="ru-RU"/>
        </w:rPr>
        <w:t xml:space="preserve"> все</w:t>
      </w:r>
      <w:r w:rsidR="000165F2">
        <w:rPr>
          <w:rFonts w:ascii="Times New Roman" w:eastAsia="Times New Roman" w:hAnsi="Times New Roman" w:cs="Times New Roman"/>
          <w:b/>
          <w:bCs/>
          <w:snapToGrid w:val="0"/>
          <w:sz w:val="24"/>
          <w:szCs w:val="24"/>
          <w:lang w:eastAsia="ru-RU"/>
        </w:rPr>
        <w:t>х Лотов)</w:t>
      </w:r>
      <w:r w:rsidRPr="006C3AEF">
        <w:rPr>
          <w:rFonts w:ascii="Times New Roman" w:eastAsia="Times New Roman" w:hAnsi="Times New Roman" w:cs="Times New Roman"/>
          <w:b/>
          <w:sz w:val="24"/>
          <w:szCs w:val="24"/>
          <w:lang w:eastAsia="ar-SA"/>
        </w:rPr>
        <w:t>.</w:t>
      </w:r>
    </w:p>
    <w:p w:rsidR="00275CF3" w:rsidRPr="006C3AEF" w:rsidRDefault="006C3AEF" w:rsidP="000165F2">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8"/>
          <w:szCs w:val="28"/>
          <w:lang w:eastAsia="ar-SA"/>
        </w:rPr>
        <w:t xml:space="preserve"> </w:t>
      </w: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6C3AEF" w:rsidTr="004724A5">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Номер</w:t>
            </w:r>
          </w:p>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Критерии оценки заявок, значимость критерия</w:t>
            </w:r>
            <w:proofErr w:type="gramStart"/>
            <w:r w:rsidRPr="006C3AEF">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Порядок оценки:</w:t>
            </w:r>
          </w:p>
        </w:tc>
      </w:tr>
      <w:tr w:rsidR="006C3AEF" w:rsidRPr="006C3AEF" w:rsidTr="004724A5">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6C3AEF" w:rsidRPr="00275CF3"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275CF3">
              <w:rPr>
                <w:rFonts w:ascii="Times New Roman" w:eastAsia="Times New Roman" w:hAnsi="Times New Roman" w:cs="Times New Roman"/>
                <w:b/>
                <w:sz w:val="24"/>
                <w:szCs w:val="24"/>
                <w:lang w:eastAsia="ar-SA"/>
              </w:rPr>
              <w:t xml:space="preserve">Цена </w:t>
            </w:r>
            <w:r w:rsidR="00275CF3" w:rsidRPr="00275CF3">
              <w:rPr>
                <w:rFonts w:ascii="Times New Roman" w:eastAsia="Times New Roman" w:hAnsi="Times New Roman" w:cs="Times New Roman"/>
                <w:b/>
                <w:sz w:val="24"/>
                <w:szCs w:val="24"/>
                <w:lang w:eastAsia="ar-SA"/>
              </w:rPr>
              <w:t>договора</w:t>
            </w:r>
            <w:r w:rsidR="000165F2">
              <w:rPr>
                <w:rFonts w:ascii="Times New Roman" w:eastAsia="Times New Roman" w:hAnsi="Times New Roman" w:cs="Times New Roman"/>
                <w:b/>
                <w:sz w:val="24"/>
                <w:szCs w:val="24"/>
                <w:lang w:eastAsia="ar-SA"/>
              </w:rPr>
              <w:t xml:space="preserve"> </w:t>
            </w:r>
            <w:r w:rsidR="00275CF3" w:rsidRPr="00275CF3">
              <w:rPr>
                <w:rFonts w:ascii="Times New Roman" w:eastAsia="Times New Roman" w:hAnsi="Times New Roman" w:cs="Times New Roman"/>
                <w:b/>
                <w:sz w:val="24"/>
                <w:szCs w:val="24"/>
                <w:lang w:eastAsia="ar-SA"/>
              </w:rPr>
              <w:t>(7</w:t>
            </w:r>
            <w:r w:rsidRPr="00275CF3">
              <w:rPr>
                <w:rFonts w:ascii="Times New Roman" w:eastAsia="Times New Roman" w:hAnsi="Times New Roman" w:cs="Times New Roman"/>
                <w:b/>
                <w:sz w:val="24"/>
                <w:szCs w:val="24"/>
                <w:lang w:eastAsia="ar-SA"/>
              </w:rPr>
              <w:t>0%)</w:t>
            </w:r>
          </w:p>
          <w:p w:rsidR="006C3AEF" w:rsidRPr="006C3AEF" w:rsidRDefault="006C3AEF" w:rsidP="006C3AEF">
            <w:pPr>
              <w:tabs>
                <w:tab w:val="left" w:pos="6987"/>
              </w:tabs>
              <w:autoSpaceDE w:val="0"/>
              <w:autoSpaceDN w:val="0"/>
              <w:adjustRightInd w:val="0"/>
              <w:spacing w:after="0" w:line="240" w:lineRule="auto"/>
              <w:rPr>
                <w:rFonts w:ascii="Times New Roman" w:eastAsia="MS Mincho" w:hAnsi="Times New Roman" w:cs="Times New Roman"/>
                <w:i/>
                <w:sz w:val="24"/>
                <w:szCs w:val="24"/>
                <w:lang w:eastAsia="ru-RU"/>
              </w:rPr>
            </w:pPr>
            <w:r w:rsidRPr="00275CF3">
              <w:rPr>
                <w:rFonts w:ascii="Times New Roman" w:eastAsia="Times New Roman" w:hAnsi="Times New Roman" w:cs="Times New Roman"/>
                <w:b/>
                <w:bCs/>
                <w:i/>
                <w:sz w:val="24"/>
                <w:szCs w:val="24"/>
                <w:lang w:eastAsia="ru-RU"/>
              </w:rPr>
              <w:t xml:space="preserve">Примечание: </w:t>
            </w:r>
            <w:r w:rsidRPr="00275CF3">
              <w:rPr>
                <w:rFonts w:ascii="Times New Roman" w:eastAsia="MS Mincho" w:hAnsi="Times New Roman" w:cs="Times New Roman"/>
                <w:i/>
                <w:sz w:val="24"/>
                <w:szCs w:val="24"/>
                <w:lang w:eastAsia="ru-RU"/>
              </w:rPr>
              <w:t>Цена договора, указанная в заявке Участника, не должна превышать начальную (максимальную) цену договора, установленную Заказчиком.</w:t>
            </w:r>
            <w:r w:rsidRPr="006C3AEF">
              <w:rPr>
                <w:rFonts w:ascii="Times New Roman" w:eastAsia="MS Mincho" w:hAnsi="Times New Roman" w:cs="Times New Roman"/>
                <w:i/>
                <w:sz w:val="24"/>
                <w:szCs w:val="24"/>
                <w:lang w:eastAsia="ru-RU"/>
              </w:rPr>
              <w:t xml:space="preserve"> </w:t>
            </w:r>
          </w:p>
          <w:p w:rsidR="006C3AEF" w:rsidRPr="006C3AEF" w:rsidRDefault="006C3AEF" w:rsidP="006C3AEF">
            <w:pPr>
              <w:suppressAutoHyphens/>
              <w:spacing w:after="0" w:line="240" w:lineRule="auto"/>
              <w:jc w:val="both"/>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F11BB6" w:rsidRPr="00F11BB6" w:rsidRDefault="00F11BB6" w:rsidP="00F11BB6">
            <w:pPr>
              <w:spacing w:after="0" w:line="240" w:lineRule="auto"/>
              <w:jc w:val="both"/>
              <w:rPr>
                <w:rFonts w:ascii="Times New Roman" w:eastAsia="Times New Roman" w:hAnsi="Times New Roman" w:cs="Times New Roman"/>
                <w:sz w:val="24"/>
                <w:szCs w:val="24"/>
                <w:lang w:eastAsia="ru-RU"/>
              </w:rPr>
            </w:pPr>
            <w:r w:rsidRPr="00F11BB6">
              <w:rPr>
                <w:rFonts w:ascii="Times New Roman" w:eastAsia="Times New Roman" w:hAnsi="Times New Roman" w:cs="Times New Roman"/>
                <w:sz w:val="24"/>
                <w:szCs w:val="24"/>
                <w:lang w:eastAsia="ru-RU"/>
              </w:rPr>
              <w:t>Оценка заявок (предложений) по критерию «Цена»</w:t>
            </w:r>
            <w:r>
              <w:rPr>
                <w:rFonts w:ascii="Times New Roman" w:eastAsia="Times New Roman" w:hAnsi="Times New Roman" w:cs="Times New Roman"/>
                <w:sz w:val="24"/>
                <w:szCs w:val="24"/>
                <w:lang w:eastAsia="ru-RU"/>
              </w:rPr>
              <w:t xml:space="preserve"> </w:t>
            </w:r>
            <w:r w:rsidRPr="00F11BB6">
              <w:rPr>
                <w:rFonts w:ascii="Times New Roman" w:eastAsia="Times New Roman" w:hAnsi="Times New Roman" w:cs="Times New Roman"/>
                <w:sz w:val="24"/>
                <w:szCs w:val="24"/>
                <w:lang w:eastAsia="ru-RU"/>
              </w:rPr>
              <w:t>(для всех Лотов), определяется на основании предложений Участников конкурентных переговоров. При этом заявке (предложению),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6C3AEF" w:rsidRPr="006C3AEF" w:rsidRDefault="00F11BB6" w:rsidP="000D5567">
            <w:pPr>
              <w:spacing w:after="0" w:line="240" w:lineRule="auto"/>
              <w:jc w:val="both"/>
              <w:rPr>
                <w:rFonts w:ascii="Times New Roman" w:eastAsia="Times New Roman" w:hAnsi="Times New Roman" w:cs="Times New Roman"/>
                <w:sz w:val="24"/>
                <w:szCs w:val="24"/>
                <w:lang w:eastAsia="ru-RU"/>
              </w:rPr>
            </w:pPr>
            <w:r w:rsidRPr="00F11BB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оказываемых услуг по перевозке. Поэтому для оценки и в качестве единого базиса сравнения ценовых предложений используются цены предложений Участников конкурентных переговоров без учета НДС (в случае, когда Участниками конкурентных переговоров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w:t>
            </w:r>
            <w:r w:rsidRPr="00F11BB6">
              <w:rPr>
                <w:rFonts w:ascii="Times New Roman" w:eastAsia="Times New Roman" w:hAnsi="Times New Roman" w:cs="Times New Roman"/>
                <w:sz w:val="24"/>
                <w:szCs w:val="24"/>
                <w:lang w:eastAsia="ru-RU"/>
              </w:rPr>
              <w:lastRenderedPageBreak/>
              <w:t>налогообложения, отличные от общей системы налогообложения).</w:t>
            </w:r>
          </w:p>
        </w:tc>
      </w:tr>
      <w:tr w:rsidR="006C3AEF" w:rsidRPr="006C3AEF" w:rsidTr="001F2641">
        <w:trPr>
          <w:trHeight w:val="3392"/>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275CF3" w:rsidRDefault="006C3AEF" w:rsidP="00275CF3">
            <w:pPr>
              <w:suppressAutoHyphens/>
              <w:spacing w:after="0" w:line="240" w:lineRule="auto"/>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b/>
                <w:sz w:val="24"/>
                <w:szCs w:val="24"/>
                <w:lang w:eastAsia="ar-SA"/>
              </w:rPr>
              <w:t xml:space="preserve">Срок </w:t>
            </w:r>
            <w:r w:rsidRPr="00275CF3">
              <w:rPr>
                <w:rFonts w:ascii="Times New Roman" w:eastAsia="Times New Roman" w:hAnsi="Times New Roman" w:cs="Times New Roman"/>
                <w:b/>
                <w:bCs/>
                <w:sz w:val="24"/>
                <w:szCs w:val="24"/>
                <w:lang w:eastAsia="ar-SA"/>
              </w:rPr>
              <w:t xml:space="preserve">оплаты </w:t>
            </w:r>
            <w:r w:rsidR="00096BD7" w:rsidRPr="00275CF3">
              <w:rPr>
                <w:rFonts w:ascii="Times New Roman" w:eastAsia="Times New Roman" w:hAnsi="Times New Roman" w:cs="Times New Roman"/>
                <w:b/>
                <w:sz w:val="24"/>
                <w:szCs w:val="24"/>
                <w:lang w:eastAsia="ar-SA"/>
              </w:rPr>
              <w:t>(</w:t>
            </w:r>
            <w:r w:rsidR="00275CF3" w:rsidRPr="00275CF3">
              <w:rPr>
                <w:rFonts w:ascii="Times New Roman" w:eastAsia="Times New Roman" w:hAnsi="Times New Roman" w:cs="Times New Roman"/>
                <w:b/>
                <w:sz w:val="24"/>
                <w:szCs w:val="24"/>
                <w:lang w:eastAsia="ar-SA"/>
              </w:rPr>
              <w:t>2</w:t>
            </w:r>
            <w:r w:rsidRPr="00275CF3">
              <w:rPr>
                <w:rFonts w:ascii="Times New Roman" w:eastAsia="Times New Roman" w:hAnsi="Times New Roman" w:cs="Times New Roman"/>
                <w:b/>
                <w:sz w:val="24"/>
                <w:szCs w:val="24"/>
                <w:lang w:eastAsia="ar-SA"/>
              </w:rPr>
              <w:t>0 %)</w:t>
            </w:r>
          </w:p>
          <w:p w:rsidR="006C3AEF" w:rsidRPr="00B35AD0" w:rsidRDefault="006C3AEF" w:rsidP="000D5567">
            <w:pPr>
              <w:spacing w:after="0" w:line="240" w:lineRule="auto"/>
              <w:rPr>
                <w:rFonts w:ascii="Times New Roman" w:eastAsia="Times New Roman" w:hAnsi="Times New Roman" w:cs="Times New Roman"/>
                <w:sz w:val="28"/>
                <w:szCs w:val="28"/>
                <w:lang w:eastAsia="ru-RU"/>
              </w:rPr>
            </w:pPr>
            <w:r w:rsidRPr="00275CF3">
              <w:rPr>
                <w:rFonts w:ascii="Times New Roman" w:eastAsia="Times New Roman" w:hAnsi="Times New Roman" w:cs="Times New Roman"/>
                <w:b/>
                <w:bCs/>
                <w:i/>
                <w:sz w:val="24"/>
                <w:szCs w:val="24"/>
                <w:lang w:eastAsia="ru-RU"/>
              </w:rPr>
              <w:t xml:space="preserve">Примечание: </w:t>
            </w:r>
            <w:r w:rsidR="00721216" w:rsidRPr="00275CF3">
              <w:rPr>
                <w:rFonts w:ascii="Times New Roman" w:eastAsia="Times New Roman" w:hAnsi="Times New Roman" w:cs="Times New Roman"/>
                <w:i/>
                <w:iCs/>
                <w:sz w:val="24"/>
                <w:szCs w:val="24"/>
                <w:lang w:eastAsia="ru-RU"/>
              </w:rPr>
              <w:t xml:space="preserve"> Участник должен указать точное количество календарных дней, в течение которых должна быть произведена оплата поставляемой </w:t>
            </w:r>
            <w:r w:rsidR="00275CF3" w:rsidRPr="00275CF3">
              <w:t xml:space="preserve"> </w:t>
            </w:r>
            <w:r w:rsidR="00275CF3" w:rsidRPr="00275CF3">
              <w:rPr>
                <w:rFonts w:ascii="Times New Roman" w:eastAsia="Times New Roman" w:hAnsi="Times New Roman" w:cs="Times New Roman"/>
                <w:i/>
                <w:iCs/>
                <w:sz w:val="24"/>
                <w:szCs w:val="24"/>
                <w:lang w:eastAsia="ru-RU"/>
              </w:rPr>
              <w:t>услуг по перевозке. Количество дней исчисляется с момента выставления счетов-фактур, транспортных накладных, актов оказанных услуг</w:t>
            </w:r>
            <w:r w:rsidR="000D5567">
              <w:rPr>
                <w:rFonts w:ascii="Times New Roman" w:eastAsia="Times New Roman" w:hAnsi="Times New Roman" w:cs="Times New Roman"/>
                <w:i/>
                <w:iCs/>
                <w:sz w:val="24"/>
                <w:szCs w:val="24"/>
                <w:lang w:eastAsia="ru-RU"/>
              </w:rPr>
              <w:t xml:space="preserve">. </w:t>
            </w:r>
            <w:r w:rsidR="000D5567" w:rsidRPr="000D5567">
              <w:rPr>
                <w:rFonts w:ascii="Times New Roman" w:eastAsia="Times New Roman" w:hAnsi="Times New Roman" w:cs="Times New Roman"/>
                <w:sz w:val="24"/>
                <w:szCs w:val="24"/>
                <w:lang w:eastAsia="ru-RU"/>
              </w:rPr>
              <w:t xml:space="preserve"> </w:t>
            </w:r>
            <w:r w:rsidR="000D5567">
              <w:rPr>
                <w:rFonts w:ascii="Times New Roman" w:eastAsia="Times New Roman" w:hAnsi="Times New Roman" w:cs="Times New Roman"/>
                <w:i/>
                <w:iCs/>
                <w:sz w:val="24"/>
                <w:szCs w:val="24"/>
                <w:lang w:eastAsia="ru-RU"/>
              </w:rPr>
              <w:t>З</w:t>
            </w:r>
            <w:r w:rsidR="000D5567" w:rsidRPr="000D5567">
              <w:rPr>
                <w:rFonts w:ascii="Times New Roman" w:eastAsia="Times New Roman" w:hAnsi="Times New Roman" w:cs="Times New Roman"/>
                <w:i/>
                <w:iCs/>
                <w:sz w:val="24"/>
                <w:szCs w:val="24"/>
                <w:lang w:eastAsia="ru-RU"/>
              </w:rPr>
              <w:t xml:space="preserve">аявка Участника, предложившего срок оплаты менее </w:t>
            </w:r>
            <w:r w:rsidR="000D5567">
              <w:rPr>
                <w:rFonts w:ascii="Times New Roman" w:eastAsia="Times New Roman" w:hAnsi="Times New Roman" w:cs="Times New Roman"/>
                <w:i/>
                <w:iCs/>
                <w:sz w:val="24"/>
                <w:szCs w:val="24"/>
                <w:lang w:eastAsia="ru-RU"/>
              </w:rPr>
              <w:t>45</w:t>
            </w:r>
            <w:r w:rsidR="000D5567" w:rsidRPr="000D5567">
              <w:rPr>
                <w:rFonts w:ascii="Times New Roman" w:eastAsia="Times New Roman" w:hAnsi="Times New Roman" w:cs="Times New Roman"/>
                <w:i/>
                <w:iCs/>
                <w:sz w:val="24"/>
                <w:szCs w:val="24"/>
                <w:lang w:eastAsia="ru-RU"/>
              </w:rPr>
              <w:t xml:space="preserve"> (</w:t>
            </w:r>
            <w:r w:rsidR="000D5567">
              <w:rPr>
                <w:rFonts w:ascii="Times New Roman" w:eastAsia="Times New Roman" w:hAnsi="Times New Roman" w:cs="Times New Roman"/>
                <w:i/>
                <w:iCs/>
                <w:sz w:val="24"/>
                <w:szCs w:val="24"/>
                <w:lang w:eastAsia="ru-RU"/>
              </w:rPr>
              <w:t>Сорока пяти</w:t>
            </w:r>
            <w:r w:rsidR="000D5567" w:rsidRPr="000D5567">
              <w:rPr>
                <w:rFonts w:ascii="Times New Roman" w:eastAsia="Times New Roman" w:hAnsi="Times New Roman" w:cs="Times New Roman"/>
                <w:i/>
                <w:iCs/>
                <w:sz w:val="24"/>
                <w:szCs w:val="24"/>
                <w:lang w:eastAsia="ru-RU"/>
              </w:rPr>
              <w:t>) календарных дней подлежит отклонению</w:t>
            </w:r>
            <w:r w:rsidR="000D5567">
              <w:rPr>
                <w:rFonts w:ascii="Times New Roman" w:eastAsia="Times New Roman" w:hAnsi="Times New Roman" w:cs="Times New Roman"/>
                <w:i/>
                <w:iCs/>
                <w:sz w:val="24"/>
                <w:szCs w:val="24"/>
                <w:lang w:eastAsia="ru-RU"/>
              </w:rPr>
              <w:t>.</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275CF3" w:rsidRDefault="00275CF3" w:rsidP="001F2641">
            <w:pPr>
              <w:spacing w:after="0" w:line="240" w:lineRule="auto"/>
              <w:jc w:val="both"/>
              <w:rPr>
                <w:rFonts w:ascii="Times New Roman" w:eastAsia="Times New Roman" w:hAnsi="Times New Roman" w:cs="Times New Roman"/>
                <w:sz w:val="24"/>
                <w:szCs w:val="24"/>
                <w:lang w:eastAsia="ru-RU"/>
              </w:rPr>
            </w:pPr>
            <w:r w:rsidRPr="00275CF3">
              <w:rPr>
                <w:rFonts w:ascii="Times New Roman" w:eastAsia="Times New Roman" w:hAnsi="Times New Roman" w:cs="Times New Roman"/>
                <w:sz w:val="24"/>
                <w:szCs w:val="24"/>
                <w:lang w:eastAsia="ru-RU"/>
              </w:rPr>
              <w:t>Оценка заявок по критерию «Срок оплаты» осуществляется на основании предложений Учас</w:t>
            </w:r>
            <w:r>
              <w:rPr>
                <w:rFonts w:ascii="Times New Roman" w:eastAsia="Times New Roman" w:hAnsi="Times New Roman" w:cs="Times New Roman"/>
                <w:sz w:val="24"/>
                <w:szCs w:val="24"/>
                <w:lang w:eastAsia="ru-RU"/>
              </w:rPr>
              <w:t>тников конкурентных переговоров</w:t>
            </w:r>
            <w:r w:rsidR="00824AFD">
              <w:rPr>
                <w:rFonts w:ascii="Times New Roman" w:eastAsia="Times New Roman" w:hAnsi="Times New Roman" w:cs="Times New Roman"/>
                <w:sz w:val="24"/>
                <w:szCs w:val="24"/>
                <w:lang w:eastAsia="ru-RU"/>
              </w:rPr>
              <w:t xml:space="preserve"> (</w:t>
            </w:r>
            <w:r w:rsidR="00824AFD" w:rsidRPr="00824AFD">
              <w:rPr>
                <w:rFonts w:ascii="Times New Roman" w:eastAsia="Times New Roman" w:hAnsi="Times New Roman" w:cs="Times New Roman"/>
                <w:b/>
                <w:sz w:val="24"/>
                <w:szCs w:val="24"/>
                <w:lang w:eastAsia="ru-RU"/>
              </w:rPr>
              <w:t>для всех Лотов</w:t>
            </w:r>
            <w:r w:rsidR="00824AFD">
              <w:rPr>
                <w:rFonts w:ascii="Times New Roman" w:eastAsia="Times New Roman" w:hAnsi="Times New Roman" w:cs="Times New Roman"/>
                <w:sz w:val="24"/>
                <w:szCs w:val="24"/>
                <w:lang w:eastAsia="ru-RU"/>
              </w:rPr>
              <w:t>):</w:t>
            </w:r>
          </w:p>
          <w:p w:rsidR="00275CF3" w:rsidRPr="00275CF3" w:rsidRDefault="00275CF3" w:rsidP="00275CF3">
            <w:pPr>
              <w:spacing w:after="0" w:line="240" w:lineRule="auto"/>
              <w:jc w:val="both"/>
              <w:rPr>
                <w:rFonts w:ascii="Times New Roman" w:eastAsia="Times New Roman" w:hAnsi="Times New Roman" w:cs="Times New Roman"/>
                <w:sz w:val="24"/>
                <w:szCs w:val="24"/>
                <w:lang w:eastAsia="ru-RU"/>
              </w:rPr>
            </w:pPr>
            <w:r w:rsidRPr="00275CF3">
              <w:rPr>
                <w:rFonts w:ascii="Times New Roman" w:eastAsia="Times New Roman" w:hAnsi="Times New Roman" w:cs="Times New Roman"/>
                <w:sz w:val="24"/>
                <w:szCs w:val="24"/>
                <w:lang w:eastAsia="ru-RU"/>
              </w:rPr>
              <w:t>- 45 календарных дней – 0 баллов;</w:t>
            </w:r>
          </w:p>
          <w:p w:rsidR="00275CF3" w:rsidRPr="00275CF3" w:rsidRDefault="00275CF3" w:rsidP="00275CF3">
            <w:pPr>
              <w:spacing w:after="0" w:line="240" w:lineRule="auto"/>
              <w:jc w:val="both"/>
              <w:rPr>
                <w:rFonts w:ascii="Times New Roman" w:eastAsia="Times New Roman" w:hAnsi="Times New Roman" w:cs="Times New Roman"/>
                <w:sz w:val="24"/>
                <w:szCs w:val="24"/>
                <w:lang w:eastAsia="ru-RU"/>
              </w:rPr>
            </w:pPr>
            <w:r w:rsidRPr="00275CF3">
              <w:rPr>
                <w:rFonts w:ascii="Times New Roman" w:eastAsia="Times New Roman" w:hAnsi="Times New Roman" w:cs="Times New Roman"/>
                <w:sz w:val="24"/>
                <w:szCs w:val="24"/>
                <w:lang w:eastAsia="ru-RU"/>
              </w:rPr>
              <w:t>- от 46 по 55 календарных дней – 1 балл;</w:t>
            </w:r>
          </w:p>
          <w:p w:rsidR="00275CF3" w:rsidRPr="00275CF3" w:rsidRDefault="00275CF3" w:rsidP="00275CF3">
            <w:pPr>
              <w:spacing w:after="0" w:line="240" w:lineRule="auto"/>
              <w:jc w:val="both"/>
              <w:rPr>
                <w:rFonts w:ascii="Times New Roman" w:eastAsia="Times New Roman" w:hAnsi="Times New Roman" w:cs="Times New Roman"/>
                <w:sz w:val="24"/>
                <w:szCs w:val="24"/>
                <w:lang w:eastAsia="ru-RU"/>
              </w:rPr>
            </w:pPr>
            <w:r w:rsidRPr="00275CF3">
              <w:rPr>
                <w:rFonts w:ascii="Times New Roman" w:eastAsia="Times New Roman" w:hAnsi="Times New Roman" w:cs="Times New Roman"/>
                <w:sz w:val="24"/>
                <w:szCs w:val="24"/>
                <w:lang w:eastAsia="ru-RU"/>
              </w:rPr>
              <w:t>- от 56 по 65 календарных дней – 2 балла;</w:t>
            </w:r>
          </w:p>
          <w:p w:rsidR="00275CF3" w:rsidRPr="00275CF3" w:rsidRDefault="00275CF3" w:rsidP="00275CF3">
            <w:pPr>
              <w:spacing w:after="0" w:line="240" w:lineRule="auto"/>
              <w:jc w:val="both"/>
              <w:rPr>
                <w:rFonts w:ascii="Times New Roman" w:eastAsia="Times New Roman" w:hAnsi="Times New Roman" w:cs="Times New Roman"/>
                <w:sz w:val="24"/>
                <w:szCs w:val="24"/>
                <w:lang w:eastAsia="ru-RU"/>
              </w:rPr>
            </w:pPr>
            <w:r w:rsidRPr="00275CF3">
              <w:rPr>
                <w:rFonts w:ascii="Times New Roman" w:eastAsia="Times New Roman" w:hAnsi="Times New Roman" w:cs="Times New Roman"/>
                <w:sz w:val="24"/>
                <w:szCs w:val="24"/>
                <w:lang w:eastAsia="ru-RU"/>
              </w:rPr>
              <w:t>- от 66 по 75 календарных дней – 3 балла;</w:t>
            </w:r>
          </w:p>
          <w:p w:rsidR="00275CF3" w:rsidRPr="00275CF3" w:rsidRDefault="00275CF3" w:rsidP="00275CF3">
            <w:pPr>
              <w:spacing w:after="0" w:line="240" w:lineRule="auto"/>
              <w:jc w:val="both"/>
              <w:rPr>
                <w:rFonts w:ascii="Times New Roman" w:eastAsia="Times New Roman" w:hAnsi="Times New Roman" w:cs="Times New Roman"/>
                <w:sz w:val="24"/>
                <w:szCs w:val="24"/>
                <w:lang w:eastAsia="ru-RU"/>
              </w:rPr>
            </w:pPr>
            <w:r w:rsidRPr="00275CF3">
              <w:rPr>
                <w:rFonts w:ascii="Times New Roman" w:eastAsia="Times New Roman" w:hAnsi="Times New Roman" w:cs="Times New Roman"/>
                <w:sz w:val="24"/>
                <w:szCs w:val="24"/>
                <w:lang w:eastAsia="ru-RU"/>
              </w:rPr>
              <w:t>- от 76 по 85 календарных дней – 4 балла;</w:t>
            </w:r>
          </w:p>
          <w:p w:rsidR="006C3AEF" w:rsidRDefault="00275CF3" w:rsidP="00275CF3">
            <w:pPr>
              <w:spacing w:after="0" w:line="240" w:lineRule="auto"/>
              <w:jc w:val="both"/>
              <w:rPr>
                <w:rFonts w:ascii="Times New Roman" w:eastAsia="Times New Roman" w:hAnsi="Times New Roman" w:cs="Times New Roman"/>
                <w:sz w:val="24"/>
                <w:szCs w:val="24"/>
                <w:lang w:eastAsia="ru-RU"/>
              </w:rPr>
            </w:pPr>
            <w:r w:rsidRPr="00275CF3">
              <w:rPr>
                <w:rFonts w:ascii="Times New Roman" w:eastAsia="Times New Roman" w:hAnsi="Times New Roman" w:cs="Times New Roman"/>
                <w:sz w:val="24"/>
                <w:szCs w:val="24"/>
                <w:lang w:eastAsia="ru-RU"/>
              </w:rPr>
              <w:t>- от 86 и более календарных дней – 5 баллов.</w:t>
            </w:r>
          </w:p>
          <w:p w:rsidR="00275CF3" w:rsidRPr="001F2641" w:rsidRDefault="00275CF3" w:rsidP="00275CF3">
            <w:pPr>
              <w:spacing w:after="0" w:line="240" w:lineRule="auto"/>
              <w:jc w:val="both"/>
              <w:rPr>
                <w:rFonts w:ascii="Times New Roman" w:eastAsia="Times New Roman" w:hAnsi="Times New Roman" w:cs="Times New Roman"/>
                <w:i/>
                <w:sz w:val="24"/>
                <w:szCs w:val="24"/>
                <w:lang w:eastAsia="ru-RU"/>
              </w:rPr>
            </w:pPr>
          </w:p>
        </w:tc>
      </w:tr>
      <w:tr w:rsidR="00275CF3" w:rsidRPr="006C3AEF" w:rsidTr="00275CF3">
        <w:trPr>
          <w:trHeight w:val="983"/>
        </w:trPr>
        <w:tc>
          <w:tcPr>
            <w:tcW w:w="959" w:type="dxa"/>
            <w:tcBorders>
              <w:top w:val="single" w:sz="4" w:space="0" w:color="000000"/>
              <w:left w:val="single" w:sz="4" w:space="0" w:color="000000"/>
              <w:bottom w:val="single" w:sz="4" w:space="0" w:color="000000"/>
            </w:tcBorders>
            <w:shd w:val="clear" w:color="auto" w:fill="auto"/>
          </w:tcPr>
          <w:p w:rsidR="00275CF3" w:rsidRPr="006C3AEF" w:rsidRDefault="00275CF3" w:rsidP="00275CF3">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w:t>
            </w:r>
          </w:p>
        </w:tc>
        <w:tc>
          <w:tcPr>
            <w:tcW w:w="3118" w:type="dxa"/>
            <w:tcBorders>
              <w:top w:val="single" w:sz="4" w:space="0" w:color="000000"/>
              <w:left w:val="single" w:sz="4" w:space="0" w:color="000000"/>
              <w:bottom w:val="single" w:sz="4" w:space="0" w:color="000000"/>
            </w:tcBorders>
            <w:shd w:val="clear" w:color="auto" w:fill="auto"/>
          </w:tcPr>
          <w:p w:rsidR="00275CF3" w:rsidRDefault="00275CF3" w:rsidP="00275CF3">
            <w:pPr>
              <w:suppressAutoHyphens/>
              <w:spacing w:after="0" w:line="240" w:lineRule="auto"/>
              <w:rPr>
                <w:rFonts w:ascii="Times New Roman" w:eastAsia="Times New Roman" w:hAnsi="Times New Roman" w:cs="Times New Roman"/>
                <w:b/>
                <w:sz w:val="24"/>
                <w:szCs w:val="24"/>
                <w:lang w:eastAsia="ar-SA"/>
              </w:rPr>
            </w:pPr>
            <w:r w:rsidRPr="00275CF3">
              <w:rPr>
                <w:rFonts w:ascii="Times New Roman" w:eastAsia="Times New Roman" w:hAnsi="Times New Roman" w:cs="Times New Roman"/>
                <w:b/>
                <w:sz w:val="24"/>
                <w:szCs w:val="24"/>
                <w:lang w:eastAsia="ar-SA"/>
              </w:rPr>
              <w:t>Опыт выполнения аналогичных услуг по перевозке</w:t>
            </w:r>
            <w:r>
              <w:rPr>
                <w:rFonts w:ascii="Times New Roman" w:eastAsia="Times New Roman" w:hAnsi="Times New Roman" w:cs="Times New Roman"/>
                <w:b/>
                <w:sz w:val="24"/>
                <w:szCs w:val="24"/>
                <w:lang w:eastAsia="ar-SA"/>
              </w:rPr>
              <w:t xml:space="preserve"> </w:t>
            </w:r>
          </w:p>
          <w:p w:rsidR="00275CF3" w:rsidRPr="006C3AEF" w:rsidRDefault="00275CF3" w:rsidP="00275CF3">
            <w:pPr>
              <w:suppressAutoHyphens/>
              <w:spacing w:after="0" w:line="240" w:lineRule="auto"/>
              <w:rPr>
                <w:rFonts w:ascii="Times New Roman" w:eastAsia="Times New Roman" w:hAnsi="Times New Roman" w:cs="Times New Roman"/>
                <w:b/>
                <w:sz w:val="24"/>
                <w:szCs w:val="24"/>
                <w:lang w:eastAsia="ar-SA"/>
              </w:rPr>
            </w:pPr>
            <w:r w:rsidRPr="00275CF3">
              <w:rPr>
                <w:rFonts w:ascii="Times New Roman" w:eastAsia="Times New Roman" w:hAnsi="Times New Roman" w:cs="Times New Roman"/>
                <w:b/>
                <w:bCs/>
                <w:i/>
                <w:sz w:val="24"/>
                <w:szCs w:val="24"/>
                <w:lang w:eastAsia="ru-RU"/>
              </w:rPr>
              <w:t xml:space="preserve">Примечание: </w:t>
            </w:r>
            <w:r w:rsidRPr="00275CF3">
              <w:rPr>
                <w:rFonts w:ascii="Times New Roman" w:eastAsia="Times New Roman" w:hAnsi="Times New Roman" w:cs="Times New Roman"/>
                <w:i/>
                <w:iCs/>
                <w:sz w:val="24"/>
                <w:szCs w:val="24"/>
                <w:lang w:eastAsia="ru-RU"/>
              </w:rPr>
              <w:t xml:space="preserve"> </w:t>
            </w:r>
            <w:r w:rsidRPr="00275CF3">
              <w:rPr>
                <w:rFonts w:ascii="Times New Roman" w:eastAsia="Times New Roman" w:hAnsi="Times New Roman" w:cs="Times New Roman"/>
                <w:i/>
                <w:sz w:val="24"/>
                <w:szCs w:val="24"/>
                <w:lang w:eastAsia="ar-SA"/>
              </w:rPr>
              <w:t>Участник конкурентных переговоров должен указать точное количество календарных дней, в течение которых должна быть произведена оплата услуг по перевозке. Количество дней исчисляется с момента выставления счетов-фактур, транспортных н</w:t>
            </w:r>
            <w:r>
              <w:rPr>
                <w:rFonts w:ascii="Times New Roman" w:eastAsia="Times New Roman" w:hAnsi="Times New Roman" w:cs="Times New Roman"/>
                <w:i/>
                <w:sz w:val="24"/>
                <w:szCs w:val="24"/>
                <w:lang w:eastAsia="ar-SA"/>
              </w:rPr>
              <w:t>акладных, актов оказанных услуг.</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275CF3" w:rsidRPr="00275CF3" w:rsidRDefault="00275CF3" w:rsidP="00275CF3">
            <w:pPr>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Оценка заявок по критерию </w:t>
            </w:r>
            <w:r w:rsidRPr="00275CF3">
              <w:rPr>
                <w:rFonts w:ascii="Times New Roman" w:eastAsia="Times New Roman" w:hAnsi="Times New Roman" w:cs="Times New Roman"/>
                <w:b/>
                <w:sz w:val="24"/>
                <w:szCs w:val="24"/>
                <w:lang w:eastAsia="ar-SA"/>
              </w:rPr>
              <w:t>«Опыт выполнения аналогичных услуг по перевозке»</w:t>
            </w:r>
            <w:r w:rsidRPr="00275CF3">
              <w:rPr>
                <w:rFonts w:ascii="Times New Roman" w:eastAsia="Times New Roman" w:hAnsi="Times New Roman" w:cs="Times New Roman"/>
                <w:sz w:val="24"/>
                <w:szCs w:val="24"/>
                <w:lang w:eastAsia="ar-SA"/>
              </w:rPr>
              <w:t xml:space="preserve"> осуществляется на основании сведений, указанных в справке о перечне и годовых объёмах выполнения аналогичных договоров. Оценивается количество тонн перевезенного Груза за период с 2014 г. по 2015 г.:</w:t>
            </w:r>
          </w:p>
          <w:p w:rsidR="00275CF3" w:rsidRPr="00275CF3" w:rsidRDefault="00275CF3" w:rsidP="00275CF3">
            <w:pPr>
              <w:autoSpaceDE w:val="0"/>
              <w:spacing w:after="0" w:line="240" w:lineRule="auto"/>
              <w:jc w:val="both"/>
              <w:rPr>
                <w:rFonts w:ascii="Times New Roman" w:eastAsia="Times New Roman" w:hAnsi="Times New Roman" w:cs="Times New Roman"/>
                <w:b/>
                <w:sz w:val="24"/>
                <w:szCs w:val="24"/>
                <w:lang w:eastAsia="ar-SA"/>
              </w:rPr>
            </w:pPr>
            <w:r w:rsidRPr="00275CF3">
              <w:rPr>
                <w:rFonts w:ascii="Times New Roman" w:eastAsia="Times New Roman" w:hAnsi="Times New Roman" w:cs="Times New Roman"/>
                <w:b/>
                <w:sz w:val="24"/>
                <w:szCs w:val="24"/>
                <w:lang w:eastAsia="ar-SA"/>
              </w:rPr>
              <w:t>Лот №1</w:t>
            </w:r>
          </w:p>
          <w:p w:rsidR="00275CF3" w:rsidRPr="00275CF3" w:rsidRDefault="00275CF3" w:rsidP="00275CF3">
            <w:pPr>
              <w:suppressAutoHyphens/>
              <w:autoSpaceDE w:val="0"/>
              <w:spacing w:after="0" w:line="240" w:lineRule="auto"/>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- 5 000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и менее – 0 баллов;</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- 5 001 – 5 500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1 балл;</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- 5 501 – 6 000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2 балла;</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- 6 001 – 6 500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3 балла;</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- 6 501 – 7 000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4 балла;</w:t>
            </w:r>
          </w:p>
          <w:p w:rsidR="00275CF3" w:rsidRPr="00275CF3" w:rsidRDefault="00275CF3" w:rsidP="00275CF3">
            <w:pPr>
              <w:spacing w:after="0" w:line="240" w:lineRule="auto"/>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более 7 000 –  5 баллов.</w:t>
            </w:r>
          </w:p>
          <w:p w:rsidR="00275CF3" w:rsidRPr="00275CF3" w:rsidRDefault="00275CF3" w:rsidP="00275CF3">
            <w:pPr>
              <w:spacing w:after="0" w:line="240" w:lineRule="auto"/>
              <w:jc w:val="both"/>
              <w:rPr>
                <w:rFonts w:ascii="Times New Roman" w:eastAsia="Times New Roman" w:hAnsi="Times New Roman" w:cs="Times New Roman"/>
                <w:b/>
                <w:sz w:val="24"/>
                <w:szCs w:val="24"/>
                <w:lang w:eastAsia="ar-SA"/>
              </w:rPr>
            </w:pPr>
            <w:r w:rsidRPr="00275CF3">
              <w:rPr>
                <w:rFonts w:ascii="Times New Roman" w:eastAsia="Times New Roman" w:hAnsi="Times New Roman" w:cs="Times New Roman"/>
                <w:b/>
                <w:sz w:val="24"/>
                <w:szCs w:val="24"/>
                <w:lang w:eastAsia="ar-SA"/>
              </w:rPr>
              <w:t>Лот №2</w:t>
            </w:r>
          </w:p>
          <w:p w:rsidR="00275CF3" w:rsidRPr="00275CF3" w:rsidRDefault="00275CF3" w:rsidP="00275CF3">
            <w:pPr>
              <w:suppressAutoHyphens/>
              <w:autoSpaceDE w:val="0"/>
              <w:spacing w:after="0" w:line="240" w:lineRule="auto"/>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- 35 000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и менее – 0 баллов;</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- 35 001 – 40 000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1 балл;</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- 40 001 – 45 000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2 балла;</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- 45 001 – 50 000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3 балла;</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- 50 501 – 59 000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4 балла;</w:t>
            </w:r>
          </w:p>
          <w:p w:rsidR="00275CF3" w:rsidRPr="00275CF3" w:rsidRDefault="00275CF3" w:rsidP="00275CF3">
            <w:pPr>
              <w:spacing w:after="0" w:line="240" w:lineRule="auto"/>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более 59 000 –  5 баллов.</w:t>
            </w:r>
          </w:p>
          <w:p w:rsidR="00275CF3" w:rsidRPr="00275CF3" w:rsidRDefault="00275CF3" w:rsidP="00275CF3">
            <w:pPr>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Pr="00275CF3">
              <w:rPr>
                <w:rFonts w:ascii="Times New Roman" w:eastAsia="Times New Roman" w:hAnsi="Times New Roman" w:cs="Times New Roman"/>
                <w:b/>
                <w:sz w:val="24"/>
                <w:szCs w:val="24"/>
                <w:lang w:eastAsia="ar-SA"/>
              </w:rPr>
              <w:t>Лот №3</w:t>
            </w:r>
          </w:p>
          <w:p w:rsidR="00275CF3" w:rsidRPr="00275CF3" w:rsidRDefault="00275CF3" w:rsidP="00275CF3">
            <w:pPr>
              <w:suppressAutoHyphens/>
              <w:autoSpaceDE w:val="0"/>
              <w:spacing w:after="0" w:line="240" w:lineRule="auto"/>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- 13 000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и менее – 0 баллов;</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- 13 001 – 13 500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1 балл;</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- 13 501 – 14 000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2 балла;</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- 14 001 – 14 500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3 балла;</w:t>
            </w:r>
          </w:p>
          <w:p w:rsidR="00275CF3" w:rsidRPr="00275CF3" w:rsidRDefault="00275CF3" w:rsidP="00275CF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xml:space="preserve">- 14 501 – 15 000 </w:t>
            </w:r>
            <w:proofErr w:type="spellStart"/>
            <w:r w:rsidRPr="00275CF3">
              <w:rPr>
                <w:rFonts w:ascii="Times New Roman" w:eastAsia="Times New Roman" w:hAnsi="Times New Roman" w:cs="Times New Roman"/>
                <w:sz w:val="24"/>
                <w:szCs w:val="24"/>
                <w:lang w:eastAsia="ar-SA"/>
              </w:rPr>
              <w:t>тн</w:t>
            </w:r>
            <w:proofErr w:type="spellEnd"/>
            <w:r w:rsidRPr="00275CF3">
              <w:rPr>
                <w:rFonts w:ascii="Times New Roman" w:eastAsia="Times New Roman" w:hAnsi="Times New Roman" w:cs="Times New Roman"/>
                <w:sz w:val="24"/>
                <w:szCs w:val="24"/>
                <w:lang w:eastAsia="ar-SA"/>
              </w:rPr>
              <w:t xml:space="preserve"> включительно – 4 балла;</w:t>
            </w:r>
          </w:p>
          <w:p w:rsidR="00275CF3" w:rsidRPr="00275CF3" w:rsidRDefault="00275CF3" w:rsidP="00275CF3">
            <w:pPr>
              <w:spacing w:after="0" w:line="240" w:lineRule="auto"/>
              <w:jc w:val="both"/>
              <w:rPr>
                <w:rFonts w:ascii="Times New Roman" w:eastAsia="Times New Roman" w:hAnsi="Times New Roman" w:cs="Times New Roman"/>
                <w:sz w:val="24"/>
                <w:szCs w:val="24"/>
                <w:lang w:eastAsia="ar-SA"/>
              </w:rPr>
            </w:pPr>
            <w:r w:rsidRPr="00275CF3">
              <w:rPr>
                <w:rFonts w:ascii="Times New Roman" w:eastAsia="Times New Roman" w:hAnsi="Times New Roman" w:cs="Times New Roman"/>
                <w:sz w:val="24"/>
                <w:szCs w:val="24"/>
                <w:lang w:eastAsia="ar-SA"/>
              </w:rPr>
              <w:t>- более 15 000 –  5 баллов.</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4A1BF6" w:rsidRDefault="00F37E09"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 цена договора.</w:t>
      </w:r>
    </w:p>
    <w:p w:rsidR="00E762C9" w:rsidRPr="007B0ED1" w:rsidRDefault="00E762C9"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Default="006C3AEF" w:rsidP="00D04BA3">
      <w:pPr>
        <w:spacing w:after="0" w:line="240" w:lineRule="auto"/>
        <w:ind w:firstLine="709"/>
        <w:jc w:val="both"/>
        <w:rPr>
          <w:rFonts w:ascii="Times New Roman" w:eastAsia="Calibri" w:hAnsi="Times New Roman" w:cs="Times New Roman"/>
          <w:sz w:val="24"/>
          <w:szCs w:val="24"/>
        </w:rPr>
      </w:pPr>
      <w:r w:rsidRPr="006C3AEF">
        <w:rPr>
          <w:rFonts w:ascii="Times New Roman" w:eastAsia="Calibri" w:hAnsi="Times New Roman" w:cs="Times New Roman"/>
          <w:sz w:val="24"/>
          <w:szCs w:val="24"/>
          <w:lang w:eastAsia="ar-SA"/>
        </w:rPr>
        <w:t xml:space="preserve">3) </w:t>
      </w:r>
      <w:r w:rsidR="00C272B2" w:rsidRPr="00C272B2">
        <w:rPr>
          <w:rFonts w:ascii="Times New Roman" w:eastAsia="Calibri" w:hAnsi="Times New Roman" w:cs="Times New Roman"/>
          <w:sz w:val="24"/>
          <w:szCs w:val="24"/>
        </w:rPr>
        <w:t xml:space="preserve">Присуждение каждой заявке итогового места по мере </w:t>
      </w:r>
      <w:proofErr w:type="gramStart"/>
      <w:r w:rsidR="00C272B2" w:rsidRPr="00C272B2">
        <w:rPr>
          <w:rFonts w:ascii="Times New Roman" w:eastAsia="Calibri" w:hAnsi="Times New Roman" w:cs="Times New Roman"/>
          <w:sz w:val="24"/>
          <w:szCs w:val="24"/>
        </w:rPr>
        <w:t>уменьшения степени привлекательности предложения Участника</w:t>
      </w:r>
      <w:proofErr w:type="gramEnd"/>
      <w:r w:rsidR="00C272B2" w:rsidRPr="00C272B2">
        <w:rPr>
          <w:rFonts w:ascii="Times New Roman" w:eastAsia="Calibri" w:hAnsi="Times New Roman" w:cs="Times New Roman"/>
          <w:sz w:val="24"/>
          <w:szCs w:val="24"/>
        </w:rPr>
        <w:t xml:space="preserve"> закупки, производится по результатам расчета итогового рейтинга Участника закупки. Заявке набравшей наибольший итоговый рейтинг присваивается 1-ое место. Заявкам, следующим в рейтинге, присваивается 2-е и 3-е место соответственно.</w:t>
      </w:r>
      <w:r w:rsidR="00C272B2" w:rsidRPr="00C272B2">
        <w:rPr>
          <w:rFonts w:ascii="Times New Roman" w:eastAsia="Times New Roman" w:hAnsi="Times New Roman" w:cs="Times New Roman"/>
          <w:sz w:val="24"/>
          <w:szCs w:val="24"/>
          <w:lang w:eastAsia="ar-SA"/>
        </w:rPr>
        <w:t xml:space="preserve"> </w:t>
      </w:r>
      <w:r w:rsidR="00C272B2" w:rsidRPr="00C272B2">
        <w:rPr>
          <w:rFonts w:ascii="Times New Roman" w:eastAsia="Calibri" w:hAnsi="Times New Roman" w:cs="Times New Roman"/>
          <w:sz w:val="24"/>
          <w:szCs w:val="24"/>
        </w:rPr>
        <w:t>В случае</w:t>
      </w:r>
      <w:proofErr w:type="gramStart"/>
      <w:r w:rsidR="00C272B2" w:rsidRPr="00C272B2">
        <w:rPr>
          <w:rFonts w:ascii="Times New Roman" w:eastAsia="Calibri" w:hAnsi="Times New Roman" w:cs="Times New Roman"/>
          <w:sz w:val="24"/>
          <w:szCs w:val="24"/>
        </w:rPr>
        <w:t>,</w:t>
      </w:r>
      <w:proofErr w:type="gramEnd"/>
      <w:r w:rsidR="00C272B2" w:rsidRPr="00C272B2">
        <w:rPr>
          <w:rFonts w:ascii="Times New Roman" w:eastAsia="Calibri" w:hAnsi="Times New Roman" w:cs="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C272B2" w:rsidRP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Times New Roman" w:hAnsi="Times New Roman" w:cs="Times New Roman"/>
          <w:sz w:val="24"/>
          <w:szCs w:val="24"/>
          <w:lang w:eastAsia="ar-SA"/>
        </w:rPr>
        <w:t xml:space="preserve">В случае внесения изменений </w:t>
      </w:r>
      <w:r w:rsidR="00223F0C">
        <w:rPr>
          <w:rFonts w:ascii="Times New Roman" w:eastAsia="Times New Roman" w:hAnsi="Times New Roman" w:cs="Times New Roman"/>
          <w:sz w:val="24"/>
          <w:szCs w:val="24"/>
          <w:lang w:eastAsia="ar-SA"/>
        </w:rPr>
        <w:t xml:space="preserve">в заявку  в соответствии </w:t>
      </w:r>
      <w:r w:rsidR="00223F0C" w:rsidRPr="005E474C">
        <w:rPr>
          <w:rFonts w:ascii="Times New Roman" w:eastAsia="Times New Roman" w:hAnsi="Times New Roman" w:cs="Times New Roman"/>
          <w:sz w:val="24"/>
          <w:szCs w:val="24"/>
          <w:lang w:eastAsia="ar-SA"/>
        </w:rPr>
        <w:t xml:space="preserve">с </w:t>
      </w:r>
      <w:proofErr w:type="spellStart"/>
      <w:r w:rsidR="00301F88" w:rsidRPr="005E474C">
        <w:rPr>
          <w:rFonts w:ascii="Times New Roman" w:eastAsia="Times New Roman" w:hAnsi="Times New Roman" w:cs="Times New Roman"/>
          <w:sz w:val="24"/>
          <w:szCs w:val="24"/>
          <w:lang w:eastAsia="ar-SA"/>
        </w:rPr>
        <w:t>п.</w:t>
      </w:r>
      <w:r w:rsidR="00223F0C" w:rsidRPr="005E474C">
        <w:rPr>
          <w:rFonts w:ascii="Times New Roman" w:eastAsia="Times New Roman" w:hAnsi="Times New Roman" w:cs="Times New Roman"/>
          <w:sz w:val="24"/>
          <w:szCs w:val="24"/>
          <w:lang w:eastAsia="ar-SA"/>
        </w:rPr>
        <w:t>п</w:t>
      </w:r>
      <w:proofErr w:type="spellEnd"/>
      <w:r w:rsidR="00223F0C" w:rsidRPr="005E474C">
        <w:rPr>
          <w:rFonts w:ascii="Times New Roman" w:eastAsia="Times New Roman" w:hAnsi="Times New Roman" w:cs="Times New Roman"/>
          <w:sz w:val="24"/>
          <w:szCs w:val="24"/>
          <w:lang w:eastAsia="ar-SA"/>
        </w:rPr>
        <w:t>.</w:t>
      </w:r>
      <w:r w:rsidR="00301F88" w:rsidRPr="005E474C">
        <w:rPr>
          <w:rFonts w:ascii="Times New Roman" w:eastAsia="Times New Roman" w:hAnsi="Times New Roman" w:cs="Times New Roman"/>
          <w:sz w:val="24"/>
          <w:szCs w:val="24"/>
          <w:lang w:eastAsia="ar-SA"/>
        </w:rPr>
        <w:t xml:space="preserve"> </w:t>
      </w:r>
      <w:r w:rsidR="00223F0C" w:rsidRPr="005E474C">
        <w:rPr>
          <w:rFonts w:ascii="Times New Roman" w:eastAsia="Times New Roman" w:hAnsi="Times New Roman" w:cs="Times New Roman"/>
          <w:sz w:val="24"/>
          <w:szCs w:val="24"/>
          <w:lang w:eastAsia="ar-SA"/>
        </w:rPr>
        <w:t>4.9.2</w:t>
      </w:r>
      <w:r w:rsidRPr="005E474C">
        <w:rPr>
          <w:rFonts w:ascii="Times New Roman" w:eastAsia="Times New Roman" w:hAnsi="Times New Roman" w:cs="Times New Roman"/>
          <w:sz w:val="24"/>
          <w:szCs w:val="24"/>
          <w:lang w:eastAsia="ar-SA"/>
        </w:rPr>
        <w:t>.</w:t>
      </w:r>
      <w:r w:rsidR="00301F88" w:rsidRPr="005E474C">
        <w:rPr>
          <w:rFonts w:ascii="Times New Roman" w:eastAsia="Times New Roman" w:hAnsi="Times New Roman" w:cs="Times New Roman"/>
          <w:sz w:val="24"/>
          <w:szCs w:val="24"/>
          <w:lang w:eastAsia="ar-SA"/>
        </w:rPr>
        <w:t xml:space="preserve"> п.4.9.</w:t>
      </w:r>
      <w:r w:rsidRPr="005E474C">
        <w:rPr>
          <w:rFonts w:ascii="Times New Roman" w:eastAsia="Times New Roman" w:hAnsi="Times New Roman" w:cs="Times New Roman"/>
          <w:sz w:val="24"/>
          <w:szCs w:val="24"/>
          <w:lang w:eastAsia="ar-SA"/>
        </w:rPr>
        <w:t xml:space="preserve"> Документации</w:t>
      </w:r>
      <w:r w:rsidRPr="00C272B2">
        <w:rPr>
          <w:rFonts w:ascii="Times New Roman" w:eastAsia="Times New Roman" w:hAnsi="Times New Roman" w:cs="Times New Roman"/>
          <w:sz w:val="24"/>
          <w:szCs w:val="24"/>
          <w:lang w:eastAsia="ar-SA"/>
        </w:rPr>
        <w:t xml:space="preserve">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Pr="00C272B2" w:rsidRDefault="00C272B2" w:rsidP="00D04BA3">
      <w:pPr>
        <w:tabs>
          <w:tab w:val="num" w:pos="360"/>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272B2">
        <w:rPr>
          <w:rFonts w:ascii="Times New Roman" w:eastAsia="Times New Roman" w:hAnsi="Times New Roman" w:cs="Times New Roman"/>
          <w:sz w:val="24"/>
          <w:szCs w:val="24"/>
          <w:lang w:eastAsia="ar-SA"/>
        </w:rPr>
        <w:t xml:space="preserve">Итоговый рейтинг заявки рассчитан путем сложения рейтингов по всем рассматриваемым критериям оценки заявок. </w:t>
      </w:r>
    </w:p>
    <w:p w:rsid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427989" w:rsidP="002C3F70">
      <w:pPr>
        <w:tabs>
          <w:tab w:val="left" w:pos="0"/>
          <w:tab w:val="left" w:pos="709"/>
        </w:tabs>
        <w:suppressAutoHyphens/>
        <w:spacing w:after="0" w:line="240" w:lineRule="auto"/>
        <w:rPr>
          <w:rFonts w:ascii="Times New Roman" w:eastAsia="Times New Roman" w:hAnsi="Times New Roman" w:cs="Times New Roman"/>
          <w:sz w:val="24"/>
          <w:szCs w:val="24"/>
          <w:lang w:eastAsia="ar-SA"/>
        </w:rPr>
      </w:pPr>
      <w:bookmarkStart w:id="285" w:name="_Toc366762381"/>
      <w:r>
        <w:rPr>
          <w:rFonts w:ascii="Times New Roman" w:eastAsia="Times New Roman" w:hAnsi="Times New Roman" w:cs="Times New Roman"/>
          <w:b/>
          <w:sz w:val="24"/>
          <w:szCs w:val="24"/>
          <w:lang w:eastAsia="ar-SA"/>
        </w:rPr>
        <w:tab/>
      </w:r>
      <w:r w:rsidR="006C3AEF" w:rsidRPr="006C3AEF">
        <w:rPr>
          <w:rFonts w:ascii="Times New Roman" w:eastAsia="Times New Roman" w:hAnsi="Times New Roman" w:cs="Times New Roman"/>
          <w:b/>
          <w:sz w:val="24"/>
          <w:szCs w:val="24"/>
          <w:lang w:eastAsia="ar-SA"/>
        </w:rPr>
        <w:t>4.13.2.</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5"/>
    </w:p>
    <w:p w:rsidR="00C272B2" w:rsidRDefault="00427989"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27989">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427989">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427989">
        <w:rPr>
          <w:rFonts w:ascii="Times New Roman" w:eastAsia="Times New Roman" w:hAnsi="Times New Roman" w:cs="Times New Roman"/>
          <w:sz w:val="24"/>
          <w:szCs w:val="24"/>
          <w:lang w:eastAsia="ru-RU"/>
        </w:rPr>
        <w:t>предложение</w:t>
      </w:r>
      <w:proofErr w:type="gramEnd"/>
      <w:r w:rsidRPr="00427989">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на официальном сайте не позднее, чем через три дня со дня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DB0A34">
      <w:pPr>
        <w:keepNext/>
        <w:keepLines/>
        <w:tabs>
          <w:tab w:val="left" w:pos="0"/>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6" w:name="_Toc366761031"/>
      <w:bookmarkStart w:id="287" w:name="_Toc366762382"/>
      <w:bookmarkStart w:id="288" w:name="_Toc368061892"/>
      <w:bookmarkStart w:id="289" w:name="_Toc368062056"/>
      <w:bookmarkStart w:id="290" w:name="_Toc370824154"/>
      <w:bookmarkStart w:id="291" w:name="_Toc394314176"/>
      <w:bookmarkStart w:id="292" w:name="_Toc410044339"/>
      <w:bookmarkStart w:id="293" w:name="_Toc429079283"/>
      <w:bookmarkStart w:id="294" w:name="_Toc441216770"/>
      <w:bookmarkStart w:id="295" w:name="_Toc441217506"/>
      <w:bookmarkStart w:id="296" w:name="_Toc441217582"/>
      <w:bookmarkStart w:id="297" w:name="_Toc441766559"/>
      <w:r w:rsidRPr="006C3AEF">
        <w:rPr>
          <w:rFonts w:ascii="Times New Roman" w:eastAsia="Times New Roman" w:hAnsi="Times New Roman" w:cs="Times New Roman"/>
          <w:b/>
          <w:bCs/>
          <w:sz w:val="24"/>
          <w:szCs w:val="24"/>
          <w:lang w:eastAsia="ar-SA"/>
        </w:rPr>
        <w:t>4.14.   Заключение Договора.</w:t>
      </w:r>
      <w:bookmarkEnd w:id="286"/>
      <w:bookmarkEnd w:id="287"/>
      <w:bookmarkEnd w:id="288"/>
      <w:bookmarkEnd w:id="289"/>
      <w:bookmarkEnd w:id="290"/>
      <w:bookmarkEnd w:id="291"/>
      <w:bookmarkEnd w:id="292"/>
      <w:bookmarkEnd w:id="293"/>
      <w:bookmarkEnd w:id="294"/>
      <w:bookmarkEnd w:id="295"/>
      <w:bookmarkEnd w:id="296"/>
      <w:bookmarkEnd w:id="297"/>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.1.</w:t>
      </w:r>
      <w:r w:rsidR="00C272B2" w:rsidRPr="00E009D9">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.2.</w:t>
      </w:r>
      <w:r w:rsidR="00C272B2" w:rsidRPr="00E009D9">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w:t>
      </w:r>
      <w:r w:rsidR="00C272B2" w:rsidRPr="00BA55A4">
        <w:rPr>
          <w:rFonts w:ascii="Times New Roman" w:eastAsia="Times New Roman" w:hAnsi="Times New Roman" w:cs="Times New Roman"/>
          <w:sz w:val="24"/>
          <w:szCs w:val="24"/>
          <w:lang w:eastAsia="ar-SA"/>
        </w:rPr>
        <w:t>с п.4.10.4.,</w:t>
      </w:r>
      <w:r w:rsidR="00C272B2" w:rsidRPr="00E009D9">
        <w:rPr>
          <w:rFonts w:ascii="Times New Roman" w:eastAsia="Times New Roman" w:hAnsi="Times New Roman" w:cs="Times New Roman"/>
          <w:sz w:val="24"/>
          <w:szCs w:val="24"/>
          <w:lang w:eastAsia="ar-SA"/>
        </w:rPr>
        <w:t xml:space="preserve"> обязан заключить Договор, являющийся </w:t>
      </w:r>
      <w:r w:rsidR="002C3F70" w:rsidRPr="005E474C">
        <w:rPr>
          <w:rFonts w:ascii="Times New Roman" w:eastAsia="Times New Roman" w:hAnsi="Times New Roman" w:cs="Times New Roman"/>
          <w:sz w:val="24"/>
          <w:szCs w:val="24"/>
          <w:lang w:eastAsia="ar-SA"/>
        </w:rPr>
        <w:t>П</w:t>
      </w:r>
      <w:r w:rsidR="00C272B2" w:rsidRPr="005E474C">
        <w:rPr>
          <w:rFonts w:ascii="Times New Roman" w:eastAsia="Times New Roman" w:hAnsi="Times New Roman" w:cs="Times New Roman"/>
          <w:sz w:val="24"/>
          <w:szCs w:val="24"/>
          <w:lang w:eastAsia="ar-SA"/>
        </w:rPr>
        <w:t>риложением № 4</w:t>
      </w:r>
      <w:r w:rsidR="00C272B2" w:rsidRPr="00E009D9">
        <w:rPr>
          <w:rFonts w:ascii="Times New Roman" w:eastAsia="Times New Roman" w:hAnsi="Times New Roman" w:cs="Times New Roman"/>
          <w:sz w:val="24"/>
          <w:szCs w:val="24"/>
          <w:lang w:eastAsia="ar-SA"/>
        </w:rPr>
        <w:t xml:space="preserve"> к Документации, с учетом существенных условий, указанных в протоколе Комиссии по закупке.</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.3.</w:t>
      </w:r>
      <w:r w:rsidR="00C272B2" w:rsidRPr="00E009D9">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w:t>
      </w:r>
      <w:r w:rsidRPr="00E009D9">
        <w:rPr>
          <w:rFonts w:ascii="Times New Roman" w:eastAsia="Times New Roman" w:hAnsi="Times New Roman" w:cs="Times New Roman"/>
          <w:sz w:val="24"/>
          <w:szCs w:val="24"/>
          <w:lang w:eastAsia="ar-SA"/>
        </w:rPr>
        <w:t>стником закупки (согласно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 xml:space="preserve">.2.) </w:t>
      </w:r>
      <w:r w:rsidR="00C272B2" w:rsidRPr="00E009D9">
        <w:rPr>
          <w:rFonts w:ascii="Times New Roman" w:eastAsia="Times New Roman" w:hAnsi="Times New Roman" w:cs="Times New Roman"/>
          <w:sz w:val="24"/>
          <w:szCs w:val="24"/>
          <w:lang w:eastAsia="ar-SA"/>
        </w:rPr>
        <w:lastRenderedPageBreak/>
        <w:t>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.4.</w:t>
      </w:r>
      <w:r w:rsidR="00C272B2" w:rsidRPr="00E009D9">
        <w:rPr>
          <w:rFonts w:ascii="Times New Roman" w:eastAsia="Times New Roman" w:hAnsi="Times New Roman" w:cs="Times New Roman"/>
          <w:sz w:val="24"/>
          <w:szCs w:val="24"/>
          <w:lang w:eastAsia="ar-SA"/>
        </w:rPr>
        <w:t xml:space="preserve"> 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Участник закупки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w:t>
      </w:r>
      <w:proofErr w:type="gramStart"/>
      <w:r w:rsidR="00C272B2" w:rsidRPr="00E009D9">
        <w:rPr>
          <w:rFonts w:ascii="Times New Roman" w:eastAsia="Times New Roman" w:hAnsi="Times New Roman" w:cs="Times New Roman"/>
          <w:sz w:val="24"/>
          <w:szCs w:val="24"/>
          <w:lang w:eastAsia="ar-SA"/>
        </w:rPr>
        <w:t>Заказчиком</w:t>
      </w:r>
      <w:proofErr w:type="gramEnd"/>
      <w:r w:rsidR="00C272B2" w:rsidRPr="00E009D9">
        <w:rPr>
          <w:rFonts w:ascii="Times New Roman" w:eastAsia="Times New Roman" w:hAnsi="Times New Roman" w:cs="Times New Roman"/>
          <w:sz w:val="24"/>
          <w:szCs w:val="24"/>
          <w:lang w:eastAsia="ar-SA"/>
        </w:rPr>
        <w:t xml:space="preserve"> уклонившимся от заключения Договора. </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.5.</w:t>
      </w:r>
      <w:r w:rsidR="00C272B2" w:rsidRPr="00E009D9">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00C272B2" w:rsidRPr="00E009D9">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w:t>
      </w:r>
      <w:r w:rsidR="00012265">
        <w:rPr>
          <w:rFonts w:ascii="Times New Roman" w:eastAsia="Times New Roman" w:hAnsi="Times New Roman" w:cs="Times New Roman"/>
          <w:sz w:val="24"/>
          <w:szCs w:val="24"/>
          <w:lang w:eastAsia="ar-SA"/>
        </w:rPr>
        <w:t>одержащий существенные условия,</w:t>
      </w:r>
      <w:r w:rsidR="00012265" w:rsidRPr="00012265">
        <w:rPr>
          <w:rFonts w:ascii="Times New Roman" w:eastAsia="Times New Roman" w:hAnsi="Times New Roman" w:cs="Times New Roman"/>
          <w:sz w:val="24"/>
          <w:szCs w:val="24"/>
          <w:lang w:eastAsia="ar-SA"/>
        </w:rPr>
        <w:t xml:space="preserve"> </w:t>
      </w:r>
      <w:r w:rsidR="00012265">
        <w:rPr>
          <w:rFonts w:ascii="Times New Roman" w:eastAsia="Times New Roman" w:hAnsi="Times New Roman" w:cs="Times New Roman"/>
          <w:sz w:val="24"/>
          <w:szCs w:val="24"/>
          <w:lang w:eastAsia="ar-SA"/>
        </w:rPr>
        <w:t>указанные</w:t>
      </w:r>
      <w:r w:rsidR="00012265" w:rsidRPr="00E009D9">
        <w:rPr>
          <w:rFonts w:ascii="Times New Roman" w:eastAsia="Times New Roman" w:hAnsi="Times New Roman" w:cs="Times New Roman"/>
          <w:sz w:val="24"/>
          <w:szCs w:val="24"/>
          <w:lang w:eastAsia="ar-SA"/>
        </w:rPr>
        <w:t xml:space="preserve"> в протоколе Комиссии по закупке</w:t>
      </w:r>
      <w:r w:rsidR="00012265">
        <w:rPr>
          <w:rFonts w:ascii="Times New Roman" w:eastAsia="Times New Roman" w:hAnsi="Times New Roman" w:cs="Times New Roman"/>
          <w:sz w:val="24"/>
          <w:szCs w:val="24"/>
          <w:lang w:eastAsia="ar-SA"/>
        </w:rPr>
        <w:t>.</w:t>
      </w:r>
      <w:proofErr w:type="gramEnd"/>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.6.</w:t>
      </w:r>
      <w:r w:rsidR="00C272B2" w:rsidRPr="00E009D9">
        <w:rPr>
          <w:rFonts w:ascii="Times New Roman" w:eastAsia="Times New Roman" w:hAnsi="Times New Roman" w:cs="Times New Roman"/>
          <w:sz w:val="24"/>
          <w:szCs w:val="24"/>
          <w:lang w:eastAsia="ru-RU"/>
        </w:rPr>
        <w:t xml:space="preserve"> </w:t>
      </w:r>
      <w:proofErr w:type="gramStart"/>
      <w:r w:rsidR="00C272B2" w:rsidRPr="00E009D9">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w:t>
      </w:r>
      <w:proofErr w:type="gramEnd"/>
      <w:r w:rsidR="00C272B2" w:rsidRPr="00E009D9">
        <w:rPr>
          <w:rFonts w:ascii="Times New Roman" w:eastAsia="Times New Roman" w:hAnsi="Times New Roman" w:cs="Times New Roman"/>
          <w:sz w:val="24"/>
          <w:szCs w:val="24"/>
          <w:lang w:eastAsia="ru-RU"/>
        </w:rPr>
        <w:t>. Документации.</w:t>
      </w:r>
    </w:p>
    <w:p w:rsidR="00C272B2" w:rsidRDefault="008C04FE" w:rsidP="00E762C9">
      <w:pPr>
        <w:tabs>
          <w:tab w:val="left" w:pos="540"/>
          <w:tab w:val="left" w:pos="993"/>
        </w:tabs>
        <w:spacing w:after="0" w:line="240" w:lineRule="auto"/>
        <w:ind w:firstLine="709"/>
        <w:jc w:val="both"/>
        <w:rPr>
          <w:rFonts w:ascii="Times New Roman" w:eastAsia="Times New Roman" w:hAnsi="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.7</w:t>
      </w:r>
      <w:r w:rsidR="00C272B2" w:rsidRPr="00E009D9">
        <w:rPr>
          <w:rFonts w:ascii="Times New Roman" w:eastAsia="Times New Roman" w:hAnsi="Times New Roman" w:cs="Times New Roman"/>
          <w:sz w:val="24"/>
          <w:szCs w:val="24"/>
          <w:lang w:eastAsia="ru-RU"/>
        </w:rPr>
        <w:t xml:space="preserve">.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 xml:space="preserve">.Документации, между </w:t>
      </w:r>
      <w:r w:rsidR="00D73056" w:rsidRPr="00D73056">
        <w:rPr>
          <w:rFonts w:ascii="Times New Roman" w:eastAsia="Times New Roman" w:hAnsi="Times New Roman"/>
          <w:sz w:val="24"/>
          <w:szCs w:val="24"/>
          <w:lang w:eastAsia="ru-RU"/>
        </w:rPr>
        <w:t>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w:t>
      </w:r>
      <w:r w:rsidR="00C272B2" w:rsidRPr="00E009D9">
        <w:rPr>
          <w:rFonts w:ascii="Times New Roman" w:eastAsia="Times New Roman" w:hAnsi="Times New Roman"/>
          <w:sz w:val="24"/>
          <w:szCs w:val="24"/>
          <w:lang w:eastAsia="ru-RU"/>
        </w:rPr>
        <w:t>, в ином случае  Заказчик вправе признать Участника закупки уклонившимся от заключения договора.</w:t>
      </w: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8" w:name="_Toc429079284"/>
      <w:bookmarkStart w:id="299" w:name="_Toc441216771"/>
      <w:bookmarkStart w:id="300" w:name="_Toc441217507"/>
      <w:bookmarkStart w:id="301" w:name="_Toc441217583"/>
      <w:bookmarkStart w:id="302" w:name="_Toc366761032"/>
      <w:bookmarkStart w:id="303" w:name="_Toc366762383"/>
      <w:bookmarkStart w:id="304" w:name="_Toc368061893"/>
      <w:bookmarkStart w:id="305" w:name="_Toc368062057"/>
      <w:bookmarkStart w:id="306" w:name="_Toc370824155"/>
      <w:bookmarkStart w:id="307" w:name="_Toc394314177"/>
      <w:bookmarkStart w:id="308" w:name="_Toc410044340"/>
      <w:bookmarkStart w:id="309" w:name="_Toc44176656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8"/>
      <w:bookmarkEnd w:id="299"/>
      <w:bookmarkEnd w:id="300"/>
      <w:bookmarkEnd w:id="301"/>
      <w:bookmarkEnd w:id="309"/>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2A54E3" w:rsidRPr="002A54E3">
        <w:rPr>
          <w:rFonts w:ascii="Times New Roman" w:eastAsia="Times New Roman" w:hAnsi="Times New Roman" w:cs="Times New Roman"/>
          <w:sz w:val="24"/>
          <w:szCs w:val="24"/>
          <w:lang w:eastAsia="ru-RU"/>
        </w:rPr>
        <w:t>в единой информационной системе</w:t>
      </w:r>
      <w:r w:rsidR="002A54E3" w:rsidRPr="006C3AEF">
        <w:rPr>
          <w:rFonts w:ascii="Times New Roman" w:eastAsia="Times New Roman" w:hAnsi="Times New Roman" w:cs="Times New Roman"/>
          <w:sz w:val="24"/>
          <w:szCs w:val="24"/>
          <w:lang w:eastAsia="ru-RU"/>
        </w:rPr>
        <w:t xml:space="preserve"> </w:t>
      </w:r>
      <w:r w:rsidR="002A54E3" w:rsidRPr="002A54E3">
        <w:rPr>
          <w:rFonts w:ascii="Times New Roman" w:eastAsia="Times New Roman" w:hAnsi="Times New Roman" w:cs="Times New Roman"/>
          <w:sz w:val="24"/>
          <w:szCs w:val="24"/>
          <w:lang w:eastAsia="ru-RU"/>
        </w:rPr>
        <w:t>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10" w:name="_Toc429079285"/>
      <w:bookmarkStart w:id="311" w:name="_Toc441216772"/>
      <w:bookmarkStart w:id="312" w:name="_Toc441217508"/>
      <w:bookmarkStart w:id="313" w:name="_Toc441217584"/>
      <w:bookmarkStart w:id="314" w:name="_Toc441766561"/>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02"/>
      <w:bookmarkEnd w:id="303"/>
      <w:bookmarkEnd w:id="304"/>
      <w:bookmarkEnd w:id="305"/>
      <w:bookmarkEnd w:id="306"/>
      <w:bookmarkEnd w:id="307"/>
      <w:bookmarkEnd w:id="308"/>
      <w:r w:rsidRPr="006C3AEF">
        <w:rPr>
          <w:rFonts w:ascii="Times New Roman" w:eastAsia="Times New Roman" w:hAnsi="Times New Roman" w:cs="Times New Roman"/>
          <w:b/>
          <w:bCs/>
          <w:sz w:val="24"/>
          <w:szCs w:val="24"/>
          <w:lang w:eastAsia="ar-SA"/>
        </w:rPr>
        <w:t xml:space="preserve"> заявки.</w:t>
      </w:r>
      <w:bookmarkEnd w:id="310"/>
      <w:bookmarkEnd w:id="311"/>
      <w:bookmarkEnd w:id="312"/>
      <w:bookmarkEnd w:id="313"/>
      <w:bookmarkEnd w:id="314"/>
    </w:p>
    <w:p w:rsidR="00A84A0D" w:rsidRDefault="00A84A0D" w:rsidP="00A84A0D">
      <w:pPr>
        <w:tabs>
          <w:tab w:val="left" w:pos="0"/>
          <w:tab w:val="left" w:pos="1134"/>
        </w:tabs>
        <w:suppressAutoHyphens/>
        <w:autoSpaceDE w:val="0"/>
        <w:autoSpaceDN w:val="0"/>
        <w:adjustRightInd w:val="0"/>
        <w:spacing w:line="240" w:lineRule="auto"/>
        <w:ind w:firstLine="709"/>
        <w:contextualSpacing/>
        <w:jc w:val="both"/>
        <w:rPr>
          <w:rFonts w:ascii="Times New Roman" w:eastAsia="Times New Roman" w:hAnsi="Times New Roman" w:cs="Times New Roman"/>
          <w:bCs/>
          <w:snapToGrid w:val="0"/>
          <w:sz w:val="24"/>
          <w:szCs w:val="24"/>
          <w:lang w:eastAsia="ru-RU"/>
        </w:rPr>
      </w:pPr>
      <w:r w:rsidRPr="004335E5">
        <w:rPr>
          <w:rFonts w:ascii="Times New Roman" w:eastAsia="Times New Roman" w:hAnsi="Times New Roman" w:cs="Times New Roman"/>
          <w:bCs/>
          <w:snapToGrid w:val="0"/>
          <w:sz w:val="24"/>
          <w:szCs w:val="24"/>
          <w:lang w:eastAsia="ru-RU"/>
        </w:rPr>
        <w:t xml:space="preserve">Заказчиком устанавливается требование по обеспечению заявок участников в размере 5% от начальной (максимальной) цены лота. </w:t>
      </w:r>
    </w:p>
    <w:p w:rsidR="00A84A0D" w:rsidRPr="00A84A0D" w:rsidRDefault="00A84A0D" w:rsidP="00A84A0D">
      <w:pPr>
        <w:tabs>
          <w:tab w:val="left" w:pos="0"/>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315" w:name="_Toc366762384"/>
      <w:bookmarkStart w:id="316" w:name="_Toc368061894"/>
      <w:bookmarkStart w:id="317" w:name="_Toc368062058"/>
      <w:bookmarkStart w:id="318" w:name="_Toc370824156"/>
      <w:bookmarkStart w:id="319" w:name="_Toc394314178"/>
      <w:bookmarkStart w:id="320" w:name="_Toc410044341"/>
      <w:bookmarkStart w:id="321" w:name="_Toc429079286"/>
      <w:bookmarkStart w:id="322" w:name="_Toc441216773"/>
      <w:bookmarkStart w:id="323" w:name="_Toc441217509"/>
      <w:bookmarkStart w:id="324" w:name="_Toc441217585"/>
      <w:r w:rsidRPr="00523C8E">
        <w:rPr>
          <w:rFonts w:ascii="Times New Roman" w:eastAsia="Times New Roman" w:hAnsi="Times New Roman" w:cs="Times New Roman"/>
          <w:b/>
          <w:sz w:val="24"/>
          <w:szCs w:val="24"/>
          <w:lang w:eastAsia="ru-RU"/>
        </w:rPr>
        <w:t>Лот №1</w:t>
      </w:r>
      <w:r w:rsidRPr="00A84A0D">
        <w:rPr>
          <w:rFonts w:ascii="Times New Roman" w:eastAsia="Times New Roman" w:hAnsi="Times New Roman" w:cs="Times New Roman"/>
          <w:sz w:val="24"/>
          <w:szCs w:val="24"/>
          <w:lang w:eastAsia="ru-RU"/>
        </w:rPr>
        <w:t xml:space="preserve"> - обеспечение заявки  194 975 (Сто девяносто четыре тысячи девятьсот семьдесят пять) рублей 00 копеек (</w:t>
      </w:r>
      <w:r w:rsidRPr="00A84A0D">
        <w:rPr>
          <w:rFonts w:ascii="Times New Roman" w:eastAsia="Times New Roman" w:hAnsi="Times New Roman" w:cs="Times New Roman"/>
          <w:i/>
          <w:sz w:val="24"/>
          <w:szCs w:val="24"/>
          <w:lang w:eastAsia="ru-RU"/>
        </w:rPr>
        <w:t>5% от начальной (максимальной) цены Лота</w:t>
      </w:r>
      <w:r>
        <w:rPr>
          <w:rFonts w:ascii="Times New Roman" w:eastAsia="Times New Roman" w:hAnsi="Times New Roman" w:cs="Times New Roman"/>
          <w:i/>
          <w:sz w:val="24"/>
          <w:szCs w:val="24"/>
          <w:lang w:eastAsia="ru-RU"/>
        </w:rPr>
        <w:t xml:space="preserve"> </w:t>
      </w:r>
      <w:r w:rsidRPr="00A84A0D">
        <w:rPr>
          <w:rFonts w:ascii="Times New Roman" w:eastAsia="Times New Roman" w:hAnsi="Times New Roman" w:cs="Times New Roman"/>
          <w:i/>
          <w:sz w:val="24"/>
          <w:szCs w:val="24"/>
          <w:lang w:eastAsia="ru-RU"/>
        </w:rPr>
        <w:t>№1)</w:t>
      </w:r>
      <w:r>
        <w:rPr>
          <w:rFonts w:ascii="Times New Roman" w:eastAsia="Times New Roman" w:hAnsi="Times New Roman" w:cs="Times New Roman"/>
          <w:i/>
          <w:sz w:val="24"/>
          <w:szCs w:val="24"/>
          <w:lang w:eastAsia="ru-RU"/>
        </w:rPr>
        <w:t>.</w:t>
      </w:r>
    </w:p>
    <w:p w:rsidR="00A84A0D" w:rsidRPr="00A84A0D" w:rsidRDefault="00A84A0D" w:rsidP="00A84A0D">
      <w:pPr>
        <w:tabs>
          <w:tab w:val="left" w:pos="0"/>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23C8E">
        <w:rPr>
          <w:rFonts w:ascii="Times New Roman" w:eastAsia="Times New Roman" w:hAnsi="Times New Roman" w:cs="Times New Roman"/>
          <w:b/>
          <w:sz w:val="24"/>
          <w:szCs w:val="24"/>
          <w:lang w:eastAsia="ru-RU"/>
        </w:rPr>
        <w:t>Лот №2</w:t>
      </w:r>
      <w:r w:rsidRPr="00A84A0D">
        <w:rPr>
          <w:rFonts w:ascii="Times New Roman" w:eastAsia="Times New Roman" w:hAnsi="Times New Roman" w:cs="Times New Roman"/>
          <w:sz w:val="24"/>
          <w:szCs w:val="24"/>
          <w:lang w:eastAsia="ru-RU"/>
        </w:rPr>
        <w:t xml:space="preserve"> – обеспечение заявки 2 212 600 (Два миллиона двести двенадцать тысяч шестьсот) рублей 00 копеек</w:t>
      </w:r>
      <w:r w:rsidRPr="00A84A0D">
        <w:rPr>
          <w:rFonts w:ascii="Times New Roman" w:eastAsia="Times New Roman" w:hAnsi="Times New Roman" w:cs="Times New Roman"/>
          <w:i/>
          <w:sz w:val="24"/>
          <w:szCs w:val="24"/>
          <w:lang w:eastAsia="ru-RU"/>
        </w:rPr>
        <w:t xml:space="preserve"> (5% от начальной (максимальной) цены Лота</w:t>
      </w:r>
      <w:r>
        <w:rPr>
          <w:rFonts w:ascii="Times New Roman" w:eastAsia="Times New Roman" w:hAnsi="Times New Roman" w:cs="Times New Roman"/>
          <w:i/>
          <w:sz w:val="24"/>
          <w:szCs w:val="24"/>
          <w:lang w:eastAsia="ru-RU"/>
        </w:rPr>
        <w:t xml:space="preserve"> </w:t>
      </w:r>
      <w:r w:rsidRPr="00A84A0D">
        <w:rPr>
          <w:rFonts w:ascii="Times New Roman" w:eastAsia="Times New Roman" w:hAnsi="Times New Roman" w:cs="Times New Roman"/>
          <w:i/>
          <w:sz w:val="24"/>
          <w:szCs w:val="24"/>
          <w:lang w:eastAsia="ru-RU"/>
        </w:rPr>
        <w:t>№2).</w:t>
      </w:r>
    </w:p>
    <w:p w:rsidR="00A84A0D" w:rsidRDefault="00A84A0D" w:rsidP="00A84A0D">
      <w:pPr>
        <w:tabs>
          <w:tab w:val="left" w:pos="0"/>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523C8E">
        <w:rPr>
          <w:rFonts w:ascii="Times New Roman" w:eastAsia="Times New Roman" w:hAnsi="Times New Roman" w:cs="Times New Roman"/>
          <w:b/>
          <w:sz w:val="24"/>
          <w:szCs w:val="24"/>
          <w:lang w:eastAsia="ru-RU"/>
        </w:rPr>
        <w:t>Лот №3</w:t>
      </w:r>
      <w:r w:rsidRPr="00A84A0D">
        <w:rPr>
          <w:rFonts w:ascii="Times New Roman" w:eastAsia="Times New Roman" w:hAnsi="Times New Roman" w:cs="Times New Roman"/>
          <w:sz w:val="24"/>
          <w:szCs w:val="24"/>
          <w:lang w:eastAsia="ru-RU"/>
        </w:rPr>
        <w:t xml:space="preserve"> - обеспечение заявки 697 400 (Шестьсот девяносто семь тысяч четыреста) рублей 00 копеек</w:t>
      </w:r>
      <w:r w:rsidRPr="00A84A0D">
        <w:rPr>
          <w:rFonts w:ascii="Times New Roman" w:eastAsia="Times New Roman" w:hAnsi="Times New Roman" w:cs="Times New Roman"/>
          <w:i/>
          <w:sz w:val="24"/>
          <w:szCs w:val="24"/>
          <w:lang w:eastAsia="ru-RU"/>
        </w:rPr>
        <w:t xml:space="preserve"> (5% от начальной (максимальной) цены Лота</w:t>
      </w:r>
      <w:r>
        <w:rPr>
          <w:rFonts w:ascii="Times New Roman" w:eastAsia="Times New Roman" w:hAnsi="Times New Roman" w:cs="Times New Roman"/>
          <w:i/>
          <w:sz w:val="24"/>
          <w:szCs w:val="24"/>
          <w:lang w:eastAsia="ru-RU"/>
        </w:rPr>
        <w:t xml:space="preserve"> </w:t>
      </w:r>
      <w:r w:rsidRPr="00A84A0D">
        <w:rPr>
          <w:rFonts w:ascii="Times New Roman" w:eastAsia="Times New Roman" w:hAnsi="Times New Roman" w:cs="Times New Roman"/>
          <w:i/>
          <w:sz w:val="24"/>
          <w:szCs w:val="24"/>
          <w:lang w:eastAsia="ru-RU"/>
        </w:rPr>
        <w:t>№3).</w:t>
      </w:r>
    </w:p>
    <w:p w:rsidR="00A84A0D" w:rsidRPr="00A84A0D" w:rsidRDefault="00A84A0D" w:rsidP="00A84A0D">
      <w:pPr>
        <w:tabs>
          <w:tab w:val="left" w:pos="0"/>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A84A0D" w:rsidRPr="00A84A0D" w:rsidRDefault="00A84A0D" w:rsidP="00A84A0D">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ab/>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A84A0D" w:rsidRPr="00A84A0D" w:rsidRDefault="00A84A0D" w:rsidP="00A84A0D">
      <w:pPr>
        <w:spacing w:after="0" w:line="240" w:lineRule="auto"/>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Ф-л ГПБ (АО) в г. Санкт-Петербурге г. Санкт-Петербург</w:t>
      </w:r>
    </w:p>
    <w:p w:rsidR="00A84A0D" w:rsidRPr="00A84A0D" w:rsidRDefault="00A84A0D" w:rsidP="00A84A0D">
      <w:pPr>
        <w:spacing w:after="0" w:line="240" w:lineRule="auto"/>
        <w:jc w:val="both"/>
        <w:rPr>
          <w:rFonts w:ascii="Times New Roman" w:eastAsia="Times New Roman" w:hAnsi="Times New Roman" w:cs="Times New Roman"/>
          <w:sz w:val="24"/>
          <w:szCs w:val="24"/>
          <w:lang w:eastAsia="ru-RU"/>
        </w:rPr>
      </w:pPr>
      <w:proofErr w:type="gramStart"/>
      <w:r w:rsidRPr="00A84A0D">
        <w:rPr>
          <w:rFonts w:ascii="Times New Roman" w:eastAsia="Times New Roman" w:hAnsi="Times New Roman" w:cs="Times New Roman"/>
          <w:sz w:val="24"/>
          <w:szCs w:val="24"/>
          <w:lang w:eastAsia="ru-RU"/>
        </w:rPr>
        <w:t>Р</w:t>
      </w:r>
      <w:proofErr w:type="gramEnd"/>
      <w:r w:rsidRPr="00A84A0D">
        <w:rPr>
          <w:rFonts w:ascii="Times New Roman" w:eastAsia="Times New Roman" w:hAnsi="Times New Roman" w:cs="Times New Roman"/>
          <w:sz w:val="24"/>
          <w:szCs w:val="24"/>
          <w:lang w:eastAsia="ru-RU"/>
        </w:rPr>
        <w:t>/счет №  № 40702810300001003064</w:t>
      </w:r>
    </w:p>
    <w:p w:rsidR="00A84A0D" w:rsidRPr="00A84A0D" w:rsidRDefault="00A84A0D" w:rsidP="00A84A0D">
      <w:pPr>
        <w:spacing w:after="0" w:line="240" w:lineRule="auto"/>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к/с № 30101810200000000827</w:t>
      </w:r>
    </w:p>
    <w:p w:rsidR="00A84A0D" w:rsidRPr="00A84A0D" w:rsidRDefault="00A84A0D" w:rsidP="00A84A0D">
      <w:pPr>
        <w:spacing w:after="0" w:line="240" w:lineRule="auto"/>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БИК 044030827</w:t>
      </w:r>
    </w:p>
    <w:p w:rsidR="00A84A0D" w:rsidRPr="00A84A0D" w:rsidRDefault="00A84A0D" w:rsidP="00A84A0D">
      <w:pPr>
        <w:spacing w:after="0" w:line="240" w:lineRule="auto"/>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Полное наименование: Акционерное общество «Мурманэнергосбыт»</w:t>
      </w:r>
    </w:p>
    <w:p w:rsidR="00A84A0D" w:rsidRDefault="00A84A0D" w:rsidP="00A84A0D">
      <w:pPr>
        <w:spacing w:after="0" w:line="240" w:lineRule="auto"/>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lastRenderedPageBreak/>
        <w:t>Сокращенное наименование: АО «МЭС»</w:t>
      </w:r>
      <w:r>
        <w:rPr>
          <w:rFonts w:ascii="Times New Roman" w:eastAsia="Times New Roman" w:hAnsi="Times New Roman" w:cs="Times New Roman"/>
          <w:sz w:val="24"/>
          <w:szCs w:val="24"/>
          <w:lang w:eastAsia="ru-RU"/>
        </w:rPr>
        <w:t>.</w:t>
      </w:r>
    </w:p>
    <w:p w:rsidR="00A84A0D" w:rsidRPr="00A84A0D" w:rsidRDefault="00A84A0D" w:rsidP="00A84A0D">
      <w:pPr>
        <w:spacing w:after="0" w:line="240" w:lineRule="auto"/>
        <w:jc w:val="both"/>
        <w:rPr>
          <w:rFonts w:ascii="Times New Roman" w:eastAsia="Times New Roman" w:hAnsi="Times New Roman" w:cs="Times New Roman"/>
          <w:sz w:val="24"/>
          <w:szCs w:val="24"/>
          <w:lang w:eastAsia="ru-RU"/>
        </w:rPr>
      </w:pPr>
    </w:p>
    <w:p w:rsidR="00A84A0D" w:rsidRPr="00A84A0D" w:rsidRDefault="00A84A0D" w:rsidP="00A84A0D">
      <w:pPr>
        <w:spacing w:after="0" w:line="240" w:lineRule="auto"/>
        <w:ind w:firstLine="900"/>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В назначении платежа необходимо указать: «денежный залог в обеспечение заявки 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 – Лот № _____ (</w:t>
      </w:r>
      <w:r w:rsidRPr="00A84A0D">
        <w:rPr>
          <w:rFonts w:ascii="Times New Roman" w:eastAsia="Times New Roman" w:hAnsi="Times New Roman" w:cs="Times New Roman"/>
          <w:i/>
          <w:sz w:val="24"/>
          <w:szCs w:val="24"/>
          <w:lang w:eastAsia="ru-RU"/>
        </w:rPr>
        <w:t>указать номер Лота</w:t>
      </w:r>
      <w:r w:rsidRPr="00A84A0D">
        <w:rPr>
          <w:rFonts w:ascii="Times New Roman" w:eastAsia="Times New Roman" w:hAnsi="Times New Roman" w:cs="Times New Roman"/>
          <w:sz w:val="24"/>
          <w:szCs w:val="24"/>
          <w:lang w:eastAsia="ru-RU"/>
        </w:rPr>
        <w:t>)».</w:t>
      </w:r>
    </w:p>
    <w:p w:rsidR="00A84A0D" w:rsidRPr="00A84A0D" w:rsidRDefault="00A84A0D" w:rsidP="00A84A0D">
      <w:pPr>
        <w:spacing w:after="0" w:line="240" w:lineRule="auto"/>
        <w:ind w:firstLine="708"/>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Денежные средства в обеспечение заявки на участие в конкурентных переговорах 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A84A0D" w:rsidRPr="00A84A0D" w:rsidRDefault="00A84A0D" w:rsidP="00A84A0D">
      <w:pPr>
        <w:spacing w:after="0" w:line="240" w:lineRule="auto"/>
        <w:ind w:firstLine="708"/>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процедурах закупки, Участникам закупки, в том числе лицам, не допущенным к участию в процедурах закупки либо отказавшимся от ранее поданной заявки, а также в случае отказа Заказчика от проведения закупки, подлежат возврату в следующие сроки: </w:t>
      </w:r>
    </w:p>
    <w:p w:rsidR="00A84A0D" w:rsidRPr="00A84A0D" w:rsidRDefault="00A84A0D" w:rsidP="00A84A0D">
      <w:pPr>
        <w:spacing w:after="0" w:line="240" w:lineRule="auto"/>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 xml:space="preserve">- денежные средства, предоставленные в качестве обеспечения заявки на участие в конкурентных переговорах,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A84A0D">
        <w:rPr>
          <w:rFonts w:ascii="Times New Roman" w:eastAsia="Times New Roman" w:hAnsi="Times New Roman" w:cs="Times New Roman"/>
          <w:sz w:val="24"/>
          <w:szCs w:val="24"/>
          <w:lang w:eastAsia="ru-RU"/>
        </w:rPr>
        <w:t>с даты подписания</w:t>
      </w:r>
      <w:proofErr w:type="gramEnd"/>
      <w:r w:rsidRPr="00A84A0D">
        <w:rPr>
          <w:rFonts w:ascii="Times New Roman" w:eastAsia="Times New Roman" w:hAnsi="Times New Roman" w:cs="Times New Roman"/>
          <w:sz w:val="24"/>
          <w:szCs w:val="24"/>
          <w:lang w:eastAsia="ru-RU"/>
        </w:rPr>
        <w:t xml:space="preserve"> итогового протокола;</w:t>
      </w:r>
    </w:p>
    <w:p w:rsidR="00A84A0D" w:rsidRPr="00A84A0D" w:rsidRDefault="00A84A0D" w:rsidP="00A84A0D">
      <w:pPr>
        <w:spacing w:after="0" w:line="240" w:lineRule="auto"/>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 Участнику конкурентных переговоров, обязанному заключить договор, в течение 10 рабочих дней с момента заключения Договора/принятия решения Заказчиком об отказе от проведения закупки.</w:t>
      </w:r>
    </w:p>
    <w:p w:rsidR="00A84A0D" w:rsidRPr="00A84A0D" w:rsidRDefault="00A84A0D" w:rsidP="00A84A0D">
      <w:pPr>
        <w:spacing w:after="0" w:line="240" w:lineRule="auto"/>
        <w:ind w:firstLine="708"/>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позднее десяти дней со дня подписания итогового протокола) подписанный им договор, такой участник признается уклонившимся от заключения договора. </w:t>
      </w:r>
    </w:p>
    <w:p w:rsidR="00A84A0D" w:rsidRPr="00A84A0D" w:rsidRDefault="00A84A0D" w:rsidP="00A84A0D">
      <w:pPr>
        <w:spacing w:after="0" w:line="240" w:lineRule="auto"/>
        <w:ind w:firstLine="708"/>
        <w:jc w:val="both"/>
        <w:rPr>
          <w:rFonts w:ascii="Times New Roman" w:eastAsia="Times New Roman" w:hAnsi="Times New Roman" w:cs="Times New Roman"/>
          <w:sz w:val="24"/>
          <w:szCs w:val="24"/>
          <w:lang w:eastAsia="ru-RU"/>
        </w:rPr>
      </w:pPr>
      <w:proofErr w:type="gramStart"/>
      <w:r w:rsidRPr="00A84A0D">
        <w:rPr>
          <w:rFonts w:ascii="Times New Roman" w:eastAsia="Times New Roman" w:hAnsi="Times New Roman" w:cs="Times New Roman"/>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w:t>
      </w:r>
      <w:proofErr w:type="gramEnd"/>
      <w:r w:rsidRPr="00A84A0D">
        <w:rPr>
          <w:rFonts w:ascii="Times New Roman" w:eastAsia="Times New Roman" w:hAnsi="Times New Roman" w:cs="Times New Roman"/>
          <w:sz w:val="24"/>
          <w:szCs w:val="24"/>
          <w:lang w:eastAsia="ru-RU"/>
        </w:rPr>
        <w:t xml:space="preserve"> </w:t>
      </w:r>
      <w:proofErr w:type="gramStart"/>
      <w:r w:rsidRPr="00A84A0D">
        <w:rPr>
          <w:rFonts w:ascii="Times New Roman" w:eastAsia="Times New Roman" w:hAnsi="Times New Roman" w:cs="Times New Roman"/>
          <w:sz w:val="24"/>
          <w:szCs w:val="24"/>
          <w:lang w:eastAsia="ru-RU"/>
        </w:rPr>
        <w:t>Положения о закупке товаров, работ, услуг АО «МЭС» (ИНН 5190907139, ОГРН 1095190009111)),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w:t>
      </w:r>
      <w:proofErr w:type="gramEnd"/>
      <w:r w:rsidRPr="00A84A0D">
        <w:rPr>
          <w:rFonts w:ascii="Times New Roman" w:eastAsia="Times New Roman" w:hAnsi="Times New Roman" w:cs="Times New Roman"/>
          <w:sz w:val="24"/>
          <w:szCs w:val="24"/>
          <w:lang w:eastAsia="ru-RU"/>
        </w:rPr>
        <w:t xml:space="preserve"> такого Участника закупки </w:t>
      </w:r>
      <w:proofErr w:type="gramStart"/>
      <w:r w:rsidRPr="00A84A0D">
        <w:rPr>
          <w:rFonts w:ascii="Times New Roman" w:eastAsia="Times New Roman" w:hAnsi="Times New Roman" w:cs="Times New Roman"/>
          <w:sz w:val="24"/>
          <w:szCs w:val="24"/>
          <w:lang w:eastAsia="ru-RU"/>
        </w:rPr>
        <w:t>уклонившимся</w:t>
      </w:r>
      <w:proofErr w:type="gramEnd"/>
      <w:r w:rsidRPr="00A84A0D">
        <w:rPr>
          <w:rFonts w:ascii="Times New Roman" w:eastAsia="Times New Roman" w:hAnsi="Times New Roman" w:cs="Times New Roman"/>
          <w:sz w:val="24"/>
          <w:szCs w:val="24"/>
          <w:lang w:eastAsia="ru-RU"/>
        </w:rPr>
        <w:t xml:space="preserve"> от заключения договора. </w:t>
      </w:r>
    </w:p>
    <w:p w:rsidR="00A84A0D" w:rsidRPr="00A84A0D" w:rsidRDefault="00A84A0D" w:rsidP="00A84A0D">
      <w:pPr>
        <w:spacing w:after="0" w:line="240" w:lineRule="auto"/>
        <w:ind w:firstLine="708"/>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заявки и/или обеспечение исполнения договора такому Участнику закупки не возвращается.</w:t>
      </w:r>
    </w:p>
    <w:p w:rsidR="00A84A0D" w:rsidRPr="00A84A0D" w:rsidRDefault="00A84A0D" w:rsidP="00A84A0D">
      <w:pPr>
        <w:spacing w:after="0" w:line="240" w:lineRule="auto"/>
        <w:ind w:firstLine="708"/>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A84A0D" w:rsidRPr="00A84A0D" w:rsidRDefault="00A84A0D" w:rsidP="00A84A0D">
      <w:pPr>
        <w:spacing w:after="0" w:line="240" w:lineRule="auto"/>
        <w:ind w:firstLine="708"/>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Требование об обеспечении заявки на участие в равной мере относится ко всем Участникам закупки.</w:t>
      </w:r>
    </w:p>
    <w:p w:rsidR="00A84A0D" w:rsidRPr="00A84A0D" w:rsidRDefault="00A84A0D" w:rsidP="00A84A0D">
      <w:pPr>
        <w:spacing w:after="0" w:line="240" w:lineRule="auto"/>
        <w:jc w:val="both"/>
        <w:rPr>
          <w:rFonts w:ascii="Times New Roman" w:eastAsia="Times New Roman" w:hAnsi="Times New Roman" w:cs="Times New Roman"/>
          <w:sz w:val="24"/>
          <w:szCs w:val="24"/>
          <w:lang w:eastAsia="ru-RU"/>
        </w:rPr>
      </w:pPr>
      <w:r w:rsidRPr="00A84A0D">
        <w:rPr>
          <w:rFonts w:ascii="Times New Roman" w:eastAsia="Times New Roman" w:hAnsi="Times New Roman" w:cs="Times New Roman"/>
          <w:sz w:val="24"/>
          <w:szCs w:val="24"/>
          <w:lang w:eastAsia="ru-RU"/>
        </w:rPr>
        <w:t>Обеспечение исполнения  Договора не устанавливается.</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25" w:name="_Toc441766562"/>
      <w:r w:rsidRPr="006C3AEF">
        <w:rPr>
          <w:rFonts w:ascii="Times New Roman" w:eastAsia="Times New Roman" w:hAnsi="Times New Roman" w:cs="Times New Roman"/>
          <w:b/>
          <w:bCs/>
          <w:sz w:val="24"/>
          <w:szCs w:val="26"/>
          <w:lang w:eastAsia="ar-SA"/>
        </w:rPr>
        <w:t>4.17. Правовое регулирование</w:t>
      </w:r>
      <w:bookmarkEnd w:id="315"/>
      <w:bookmarkEnd w:id="316"/>
      <w:bookmarkEnd w:id="317"/>
      <w:bookmarkEnd w:id="318"/>
      <w:bookmarkEnd w:id="319"/>
      <w:bookmarkEnd w:id="320"/>
      <w:bookmarkEnd w:id="321"/>
      <w:bookmarkEnd w:id="322"/>
      <w:bookmarkEnd w:id="323"/>
      <w:bookmarkEnd w:id="324"/>
      <w:bookmarkEnd w:id="325"/>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326" w:name="_Toc366761033"/>
      <w:bookmarkStart w:id="327" w:name="_Toc441766563"/>
      <w:r w:rsidRPr="00721216">
        <w:rPr>
          <w:rFonts w:ascii="Times New Roman" w:eastAsia="Times New Roman" w:hAnsi="Times New Roman" w:cs="Times New Roman"/>
          <w:b/>
          <w:bCs/>
          <w:sz w:val="24"/>
          <w:szCs w:val="24"/>
          <w:lang w:eastAsia="ar-SA"/>
        </w:rPr>
        <w:t>5. Техническое задание.</w:t>
      </w:r>
      <w:bookmarkEnd w:id="326"/>
      <w:bookmarkEnd w:id="327"/>
      <w:r w:rsidRPr="006C3AEF">
        <w:rPr>
          <w:rFonts w:ascii="Times New Roman" w:eastAsia="Calibri" w:hAnsi="Times New Roman" w:cs="Times New Roman"/>
          <w:b/>
          <w:bCs/>
          <w:sz w:val="24"/>
          <w:szCs w:val="24"/>
        </w:rPr>
        <w:t xml:space="preserve">  </w:t>
      </w:r>
    </w:p>
    <w:p w:rsidR="00A81EA3" w:rsidRPr="001D6037" w:rsidRDefault="00A81EA3" w:rsidP="001D6037">
      <w:pPr>
        <w:rPr>
          <w:rFonts w:ascii="Times New Roman" w:hAnsi="Times New Roman" w:cs="Times New Roman"/>
          <w:sz w:val="24"/>
          <w:szCs w:val="24"/>
        </w:rPr>
      </w:pPr>
      <w:r w:rsidRPr="001D6037">
        <w:rPr>
          <w:rFonts w:ascii="Times New Roman" w:hAnsi="Times New Roman" w:cs="Times New Roman"/>
          <w:b/>
          <w:sz w:val="24"/>
          <w:szCs w:val="24"/>
        </w:rPr>
        <w:t>5.1.</w:t>
      </w:r>
      <w:r w:rsidRPr="001D6037">
        <w:rPr>
          <w:rFonts w:ascii="Times New Roman" w:hAnsi="Times New Roman" w:cs="Times New Roman"/>
          <w:sz w:val="24"/>
          <w:szCs w:val="24"/>
        </w:rPr>
        <w:t xml:space="preserve"> Место оказания услуг по перевозке: </w:t>
      </w:r>
    </w:p>
    <w:p w:rsidR="00A81EA3" w:rsidRPr="001D6037" w:rsidRDefault="00A81EA3" w:rsidP="001D6037">
      <w:pPr>
        <w:rPr>
          <w:rFonts w:ascii="Times New Roman" w:hAnsi="Times New Roman" w:cs="Times New Roman"/>
          <w:sz w:val="24"/>
          <w:szCs w:val="24"/>
        </w:rPr>
      </w:pPr>
      <w:r w:rsidRPr="001D6037">
        <w:rPr>
          <w:rFonts w:ascii="Times New Roman" w:hAnsi="Times New Roman" w:cs="Times New Roman"/>
          <w:sz w:val="24"/>
          <w:szCs w:val="24"/>
        </w:rPr>
        <w:t>Мурманская область по маршрутам</w:t>
      </w:r>
    </w:p>
    <w:p w:rsidR="00A81EA3" w:rsidRPr="001D6037" w:rsidRDefault="00A81EA3" w:rsidP="001D6037">
      <w:pPr>
        <w:rPr>
          <w:rFonts w:ascii="Times New Roman" w:hAnsi="Times New Roman" w:cs="Times New Roman"/>
          <w:b/>
          <w:sz w:val="24"/>
          <w:szCs w:val="24"/>
        </w:rPr>
      </w:pPr>
      <w:r w:rsidRPr="001D6037">
        <w:rPr>
          <w:rFonts w:ascii="Times New Roman" w:hAnsi="Times New Roman" w:cs="Times New Roman"/>
          <w:b/>
          <w:sz w:val="24"/>
          <w:szCs w:val="24"/>
        </w:rPr>
        <w:t>Лот №</w:t>
      </w:r>
      <w:r w:rsidR="000165F2" w:rsidRPr="001D6037">
        <w:rPr>
          <w:rFonts w:ascii="Times New Roman" w:hAnsi="Times New Roman" w:cs="Times New Roman"/>
          <w:b/>
          <w:sz w:val="24"/>
          <w:szCs w:val="24"/>
        </w:rPr>
        <w:t xml:space="preserve"> </w:t>
      </w:r>
      <w:r w:rsidRPr="001D6037">
        <w:rPr>
          <w:rFonts w:ascii="Times New Roman" w:hAnsi="Times New Roman" w:cs="Times New Roman"/>
          <w:b/>
          <w:sz w:val="24"/>
          <w:szCs w:val="24"/>
        </w:rPr>
        <w:t>1:</w:t>
      </w:r>
    </w:p>
    <w:p w:rsidR="00A81EA3" w:rsidRPr="00A81EA3" w:rsidRDefault="00A81EA3" w:rsidP="00A81EA3">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A81EA3">
        <w:rPr>
          <w:rFonts w:ascii="Times New Roman" w:eastAsia="Times New Roman" w:hAnsi="Times New Roman" w:cs="Times New Roman"/>
          <w:sz w:val="24"/>
          <w:szCs w:val="24"/>
          <w:lang w:eastAsia="ru-RU"/>
        </w:rPr>
        <w:t>в т. ч. по маршрутам (Пункт выдачи – котельные ГОУТП «ТЭКОС» г. Мурманска,  пункт приема - котельные ГОУТП «ТЭКОС»):</w:t>
      </w:r>
    </w:p>
    <w:p w:rsidR="00A81EA3" w:rsidRPr="00A81EA3" w:rsidRDefault="00A81EA3" w:rsidP="00A81EA3">
      <w:pPr>
        <w:tabs>
          <w:tab w:val="left" w:pos="1560"/>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xml:space="preserve">- г. Мурманск – п. Абрам-Мыс (ул. </w:t>
      </w:r>
      <w:proofErr w:type="gramStart"/>
      <w:r w:rsidRPr="00A81EA3">
        <w:rPr>
          <w:rFonts w:ascii="Times New Roman" w:eastAsia="Times New Roman" w:hAnsi="Times New Roman" w:cs="Times New Roman"/>
          <w:sz w:val="24"/>
          <w:szCs w:val="24"/>
          <w:lang w:eastAsia="ru-RU"/>
        </w:rPr>
        <w:t>Судоремонтная</w:t>
      </w:r>
      <w:proofErr w:type="gramEnd"/>
      <w:r w:rsidRPr="00A81EA3">
        <w:rPr>
          <w:rFonts w:ascii="Times New Roman" w:eastAsia="Times New Roman" w:hAnsi="Times New Roman" w:cs="Times New Roman"/>
          <w:sz w:val="24"/>
          <w:szCs w:val="24"/>
          <w:lang w:eastAsia="ru-RU"/>
        </w:rPr>
        <w:t>,15) – 2500 тонн</w:t>
      </w:r>
      <w:r>
        <w:rPr>
          <w:rFonts w:ascii="Times New Roman" w:eastAsia="Times New Roman" w:hAnsi="Times New Roman" w:cs="Times New Roman"/>
          <w:sz w:val="24"/>
          <w:szCs w:val="24"/>
          <w:lang w:eastAsia="ru-RU"/>
        </w:rPr>
        <w:t>;</w:t>
      </w:r>
    </w:p>
    <w:p w:rsidR="00A81EA3" w:rsidRPr="00A81EA3" w:rsidRDefault="00A81EA3" w:rsidP="00A81EA3">
      <w:pPr>
        <w:tabs>
          <w:tab w:val="left" w:pos="1560"/>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xml:space="preserve">- г. Мурманск – п. </w:t>
      </w:r>
      <w:proofErr w:type="spellStart"/>
      <w:r w:rsidRPr="00A81EA3">
        <w:rPr>
          <w:rFonts w:ascii="Times New Roman" w:eastAsia="Times New Roman" w:hAnsi="Times New Roman" w:cs="Times New Roman"/>
          <w:sz w:val="24"/>
          <w:szCs w:val="24"/>
          <w:lang w:eastAsia="ru-RU"/>
        </w:rPr>
        <w:t>Кильдинстрой</w:t>
      </w:r>
      <w:proofErr w:type="spellEnd"/>
      <w:r w:rsidRPr="00A81EA3">
        <w:rPr>
          <w:rFonts w:ascii="Times New Roman" w:eastAsia="Times New Roman" w:hAnsi="Times New Roman" w:cs="Times New Roman"/>
          <w:sz w:val="24"/>
          <w:szCs w:val="24"/>
          <w:lang w:eastAsia="ru-RU"/>
        </w:rPr>
        <w:t xml:space="preserve"> (ул. Ж.Д. тупик ,14) – 2600 тонн</w:t>
      </w:r>
      <w:r>
        <w:rPr>
          <w:rFonts w:ascii="Times New Roman" w:eastAsia="Times New Roman" w:hAnsi="Times New Roman" w:cs="Times New Roman"/>
          <w:sz w:val="24"/>
          <w:szCs w:val="24"/>
          <w:lang w:eastAsia="ru-RU"/>
        </w:rPr>
        <w:t>;</w:t>
      </w:r>
    </w:p>
    <w:p w:rsidR="00A81EA3" w:rsidRPr="00A81EA3" w:rsidRDefault="00A81EA3" w:rsidP="00A81EA3">
      <w:pPr>
        <w:tabs>
          <w:tab w:val="left" w:pos="1560"/>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xml:space="preserve">- г. Мурманск – п. </w:t>
      </w:r>
      <w:proofErr w:type="spellStart"/>
      <w:r w:rsidRPr="00A81EA3">
        <w:rPr>
          <w:rFonts w:ascii="Times New Roman" w:eastAsia="Times New Roman" w:hAnsi="Times New Roman" w:cs="Times New Roman"/>
          <w:sz w:val="24"/>
          <w:szCs w:val="24"/>
          <w:lang w:eastAsia="ru-RU"/>
        </w:rPr>
        <w:t>Шонгуй</w:t>
      </w:r>
      <w:proofErr w:type="spellEnd"/>
      <w:r w:rsidRPr="00A81EA3">
        <w:rPr>
          <w:rFonts w:ascii="Times New Roman" w:eastAsia="Times New Roman" w:hAnsi="Times New Roman" w:cs="Times New Roman"/>
          <w:sz w:val="24"/>
          <w:szCs w:val="24"/>
          <w:lang w:eastAsia="ru-RU"/>
        </w:rPr>
        <w:t xml:space="preserve"> (ул. Набережная,1) – 1500 тонн</w:t>
      </w:r>
      <w:r>
        <w:rPr>
          <w:rFonts w:ascii="Times New Roman" w:eastAsia="Times New Roman" w:hAnsi="Times New Roman" w:cs="Times New Roman"/>
          <w:sz w:val="24"/>
          <w:szCs w:val="24"/>
          <w:lang w:eastAsia="ru-RU"/>
        </w:rPr>
        <w:t>.</w:t>
      </w:r>
    </w:p>
    <w:p w:rsidR="00A81EA3" w:rsidRPr="00A81EA3" w:rsidRDefault="00A81EA3" w:rsidP="00A81EA3">
      <w:pPr>
        <w:tabs>
          <w:tab w:val="left" w:pos="709"/>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ab/>
      </w:r>
      <w:proofErr w:type="gramStart"/>
      <w:r w:rsidRPr="00A81EA3">
        <w:rPr>
          <w:rFonts w:ascii="Times New Roman" w:eastAsia="Times New Roman" w:hAnsi="Times New Roman" w:cs="Times New Roman"/>
          <w:sz w:val="24"/>
          <w:szCs w:val="24"/>
          <w:lang w:eastAsia="ru-RU"/>
        </w:rPr>
        <w:t xml:space="preserve">в т. ч. по маршрутам (Пункт выдачи – котельные ГОУТП «ТЭКОС» г. Мурманск,  пункт приема - котельная </w:t>
      </w:r>
      <w:proofErr w:type="spellStart"/>
      <w:r w:rsidRPr="00A81EA3">
        <w:rPr>
          <w:rFonts w:ascii="Times New Roman" w:eastAsia="Times New Roman" w:hAnsi="Times New Roman" w:cs="Times New Roman"/>
          <w:sz w:val="24"/>
          <w:szCs w:val="24"/>
          <w:lang w:eastAsia="ru-RU"/>
        </w:rPr>
        <w:t>с.п</w:t>
      </w:r>
      <w:proofErr w:type="spellEnd"/>
      <w:r w:rsidRPr="00A81EA3">
        <w:rPr>
          <w:rFonts w:ascii="Times New Roman" w:eastAsia="Times New Roman" w:hAnsi="Times New Roman" w:cs="Times New Roman"/>
          <w:sz w:val="24"/>
          <w:szCs w:val="24"/>
          <w:lang w:eastAsia="ru-RU"/>
        </w:rPr>
        <w:t>.</w:t>
      </w:r>
      <w:proofErr w:type="gramEnd"/>
      <w:r w:rsidRPr="00A81EA3">
        <w:rPr>
          <w:rFonts w:ascii="Times New Roman" w:eastAsia="Times New Roman" w:hAnsi="Times New Roman" w:cs="Times New Roman"/>
          <w:sz w:val="24"/>
          <w:szCs w:val="24"/>
          <w:lang w:eastAsia="ru-RU"/>
        </w:rPr>
        <w:t xml:space="preserve"> </w:t>
      </w:r>
      <w:proofErr w:type="gramStart"/>
      <w:r w:rsidRPr="00A81EA3">
        <w:rPr>
          <w:rFonts w:ascii="Times New Roman" w:eastAsia="Times New Roman" w:hAnsi="Times New Roman" w:cs="Times New Roman"/>
          <w:sz w:val="24"/>
          <w:szCs w:val="24"/>
          <w:lang w:eastAsia="ru-RU"/>
        </w:rPr>
        <w:t>Териберка)</w:t>
      </w:r>
      <w:r>
        <w:rPr>
          <w:rFonts w:ascii="Times New Roman" w:eastAsia="Times New Roman" w:hAnsi="Times New Roman" w:cs="Times New Roman"/>
          <w:sz w:val="24"/>
          <w:szCs w:val="24"/>
          <w:lang w:eastAsia="ru-RU"/>
        </w:rPr>
        <w:t>:</w:t>
      </w:r>
      <w:proofErr w:type="gramEnd"/>
    </w:p>
    <w:p w:rsidR="00A81EA3" w:rsidRPr="00A81EA3" w:rsidRDefault="00A81EA3" w:rsidP="00A81EA3">
      <w:pPr>
        <w:tabs>
          <w:tab w:val="left" w:pos="1560"/>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xml:space="preserve"> - г. Мурманск – с. п. Териберка – 800 тонн</w:t>
      </w:r>
      <w:r>
        <w:rPr>
          <w:rFonts w:ascii="Times New Roman" w:eastAsia="Times New Roman" w:hAnsi="Times New Roman" w:cs="Times New Roman"/>
          <w:sz w:val="24"/>
          <w:szCs w:val="24"/>
          <w:lang w:eastAsia="ru-RU"/>
        </w:rPr>
        <w:t>.</w:t>
      </w:r>
    </w:p>
    <w:p w:rsidR="001D6037" w:rsidRDefault="00A81EA3" w:rsidP="001D6037">
      <w:r>
        <w:tab/>
      </w:r>
    </w:p>
    <w:p w:rsidR="00A81EA3" w:rsidRPr="001D6037" w:rsidRDefault="00A81EA3" w:rsidP="001D6037">
      <w:pPr>
        <w:rPr>
          <w:rFonts w:ascii="Times New Roman" w:hAnsi="Times New Roman" w:cs="Times New Roman"/>
          <w:b/>
          <w:sz w:val="24"/>
          <w:szCs w:val="24"/>
        </w:rPr>
      </w:pPr>
      <w:r w:rsidRPr="001D6037">
        <w:rPr>
          <w:rFonts w:ascii="Times New Roman" w:hAnsi="Times New Roman" w:cs="Times New Roman"/>
          <w:b/>
          <w:sz w:val="24"/>
          <w:szCs w:val="24"/>
        </w:rPr>
        <w:t>Лот №</w:t>
      </w:r>
      <w:r w:rsidR="000165F2" w:rsidRPr="001D6037">
        <w:rPr>
          <w:rFonts w:ascii="Times New Roman" w:hAnsi="Times New Roman" w:cs="Times New Roman"/>
          <w:b/>
          <w:sz w:val="24"/>
          <w:szCs w:val="24"/>
        </w:rPr>
        <w:t xml:space="preserve"> </w:t>
      </w:r>
      <w:r w:rsidRPr="001D6037">
        <w:rPr>
          <w:rFonts w:ascii="Times New Roman" w:hAnsi="Times New Roman" w:cs="Times New Roman"/>
          <w:b/>
          <w:sz w:val="24"/>
          <w:szCs w:val="24"/>
        </w:rPr>
        <w:t>2:</w:t>
      </w:r>
    </w:p>
    <w:p w:rsidR="00A81EA3" w:rsidRPr="00A81EA3" w:rsidRDefault="00A81EA3" w:rsidP="00A81EA3">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A81EA3">
        <w:rPr>
          <w:rFonts w:ascii="Times New Roman" w:eastAsia="Times New Roman" w:hAnsi="Times New Roman" w:cs="Times New Roman"/>
          <w:sz w:val="24"/>
          <w:szCs w:val="24"/>
          <w:lang w:eastAsia="ru-RU"/>
        </w:rPr>
        <w:t xml:space="preserve">в </w:t>
      </w:r>
      <w:proofErr w:type="spellStart"/>
      <w:r w:rsidRPr="00A81EA3">
        <w:rPr>
          <w:rFonts w:ascii="Times New Roman" w:eastAsia="Times New Roman" w:hAnsi="Times New Roman" w:cs="Times New Roman"/>
          <w:sz w:val="24"/>
          <w:szCs w:val="24"/>
          <w:lang w:eastAsia="ru-RU"/>
        </w:rPr>
        <w:t>т.ч</w:t>
      </w:r>
      <w:proofErr w:type="spellEnd"/>
      <w:r w:rsidRPr="00A81EA3">
        <w:rPr>
          <w:rFonts w:ascii="Times New Roman" w:eastAsia="Times New Roman" w:hAnsi="Times New Roman" w:cs="Times New Roman"/>
          <w:sz w:val="24"/>
          <w:szCs w:val="24"/>
          <w:lang w:eastAsia="ru-RU"/>
        </w:rPr>
        <w:t xml:space="preserve">. по маршрутам (Пункт выдачи – котельные ГОУТП «ТЭКОС» г. Мурманска,  пункт приема котельные УМТЭП г. </w:t>
      </w:r>
      <w:proofErr w:type="spellStart"/>
      <w:r w:rsidRPr="00A81EA3">
        <w:rPr>
          <w:rFonts w:ascii="Times New Roman" w:eastAsia="Times New Roman" w:hAnsi="Times New Roman" w:cs="Times New Roman"/>
          <w:sz w:val="24"/>
          <w:szCs w:val="24"/>
          <w:lang w:eastAsia="ru-RU"/>
        </w:rPr>
        <w:t>Снежногорск</w:t>
      </w:r>
      <w:proofErr w:type="spellEnd"/>
      <w:r w:rsidRPr="00A81EA3">
        <w:rPr>
          <w:rFonts w:ascii="Times New Roman" w:eastAsia="Times New Roman" w:hAnsi="Times New Roman" w:cs="Times New Roman"/>
          <w:sz w:val="24"/>
          <w:szCs w:val="24"/>
          <w:lang w:eastAsia="ru-RU"/>
        </w:rPr>
        <w:t xml:space="preserve">, УМТЭП г. </w:t>
      </w:r>
      <w:proofErr w:type="spellStart"/>
      <w:r w:rsidRPr="00A81EA3">
        <w:rPr>
          <w:rFonts w:ascii="Times New Roman" w:eastAsia="Times New Roman" w:hAnsi="Times New Roman" w:cs="Times New Roman"/>
          <w:sz w:val="24"/>
          <w:szCs w:val="24"/>
          <w:lang w:eastAsia="ru-RU"/>
        </w:rPr>
        <w:t>Снежногорск</w:t>
      </w:r>
      <w:proofErr w:type="spellEnd"/>
      <w:r w:rsidRPr="00A81EA3">
        <w:rPr>
          <w:rFonts w:ascii="Times New Roman" w:eastAsia="Times New Roman" w:hAnsi="Times New Roman" w:cs="Times New Roman"/>
          <w:sz w:val="24"/>
          <w:szCs w:val="24"/>
          <w:lang w:eastAsia="ru-RU"/>
        </w:rPr>
        <w:t xml:space="preserve"> п. Оленья Губа, УМТЭП г. Полярный, </w:t>
      </w:r>
      <w:proofErr w:type="spellStart"/>
      <w:r w:rsidRPr="00A81EA3">
        <w:rPr>
          <w:rFonts w:ascii="Times New Roman" w:eastAsia="Times New Roman" w:hAnsi="Times New Roman" w:cs="Times New Roman"/>
          <w:sz w:val="24"/>
          <w:szCs w:val="24"/>
          <w:lang w:eastAsia="ru-RU"/>
        </w:rPr>
        <w:t>г</w:t>
      </w:r>
      <w:proofErr w:type="gramStart"/>
      <w:r w:rsidRPr="00A81EA3">
        <w:rPr>
          <w:rFonts w:ascii="Times New Roman" w:eastAsia="Times New Roman" w:hAnsi="Times New Roman" w:cs="Times New Roman"/>
          <w:sz w:val="24"/>
          <w:szCs w:val="24"/>
          <w:lang w:eastAsia="ru-RU"/>
        </w:rPr>
        <w:t>.Г</w:t>
      </w:r>
      <w:proofErr w:type="gramEnd"/>
      <w:r w:rsidRPr="00A81EA3">
        <w:rPr>
          <w:rFonts w:ascii="Times New Roman" w:eastAsia="Times New Roman" w:hAnsi="Times New Roman" w:cs="Times New Roman"/>
          <w:sz w:val="24"/>
          <w:szCs w:val="24"/>
          <w:lang w:eastAsia="ru-RU"/>
        </w:rPr>
        <w:t>аджиево</w:t>
      </w:r>
      <w:proofErr w:type="spellEnd"/>
      <w:r w:rsidRPr="00A81EA3">
        <w:rPr>
          <w:rFonts w:ascii="Times New Roman" w:eastAsia="Times New Roman" w:hAnsi="Times New Roman" w:cs="Times New Roman"/>
          <w:sz w:val="24"/>
          <w:szCs w:val="24"/>
          <w:lang w:eastAsia="ru-RU"/>
        </w:rPr>
        <w:t>):</w:t>
      </w:r>
    </w:p>
    <w:p w:rsidR="00A81EA3" w:rsidRPr="00A81EA3" w:rsidRDefault="00A81EA3" w:rsidP="00A81EA3">
      <w:pPr>
        <w:tabs>
          <w:tab w:val="left" w:pos="1560"/>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xml:space="preserve">- г. Мурманск - УМТЭП г. </w:t>
      </w:r>
      <w:proofErr w:type="spellStart"/>
      <w:r w:rsidRPr="00A81EA3">
        <w:rPr>
          <w:rFonts w:ascii="Times New Roman" w:eastAsia="Times New Roman" w:hAnsi="Times New Roman" w:cs="Times New Roman"/>
          <w:sz w:val="24"/>
          <w:szCs w:val="24"/>
          <w:lang w:eastAsia="ru-RU"/>
        </w:rPr>
        <w:t>Снежногорск</w:t>
      </w:r>
      <w:proofErr w:type="spellEnd"/>
      <w:r w:rsidRPr="00A81EA3">
        <w:rPr>
          <w:rFonts w:ascii="Times New Roman" w:eastAsia="Times New Roman" w:hAnsi="Times New Roman" w:cs="Times New Roman"/>
          <w:sz w:val="24"/>
          <w:szCs w:val="24"/>
          <w:lang w:eastAsia="ru-RU"/>
        </w:rPr>
        <w:t>, ЗАТО Александровск, ул. Бирюкова д.3 – 18000 тонн</w:t>
      </w:r>
      <w:r w:rsidR="00245464">
        <w:rPr>
          <w:rFonts w:ascii="Times New Roman" w:eastAsia="Times New Roman" w:hAnsi="Times New Roman" w:cs="Times New Roman"/>
          <w:sz w:val="24"/>
          <w:szCs w:val="24"/>
          <w:lang w:eastAsia="ru-RU"/>
        </w:rPr>
        <w:t>;</w:t>
      </w:r>
    </w:p>
    <w:p w:rsidR="00A81EA3" w:rsidRPr="00A81EA3" w:rsidRDefault="00A81EA3" w:rsidP="00A81EA3">
      <w:pPr>
        <w:tabs>
          <w:tab w:val="left" w:pos="1560"/>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xml:space="preserve">- г. Мурманск - УМТЭП г. </w:t>
      </w:r>
      <w:proofErr w:type="spellStart"/>
      <w:r w:rsidRPr="00A81EA3">
        <w:rPr>
          <w:rFonts w:ascii="Times New Roman" w:eastAsia="Times New Roman" w:hAnsi="Times New Roman" w:cs="Times New Roman"/>
          <w:sz w:val="24"/>
          <w:szCs w:val="24"/>
          <w:lang w:eastAsia="ru-RU"/>
        </w:rPr>
        <w:t>Снежногорск</w:t>
      </w:r>
      <w:proofErr w:type="spellEnd"/>
      <w:r w:rsidRPr="00A81EA3">
        <w:rPr>
          <w:rFonts w:ascii="Times New Roman" w:eastAsia="Times New Roman" w:hAnsi="Times New Roman" w:cs="Times New Roman"/>
          <w:sz w:val="24"/>
          <w:szCs w:val="24"/>
          <w:lang w:eastAsia="ru-RU"/>
        </w:rPr>
        <w:t>, ЗАТО Александровск, п. Оленья Губа – 1200 тонн</w:t>
      </w:r>
      <w:r w:rsidR="00245464">
        <w:rPr>
          <w:rFonts w:ascii="Times New Roman" w:eastAsia="Times New Roman" w:hAnsi="Times New Roman" w:cs="Times New Roman"/>
          <w:sz w:val="24"/>
          <w:szCs w:val="24"/>
          <w:lang w:eastAsia="ru-RU"/>
        </w:rPr>
        <w:t>;</w:t>
      </w:r>
    </w:p>
    <w:p w:rsidR="00A81EA3" w:rsidRPr="00A81EA3" w:rsidRDefault="00A81EA3" w:rsidP="00A81EA3">
      <w:pPr>
        <w:tabs>
          <w:tab w:val="left" w:pos="1560"/>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A81EA3">
        <w:rPr>
          <w:rFonts w:ascii="Times New Roman" w:eastAsia="Times New Roman" w:hAnsi="Times New Roman" w:cs="Times New Roman"/>
          <w:sz w:val="24"/>
          <w:szCs w:val="24"/>
          <w:lang w:eastAsia="ru-RU"/>
        </w:rPr>
        <w:t>Гандюхина</w:t>
      </w:r>
      <w:proofErr w:type="spellEnd"/>
      <w:r w:rsidRPr="00A81EA3">
        <w:rPr>
          <w:rFonts w:ascii="Times New Roman" w:eastAsia="Times New Roman" w:hAnsi="Times New Roman" w:cs="Times New Roman"/>
          <w:sz w:val="24"/>
          <w:szCs w:val="24"/>
          <w:lang w:eastAsia="ru-RU"/>
        </w:rPr>
        <w:t>, 11 – 25000 тонн;</w:t>
      </w:r>
    </w:p>
    <w:p w:rsidR="00A81EA3" w:rsidRDefault="00A81EA3" w:rsidP="00A81EA3">
      <w:pPr>
        <w:tabs>
          <w:tab w:val="left" w:pos="1560"/>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xml:space="preserve">- г. Мурманск – г. </w:t>
      </w:r>
      <w:proofErr w:type="spellStart"/>
      <w:r w:rsidRPr="00A81EA3">
        <w:rPr>
          <w:rFonts w:ascii="Times New Roman" w:eastAsia="Times New Roman" w:hAnsi="Times New Roman" w:cs="Times New Roman"/>
          <w:sz w:val="24"/>
          <w:szCs w:val="24"/>
          <w:lang w:eastAsia="ru-RU"/>
        </w:rPr>
        <w:t>Гаджиево</w:t>
      </w:r>
      <w:proofErr w:type="spellEnd"/>
      <w:r w:rsidRPr="00A81EA3">
        <w:rPr>
          <w:rFonts w:ascii="Times New Roman" w:eastAsia="Times New Roman" w:hAnsi="Times New Roman" w:cs="Times New Roman"/>
          <w:sz w:val="24"/>
          <w:szCs w:val="24"/>
          <w:lang w:eastAsia="ru-RU"/>
        </w:rPr>
        <w:t xml:space="preserve"> (ТЦ 640) – 15000 тонн</w:t>
      </w:r>
      <w:r>
        <w:rPr>
          <w:rFonts w:ascii="Times New Roman" w:eastAsia="Times New Roman" w:hAnsi="Times New Roman" w:cs="Times New Roman"/>
          <w:sz w:val="24"/>
          <w:szCs w:val="24"/>
          <w:lang w:eastAsia="ru-RU"/>
        </w:rPr>
        <w:t>.</w:t>
      </w:r>
    </w:p>
    <w:p w:rsidR="001D6037" w:rsidRDefault="00A81EA3" w:rsidP="00A81EA3">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A81EA3" w:rsidRDefault="00A81EA3" w:rsidP="00A81EA3">
      <w:pPr>
        <w:tabs>
          <w:tab w:val="left" w:pos="709"/>
        </w:tabs>
        <w:spacing w:after="0" w:line="240" w:lineRule="auto"/>
        <w:jc w:val="both"/>
        <w:rPr>
          <w:rFonts w:ascii="Times New Roman" w:eastAsia="Calibri" w:hAnsi="Times New Roman" w:cs="Times New Roman"/>
          <w:b/>
          <w:bCs/>
          <w:sz w:val="24"/>
          <w:szCs w:val="24"/>
        </w:rPr>
      </w:pPr>
      <w:r w:rsidRPr="00A81EA3">
        <w:rPr>
          <w:rFonts w:ascii="Times New Roman" w:eastAsia="Calibri" w:hAnsi="Times New Roman" w:cs="Times New Roman"/>
          <w:b/>
          <w:bCs/>
          <w:sz w:val="24"/>
          <w:szCs w:val="24"/>
        </w:rPr>
        <w:t>Лот №</w:t>
      </w:r>
      <w:r w:rsidR="000165F2">
        <w:rPr>
          <w:rFonts w:ascii="Times New Roman" w:eastAsia="Calibri" w:hAnsi="Times New Roman" w:cs="Times New Roman"/>
          <w:b/>
          <w:bCs/>
          <w:sz w:val="24"/>
          <w:szCs w:val="24"/>
        </w:rPr>
        <w:t xml:space="preserve"> </w:t>
      </w:r>
      <w:r w:rsidRPr="00A81EA3">
        <w:rPr>
          <w:rFonts w:ascii="Times New Roman" w:eastAsia="Calibri" w:hAnsi="Times New Roman" w:cs="Times New Roman"/>
          <w:b/>
          <w:bCs/>
          <w:sz w:val="24"/>
          <w:szCs w:val="24"/>
        </w:rPr>
        <w:t>3:</w:t>
      </w:r>
    </w:p>
    <w:p w:rsidR="001D6037" w:rsidRDefault="001D6037" w:rsidP="00A81EA3">
      <w:pPr>
        <w:tabs>
          <w:tab w:val="left" w:pos="709"/>
        </w:tabs>
        <w:spacing w:after="0" w:line="240" w:lineRule="auto"/>
        <w:jc w:val="both"/>
        <w:rPr>
          <w:rFonts w:ascii="Times New Roman" w:eastAsia="Times New Roman" w:hAnsi="Times New Roman" w:cs="Times New Roman"/>
          <w:sz w:val="24"/>
          <w:szCs w:val="24"/>
          <w:lang w:eastAsia="ru-RU"/>
        </w:rPr>
      </w:pPr>
    </w:p>
    <w:p w:rsidR="00A81EA3" w:rsidRPr="00A81EA3" w:rsidRDefault="00A81EA3" w:rsidP="00A81EA3">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roofErr w:type="gramStart"/>
      <w:r w:rsidRPr="00A81EA3">
        <w:rPr>
          <w:rFonts w:ascii="Times New Roman" w:eastAsia="Times New Roman" w:hAnsi="Times New Roman" w:cs="Times New Roman"/>
          <w:sz w:val="24"/>
          <w:szCs w:val="24"/>
          <w:lang w:eastAsia="ru-RU"/>
        </w:rPr>
        <w:t xml:space="preserve">в </w:t>
      </w:r>
      <w:proofErr w:type="spellStart"/>
      <w:r w:rsidRPr="00A81EA3">
        <w:rPr>
          <w:rFonts w:ascii="Times New Roman" w:eastAsia="Times New Roman" w:hAnsi="Times New Roman" w:cs="Times New Roman"/>
          <w:sz w:val="24"/>
          <w:szCs w:val="24"/>
          <w:lang w:eastAsia="ru-RU"/>
        </w:rPr>
        <w:t>т.ч</w:t>
      </w:r>
      <w:proofErr w:type="spellEnd"/>
      <w:r w:rsidRPr="00A81EA3">
        <w:rPr>
          <w:rFonts w:ascii="Times New Roman" w:eastAsia="Times New Roman" w:hAnsi="Times New Roman" w:cs="Times New Roman"/>
          <w:sz w:val="24"/>
          <w:szCs w:val="24"/>
          <w:lang w:eastAsia="ru-RU"/>
        </w:rPr>
        <w:t>. по маршрутам (Пункт выдачи – котельные г. Кандалакша,  пункт приема котельные п. Зеленоборский, п. Умба):</w:t>
      </w:r>
      <w:proofErr w:type="gramEnd"/>
    </w:p>
    <w:p w:rsidR="00A81EA3" w:rsidRPr="00A81EA3" w:rsidRDefault="00A81EA3" w:rsidP="00A81EA3">
      <w:pPr>
        <w:tabs>
          <w:tab w:val="left" w:pos="1701"/>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г. Кандалакша – п. Зеленоборский (котельная №22) – 5000 тонн</w:t>
      </w:r>
      <w:r>
        <w:rPr>
          <w:rFonts w:ascii="Times New Roman" w:eastAsia="Times New Roman" w:hAnsi="Times New Roman" w:cs="Times New Roman"/>
          <w:sz w:val="24"/>
          <w:szCs w:val="24"/>
          <w:lang w:eastAsia="ru-RU"/>
        </w:rPr>
        <w:t>;</w:t>
      </w:r>
    </w:p>
    <w:p w:rsidR="00A81EA3" w:rsidRPr="00A81EA3" w:rsidRDefault="00A81EA3" w:rsidP="00A81EA3">
      <w:pPr>
        <w:tabs>
          <w:tab w:val="left" w:pos="1701"/>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г. Кандалакша – п. Умба (котельная №15) – 5000 тонн</w:t>
      </w:r>
      <w:r>
        <w:rPr>
          <w:rFonts w:ascii="Times New Roman" w:eastAsia="Times New Roman" w:hAnsi="Times New Roman" w:cs="Times New Roman"/>
          <w:sz w:val="24"/>
          <w:szCs w:val="24"/>
          <w:lang w:eastAsia="ru-RU"/>
        </w:rPr>
        <w:t>;</w:t>
      </w:r>
    </w:p>
    <w:p w:rsidR="00A81EA3" w:rsidRPr="00A81EA3" w:rsidRDefault="00A81EA3" w:rsidP="00A81EA3">
      <w:pPr>
        <w:tabs>
          <w:tab w:val="left" w:pos="1701"/>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 г. Кандалакша – п. Умба (котельная №18) – 240 тонн.</w:t>
      </w:r>
    </w:p>
    <w:p w:rsidR="00A81EA3" w:rsidRPr="00A81EA3" w:rsidRDefault="00A81EA3" w:rsidP="00A81EA3">
      <w:pPr>
        <w:tabs>
          <w:tab w:val="left" w:pos="851"/>
        </w:tabs>
        <w:spacing w:after="0" w:line="240" w:lineRule="auto"/>
        <w:jc w:val="both"/>
        <w:rPr>
          <w:rFonts w:ascii="Times New Roman" w:eastAsia="Times New Roman" w:hAnsi="Times New Roman" w:cs="Times New Roman"/>
          <w:sz w:val="24"/>
          <w:szCs w:val="24"/>
          <w:lang w:eastAsia="ru-RU"/>
        </w:rPr>
      </w:pPr>
      <w:r w:rsidRPr="00A81EA3">
        <w:rPr>
          <w:rFonts w:ascii="Times New Roman" w:eastAsia="Times New Roman" w:hAnsi="Times New Roman" w:cs="Times New Roman"/>
          <w:sz w:val="24"/>
          <w:szCs w:val="24"/>
          <w:lang w:eastAsia="ru-RU"/>
        </w:rPr>
        <w:tab/>
      </w:r>
      <w:proofErr w:type="gramStart"/>
      <w:r w:rsidRPr="00A81EA3">
        <w:rPr>
          <w:rFonts w:ascii="Times New Roman" w:eastAsia="Times New Roman" w:hAnsi="Times New Roman" w:cs="Times New Roman"/>
          <w:sz w:val="24"/>
          <w:szCs w:val="24"/>
          <w:lang w:eastAsia="ru-RU"/>
        </w:rPr>
        <w:t xml:space="preserve">в </w:t>
      </w:r>
      <w:proofErr w:type="spellStart"/>
      <w:r w:rsidRPr="00A81EA3">
        <w:rPr>
          <w:rFonts w:ascii="Times New Roman" w:eastAsia="Times New Roman" w:hAnsi="Times New Roman" w:cs="Times New Roman"/>
          <w:sz w:val="24"/>
          <w:szCs w:val="24"/>
          <w:lang w:eastAsia="ru-RU"/>
        </w:rPr>
        <w:t>т.ч</w:t>
      </w:r>
      <w:proofErr w:type="spellEnd"/>
      <w:r w:rsidRPr="00A81EA3">
        <w:rPr>
          <w:rFonts w:ascii="Times New Roman" w:eastAsia="Times New Roman" w:hAnsi="Times New Roman" w:cs="Times New Roman"/>
          <w:sz w:val="24"/>
          <w:szCs w:val="24"/>
          <w:lang w:eastAsia="ru-RU"/>
        </w:rPr>
        <w:t xml:space="preserve">. по маршруту (пункт выдачи – котельная г. Кандалакша,  пункт приема котельная п. Белое море, котельная </w:t>
      </w:r>
      <w:proofErr w:type="spellStart"/>
      <w:r w:rsidRPr="00A81EA3">
        <w:rPr>
          <w:rFonts w:ascii="Times New Roman" w:eastAsia="Times New Roman" w:hAnsi="Times New Roman" w:cs="Times New Roman"/>
          <w:sz w:val="24"/>
          <w:szCs w:val="24"/>
          <w:lang w:eastAsia="ru-RU"/>
        </w:rPr>
        <w:t>н.п</w:t>
      </w:r>
      <w:proofErr w:type="spellEnd"/>
      <w:r w:rsidRPr="00A81EA3">
        <w:rPr>
          <w:rFonts w:ascii="Times New Roman" w:eastAsia="Times New Roman" w:hAnsi="Times New Roman" w:cs="Times New Roman"/>
          <w:sz w:val="24"/>
          <w:szCs w:val="24"/>
          <w:lang w:eastAsia="ru-RU"/>
        </w:rPr>
        <w:t>.</w:t>
      </w:r>
      <w:proofErr w:type="gramEnd"/>
      <w:r w:rsidRPr="00A81EA3">
        <w:rPr>
          <w:rFonts w:ascii="Times New Roman" w:eastAsia="Times New Roman" w:hAnsi="Times New Roman" w:cs="Times New Roman"/>
          <w:sz w:val="24"/>
          <w:szCs w:val="24"/>
          <w:lang w:eastAsia="ru-RU"/>
        </w:rPr>
        <w:t xml:space="preserve"> </w:t>
      </w:r>
      <w:proofErr w:type="spellStart"/>
      <w:proofErr w:type="gramStart"/>
      <w:r w:rsidRPr="00A81EA3">
        <w:rPr>
          <w:rFonts w:ascii="Times New Roman" w:eastAsia="Times New Roman" w:hAnsi="Times New Roman" w:cs="Times New Roman"/>
          <w:sz w:val="24"/>
          <w:szCs w:val="24"/>
          <w:lang w:eastAsia="ru-RU"/>
        </w:rPr>
        <w:t>Ёнский</w:t>
      </w:r>
      <w:proofErr w:type="spellEnd"/>
      <w:r w:rsidRPr="00A81EA3">
        <w:rPr>
          <w:rFonts w:ascii="Times New Roman" w:eastAsia="Times New Roman" w:hAnsi="Times New Roman" w:cs="Times New Roman"/>
          <w:sz w:val="24"/>
          <w:szCs w:val="24"/>
          <w:lang w:eastAsia="ru-RU"/>
        </w:rPr>
        <w:t>):</w:t>
      </w:r>
      <w:proofErr w:type="gramEnd"/>
    </w:p>
    <w:p w:rsidR="00A81EA3" w:rsidRPr="00A81EA3" w:rsidRDefault="00A81EA3" w:rsidP="00A81EA3">
      <w:pPr>
        <w:tabs>
          <w:tab w:val="left" w:pos="170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81EA3">
        <w:rPr>
          <w:rFonts w:ascii="Times New Roman" w:eastAsia="Times New Roman" w:hAnsi="Times New Roman" w:cs="Times New Roman"/>
          <w:sz w:val="24"/>
          <w:szCs w:val="24"/>
          <w:lang w:eastAsia="ru-RU"/>
        </w:rPr>
        <w:t>г. Кандалакша – п. Белое Море – 2000 тонн</w:t>
      </w:r>
      <w:r>
        <w:rPr>
          <w:rFonts w:ascii="Times New Roman" w:eastAsia="Times New Roman" w:hAnsi="Times New Roman" w:cs="Times New Roman"/>
          <w:sz w:val="24"/>
          <w:szCs w:val="24"/>
          <w:lang w:eastAsia="ru-RU"/>
        </w:rPr>
        <w:t>;</w:t>
      </w:r>
    </w:p>
    <w:p w:rsidR="00A81EA3" w:rsidRPr="00A81EA3" w:rsidRDefault="00A81EA3" w:rsidP="00A81EA3">
      <w:pPr>
        <w:tabs>
          <w:tab w:val="left" w:pos="170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81EA3">
        <w:rPr>
          <w:rFonts w:ascii="Times New Roman" w:eastAsia="Times New Roman" w:hAnsi="Times New Roman" w:cs="Times New Roman"/>
          <w:sz w:val="24"/>
          <w:szCs w:val="24"/>
          <w:lang w:eastAsia="ru-RU"/>
        </w:rPr>
        <w:t xml:space="preserve">г. Кандалакша – </w:t>
      </w:r>
      <w:proofErr w:type="spellStart"/>
      <w:r w:rsidRPr="00A81EA3">
        <w:rPr>
          <w:rFonts w:ascii="Times New Roman" w:eastAsia="Times New Roman" w:hAnsi="Times New Roman" w:cs="Times New Roman"/>
          <w:sz w:val="24"/>
          <w:szCs w:val="24"/>
          <w:lang w:eastAsia="ru-RU"/>
        </w:rPr>
        <w:t>н.п</w:t>
      </w:r>
      <w:proofErr w:type="spellEnd"/>
      <w:r w:rsidRPr="00A81EA3">
        <w:rPr>
          <w:rFonts w:ascii="Times New Roman" w:eastAsia="Times New Roman" w:hAnsi="Times New Roman" w:cs="Times New Roman"/>
          <w:sz w:val="24"/>
          <w:szCs w:val="24"/>
          <w:lang w:eastAsia="ru-RU"/>
        </w:rPr>
        <w:t xml:space="preserve">. </w:t>
      </w:r>
      <w:proofErr w:type="spellStart"/>
      <w:r w:rsidRPr="00A81EA3">
        <w:rPr>
          <w:rFonts w:ascii="Times New Roman" w:eastAsia="Times New Roman" w:hAnsi="Times New Roman" w:cs="Times New Roman"/>
          <w:sz w:val="24"/>
          <w:szCs w:val="24"/>
          <w:lang w:eastAsia="ru-RU"/>
        </w:rPr>
        <w:t>Ёнский</w:t>
      </w:r>
      <w:proofErr w:type="spellEnd"/>
      <w:r w:rsidRPr="00A81EA3">
        <w:rPr>
          <w:rFonts w:ascii="Times New Roman" w:eastAsia="Times New Roman" w:hAnsi="Times New Roman" w:cs="Times New Roman"/>
          <w:sz w:val="24"/>
          <w:szCs w:val="24"/>
          <w:lang w:eastAsia="ru-RU"/>
        </w:rPr>
        <w:t xml:space="preserve"> (ул. </w:t>
      </w:r>
      <w:proofErr w:type="gramStart"/>
      <w:r w:rsidRPr="00A81EA3">
        <w:rPr>
          <w:rFonts w:ascii="Times New Roman" w:eastAsia="Times New Roman" w:hAnsi="Times New Roman" w:cs="Times New Roman"/>
          <w:sz w:val="24"/>
          <w:szCs w:val="24"/>
          <w:lang w:eastAsia="ru-RU"/>
        </w:rPr>
        <w:t>Центральная</w:t>
      </w:r>
      <w:proofErr w:type="gramEnd"/>
      <w:r w:rsidRPr="00A81EA3">
        <w:rPr>
          <w:rFonts w:ascii="Times New Roman" w:eastAsia="Times New Roman" w:hAnsi="Times New Roman" w:cs="Times New Roman"/>
          <w:sz w:val="24"/>
          <w:szCs w:val="24"/>
          <w:lang w:eastAsia="ru-RU"/>
        </w:rPr>
        <w:t>, д.40) – 3000 тонн</w:t>
      </w:r>
      <w:r>
        <w:rPr>
          <w:rFonts w:ascii="Times New Roman" w:eastAsia="Times New Roman" w:hAnsi="Times New Roman" w:cs="Times New Roman"/>
          <w:sz w:val="24"/>
          <w:szCs w:val="24"/>
          <w:lang w:eastAsia="ru-RU"/>
        </w:rPr>
        <w:t>.</w:t>
      </w:r>
    </w:p>
    <w:p w:rsidR="006C3AEF" w:rsidRPr="00721216" w:rsidRDefault="006C3AEF" w:rsidP="00523C8E">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8" w:name="_Toc366762387"/>
    </w:p>
    <w:p w:rsidR="00721216" w:rsidRDefault="00431FA2" w:rsidP="00523C8E">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sidRPr="00523C8E">
        <w:rPr>
          <w:rFonts w:ascii="Times New Roman" w:eastAsia="Times New Roman" w:hAnsi="Times New Roman" w:cs="Times New Roman"/>
          <w:b/>
          <w:spacing w:val="1"/>
          <w:sz w:val="24"/>
          <w:szCs w:val="24"/>
          <w:lang w:eastAsia="ar-SA"/>
        </w:rPr>
        <w:t>5.</w:t>
      </w:r>
      <w:r w:rsidR="001D6037">
        <w:rPr>
          <w:rFonts w:ascii="Times New Roman" w:eastAsia="Times New Roman" w:hAnsi="Times New Roman" w:cs="Times New Roman"/>
          <w:b/>
          <w:spacing w:val="1"/>
          <w:sz w:val="24"/>
          <w:szCs w:val="24"/>
          <w:lang w:eastAsia="ar-SA"/>
        </w:rPr>
        <w:t>2</w:t>
      </w:r>
      <w:r w:rsidRPr="00523C8E">
        <w:rPr>
          <w:rFonts w:ascii="Times New Roman" w:eastAsia="Times New Roman" w:hAnsi="Times New Roman" w:cs="Times New Roman"/>
          <w:b/>
          <w:spacing w:val="1"/>
          <w:sz w:val="24"/>
          <w:szCs w:val="24"/>
          <w:lang w:eastAsia="ar-SA"/>
        </w:rPr>
        <w:t xml:space="preserve">. </w:t>
      </w:r>
      <w:r w:rsidR="00523C8E" w:rsidRPr="00523C8E">
        <w:rPr>
          <w:rFonts w:ascii="Times New Roman" w:eastAsia="Times New Roman" w:hAnsi="Times New Roman" w:cs="Times New Roman"/>
          <w:b/>
          <w:spacing w:val="1"/>
          <w:sz w:val="24"/>
          <w:szCs w:val="24"/>
          <w:lang w:eastAsia="ar-SA"/>
        </w:rPr>
        <w:t>Требования к обязательному наличию автотранспорта Участника закупки:</w:t>
      </w:r>
    </w:p>
    <w:p w:rsidR="00523C8E" w:rsidRPr="00523C8E" w:rsidRDefault="00523C8E" w:rsidP="00523C8E">
      <w:pPr>
        <w:widowControl w:val="0"/>
        <w:tabs>
          <w:tab w:val="left" w:pos="709"/>
        </w:tabs>
        <w:suppressAutoHyphens/>
        <w:autoSpaceDE w:val="0"/>
        <w:spacing w:after="0" w:line="240" w:lineRule="auto"/>
        <w:ind w:firstLine="709"/>
        <w:jc w:val="both"/>
        <w:rPr>
          <w:rFonts w:ascii="Times New Roman" w:eastAsia="Calibri" w:hAnsi="Times New Roman" w:cs="Times New Roman"/>
          <w:b/>
          <w:bCs/>
          <w:sz w:val="24"/>
          <w:szCs w:val="24"/>
        </w:rPr>
      </w:pPr>
      <w:r w:rsidRPr="00523C8E">
        <w:rPr>
          <w:rFonts w:ascii="Times New Roman" w:eastAsia="Calibri" w:hAnsi="Times New Roman" w:cs="Times New Roman"/>
          <w:b/>
          <w:bCs/>
          <w:sz w:val="24"/>
          <w:szCs w:val="24"/>
        </w:rPr>
        <w:t>Лот №</w:t>
      </w:r>
      <w:r w:rsidR="000165F2">
        <w:rPr>
          <w:rFonts w:ascii="Times New Roman" w:eastAsia="Calibri" w:hAnsi="Times New Roman" w:cs="Times New Roman"/>
          <w:b/>
          <w:bCs/>
          <w:sz w:val="24"/>
          <w:szCs w:val="24"/>
        </w:rPr>
        <w:t xml:space="preserve"> </w:t>
      </w:r>
      <w:r w:rsidRPr="00523C8E">
        <w:rPr>
          <w:rFonts w:ascii="Times New Roman" w:eastAsia="Calibri" w:hAnsi="Times New Roman" w:cs="Times New Roman"/>
          <w:b/>
          <w:bCs/>
          <w:sz w:val="24"/>
          <w:szCs w:val="24"/>
        </w:rPr>
        <w:t>1:</w:t>
      </w:r>
    </w:p>
    <w:p w:rsidR="00523C8E" w:rsidRPr="00523C8E" w:rsidRDefault="00523C8E" w:rsidP="00523C8E">
      <w:pPr>
        <w:spacing w:after="0" w:line="240" w:lineRule="auto"/>
        <w:jc w:val="both"/>
        <w:rPr>
          <w:rFonts w:ascii="Times New Roman" w:hAnsi="Times New Roman" w:cs="Times New Roman"/>
          <w:sz w:val="24"/>
          <w:szCs w:val="24"/>
        </w:rPr>
      </w:pPr>
      <w:r w:rsidRPr="00523C8E">
        <w:rPr>
          <w:rFonts w:ascii="Times New Roman" w:hAnsi="Times New Roman" w:cs="Times New Roman"/>
          <w:sz w:val="24"/>
          <w:szCs w:val="24"/>
        </w:rPr>
        <w:t>- не менее 1 автомобиля с полуприцепом вместимостью от 25 кубических метров и  не менее 1 автомобиля вместимостью от 14 кубических метров</w:t>
      </w:r>
      <w:r>
        <w:rPr>
          <w:rFonts w:ascii="Times New Roman" w:hAnsi="Times New Roman" w:cs="Times New Roman"/>
          <w:sz w:val="24"/>
          <w:szCs w:val="24"/>
        </w:rPr>
        <w:t>.</w:t>
      </w:r>
      <w:r w:rsidRPr="00523C8E">
        <w:rPr>
          <w:rFonts w:ascii="Times New Roman" w:hAnsi="Times New Roman" w:cs="Times New Roman"/>
          <w:sz w:val="24"/>
          <w:szCs w:val="24"/>
        </w:rPr>
        <w:t xml:space="preserve"> </w:t>
      </w:r>
    </w:p>
    <w:p w:rsidR="00523C8E" w:rsidRPr="00523C8E" w:rsidRDefault="00523C8E" w:rsidP="00523C8E">
      <w:pPr>
        <w:widowControl w:val="0"/>
        <w:tabs>
          <w:tab w:val="left" w:pos="709"/>
        </w:tabs>
        <w:suppressAutoHyphens/>
        <w:autoSpaceDE w:val="0"/>
        <w:spacing w:after="0" w:line="240" w:lineRule="auto"/>
        <w:ind w:firstLine="709"/>
        <w:jc w:val="both"/>
        <w:rPr>
          <w:rFonts w:ascii="Times New Roman" w:eastAsia="Calibri" w:hAnsi="Times New Roman" w:cs="Times New Roman"/>
          <w:b/>
          <w:bCs/>
          <w:sz w:val="24"/>
          <w:szCs w:val="24"/>
        </w:rPr>
      </w:pPr>
      <w:r w:rsidRPr="00523C8E">
        <w:rPr>
          <w:rFonts w:ascii="Times New Roman" w:eastAsia="Calibri" w:hAnsi="Times New Roman" w:cs="Times New Roman"/>
          <w:b/>
          <w:bCs/>
          <w:sz w:val="24"/>
          <w:szCs w:val="24"/>
        </w:rPr>
        <w:t>Лот №</w:t>
      </w:r>
      <w:r w:rsidR="000165F2">
        <w:rPr>
          <w:rFonts w:ascii="Times New Roman" w:eastAsia="Calibri" w:hAnsi="Times New Roman" w:cs="Times New Roman"/>
          <w:b/>
          <w:bCs/>
          <w:sz w:val="24"/>
          <w:szCs w:val="24"/>
        </w:rPr>
        <w:t xml:space="preserve"> </w:t>
      </w:r>
      <w:r w:rsidRPr="00523C8E">
        <w:rPr>
          <w:rFonts w:ascii="Times New Roman" w:eastAsia="Calibri" w:hAnsi="Times New Roman" w:cs="Times New Roman"/>
          <w:b/>
          <w:bCs/>
          <w:sz w:val="24"/>
          <w:szCs w:val="24"/>
        </w:rPr>
        <w:t>2:</w:t>
      </w:r>
    </w:p>
    <w:p w:rsidR="00523C8E" w:rsidRDefault="00523C8E" w:rsidP="00523C8E">
      <w:pPr>
        <w:widowControl w:val="0"/>
        <w:tabs>
          <w:tab w:val="left" w:pos="709"/>
        </w:tabs>
        <w:suppressAutoHyphens/>
        <w:autoSpaceDE w:val="0"/>
        <w:spacing w:after="0" w:line="240" w:lineRule="auto"/>
        <w:jc w:val="both"/>
        <w:rPr>
          <w:rFonts w:ascii="Times New Roman" w:eastAsia="Calibri" w:hAnsi="Times New Roman" w:cs="Times New Roman"/>
          <w:bCs/>
          <w:sz w:val="24"/>
          <w:szCs w:val="24"/>
        </w:rPr>
      </w:pPr>
      <w:r w:rsidRPr="00523C8E">
        <w:rPr>
          <w:rFonts w:ascii="Times New Roman" w:eastAsia="Calibri" w:hAnsi="Times New Roman" w:cs="Times New Roman"/>
          <w:bCs/>
          <w:sz w:val="24"/>
          <w:szCs w:val="24"/>
        </w:rPr>
        <w:t>- не менее 4 автомобилей с полуприцепами вместимостью от 25 кубических метров</w:t>
      </w:r>
      <w:r>
        <w:rPr>
          <w:rFonts w:ascii="Times New Roman" w:eastAsia="Calibri" w:hAnsi="Times New Roman" w:cs="Times New Roman"/>
          <w:bCs/>
          <w:sz w:val="24"/>
          <w:szCs w:val="24"/>
        </w:rPr>
        <w:t>.</w:t>
      </w:r>
    </w:p>
    <w:p w:rsidR="00523C8E" w:rsidRPr="00523C8E" w:rsidRDefault="00523C8E" w:rsidP="00523C8E">
      <w:pPr>
        <w:widowControl w:val="0"/>
        <w:tabs>
          <w:tab w:val="left" w:pos="709"/>
        </w:tabs>
        <w:suppressAutoHyphens/>
        <w:autoSpaceDE w:val="0"/>
        <w:spacing w:after="0" w:line="240" w:lineRule="auto"/>
        <w:ind w:firstLine="709"/>
        <w:jc w:val="both"/>
        <w:rPr>
          <w:rFonts w:ascii="Times New Roman" w:eastAsia="Calibri" w:hAnsi="Times New Roman" w:cs="Times New Roman"/>
          <w:b/>
          <w:bCs/>
          <w:sz w:val="24"/>
          <w:szCs w:val="24"/>
        </w:rPr>
      </w:pPr>
      <w:r w:rsidRPr="00523C8E">
        <w:rPr>
          <w:rFonts w:ascii="Times New Roman" w:eastAsia="Calibri" w:hAnsi="Times New Roman" w:cs="Times New Roman"/>
          <w:b/>
          <w:bCs/>
          <w:sz w:val="24"/>
          <w:szCs w:val="24"/>
        </w:rPr>
        <w:t>Лот №</w:t>
      </w:r>
      <w:r w:rsidR="000165F2">
        <w:rPr>
          <w:rFonts w:ascii="Times New Roman" w:eastAsia="Calibri" w:hAnsi="Times New Roman" w:cs="Times New Roman"/>
          <w:b/>
          <w:bCs/>
          <w:sz w:val="24"/>
          <w:szCs w:val="24"/>
        </w:rPr>
        <w:t xml:space="preserve"> </w:t>
      </w:r>
      <w:r w:rsidRPr="00523C8E">
        <w:rPr>
          <w:rFonts w:ascii="Times New Roman" w:eastAsia="Calibri" w:hAnsi="Times New Roman" w:cs="Times New Roman"/>
          <w:b/>
          <w:bCs/>
          <w:sz w:val="24"/>
          <w:szCs w:val="24"/>
        </w:rPr>
        <w:t>3:</w:t>
      </w:r>
    </w:p>
    <w:p w:rsidR="00523C8E" w:rsidRPr="00523C8E" w:rsidRDefault="00523C8E" w:rsidP="00523C8E">
      <w:pPr>
        <w:widowControl w:val="0"/>
        <w:tabs>
          <w:tab w:val="left" w:pos="709"/>
        </w:tabs>
        <w:suppressAutoHyphens/>
        <w:autoSpaceDE w:val="0"/>
        <w:spacing w:after="0" w:line="240" w:lineRule="auto"/>
        <w:jc w:val="both"/>
        <w:rPr>
          <w:rFonts w:ascii="Times New Roman" w:eastAsia="Calibri" w:hAnsi="Times New Roman" w:cs="Times New Roman"/>
          <w:bCs/>
          <w:sz w:val="24"/>
          <w:szCs w:val="24"/>
        </w:rPr>
      </w:pPr>
      <w:r w:rsidRPr="00523C8E">
        <w:rPr>
          <w:rFonts w:ascii="Times New Roman" w:eastAsia="Calibri" w:hAnsi="Times New Roman" w:cs="Times New Roman"/>
          <w:bCs/>
          <w:sz w:val="24"/>
          <w:szCs w:val="24"/>
        </w:rPr>
        <w:t>- не менее 2 автомобилей с полуприцепами вместимостью от 25 кубических метров</w:t>
      </w:r>
      <w:r>
        <w:rPr>
          <w:rFonts w:ascii="Times New Roman" w:eastAsia="Calibri" w:hAnsi="Times New Roman" w:cs="Times New Roman"/>
          <w:bCs/>
          <w:sz w:val="24"/>
          <w:szCs w:val="24"/>
        </w:rPr>
        <w:t>.</w:t>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23C8E" w:rsidRPr="00523C8E" w:rsidRDefault="00523C8E" w:rsidP="00523C8E">
      <w:pPr>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r w:rsidRPr="00523C8E">
        <w:rPr>
          <w:rFonts w:ascii="Times New Roman" w:eastAsia="Times New Roman" w:hAnsi="Times New Roman" w:cs="Times New Roman"/>
          <w:b/>
          <w:sz w:val="24"/>
          <w:szCs w:val="24"/>
          <w:lang w:eastAsia="ar-SA"/>
        </w:rPr>
        <w:t>5.</w:t>
      </w:r>
      <w:r w:rsidR="00A81EA3">
        <w:rPr>
          <w:rFonts w:ascii="Times New Roman" w:eastAsia="Times New Roman" w:hAnsi="Times New Roman" w:cs="Times New Roman"/>
          <w:b/>
          <w:sz w:val="24"/>
          <w:szCs w:val="24"/>
          <w:lang w:eastAsia="ar-SA"/>
        </w:rPr>
        <w:t>3</w:t>
      </w:r>
      <w:r w:rsidRPr="00523C8E">
        <w:rPr>
          <w:rFonts w:ascii="Times New Roman" w:eastAsia="Times New Roman" w:hAnsi="Times New Roman" w:cs="Times New Roman"/>
          <w:b/>
          <w:sz w:val="24"/>
          <w:szCs w:val="24"/>
          <w:lang w:eastAsia="ar-SA"/>
        </w:rPr>
        <w:t xml:space="preserve">. Иные условия (для всех Лотов): </w:t>
      </w:r>
    </w:p>
    <w:p w:rsidR="00523C8E" w:rsidRPr="00523C8E" w:rsidRDefault="00523C8E" w:rsidP="002454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23C8E">
        <w:rPr>
          <w:rFonts w:ascii="Times New Roman" w:eastAsia="Times New Roman" w:hAnsi="Times New Roman" w:cs="Times New Roman"/>
          <w:sz w:val="24"/>
          <w:szCs w:val="24"/>
          <w:lang w:eastAsia="ar-SA"/>
        </w:rPr>
        <w:lastRenderedPageBreak/>
        <w:tab/>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523C8E">
        <w:rPr>
          <w:rFonts w:ascii="Times New Roman" w:eastAsia="Times New Roman" w:hAnsi="Times New Roman" w:cs="Times New Roman"/>
          <w:sz w:val="24"/>
          <w:szCs w:val="24"/>
          <w:lang w:eastAsia="ar-SA"/>
        </w:rPr>
        <w:t>,</w:t>
      </w:r>
      <w:proofErr w:type="gramEnd"/>
      <w:r w:rsidRPr="00523C8E">
        <w:rPr>
          <w:rFonts w:ascii="Times New Roman" w:eastAsia="Times New Roman" w:hAnsi="Times New Roman" w:cs="Times New Roman"/>
          <w:sz w:val="24"/>
          <w:szCs w:val="24"/>
          <w:lang w:eastAsia="ar-SA"/>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523C8E" w:rsidRPr="00523C8E" w:rsidRDefault="00523C8E" w:rsidP="002454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523C8E">
        <w:rPr>
          <w:rFonts w:ascii="Times New Roman" w:eastAsia="Times New Roman" w:hAnsi="Times New Roman" w:cs="Times New Roman"/>
          <w:sz w:val="24"/>
          <w:szCs w:val="24"/>
          <w:lang w:eastAsia="ar-SA"/>
        </w:rPr>
        <w:t xml:space="preserve">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523C8E">
        <w:rPr>
          <w:rFonts w:ascii="Times New Roman" w:eastAsia="Times New Roman" w:hAnsi="Times New Roman" w:cs="Times New Roman"/>
          <w:sz w:val="24"/>
          <w:szCs w:val="24"/>
          <w:lang w:eastAsia="ar-SA"/>
        </w:rPr>
        <w:t>п</w:t>
      </w:r>
      <w:proofErr w:type="gramEnd"/>
      <w:r w:rsidRPr="00523C8E">
        <w:rPr>
          <w:rFonts w:ascii="Times New Roman" w:eastAsia="Times New Roman" w:hAnsi="Times New Roman" w:cs="Times New Roman"/>
          <w:sz w:val="24"/>
          <w:szCs w:val="24"/>
          <w:lang w:eastAsia="ar-SA"/>
        </w:rPr>
        <w:t>/прицепов, тип, модель, копии свидетельств (паспортов) о государственной поверке автоцистерн.</w:t>
      </w:r>
    </w:p>
    <w:p w:rsidR="00523C8E" w:rsidRPr="00523C8E" w:rsidRDefault="00523C8E" w:rsidP="00523C8E">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523C8E">
        <w:rPr>
          <w:rFonts w:ascii="Times New Roman" w:eastAsia="Times New Roman" w:hAnsi="Times New Roman" w:cs="Times New Roman"/>
          <w:sz w:val="24"/>
          <w:szCs w:val="24"/>
          <w:lang w:eastAsia="ar-SA"/>
        </w:rPr>
        <w:t>Перевозчик обязан иметь в наличии:</w:t>
      </w:r>
    </w:p>
    <w:p w:rsidR="00523C8E" w:rsidRPr="00523C8E" w:rsidRDefault="00523C8E" w:rsidP="002454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23C8E">
        <w:rPr>
          <w:rFonts w:ascii="Times New Roman" w:eastAsia="Times New Roman" w:hAnsi="Times New Roman" w:cs="Times New Roman"/>
          <w:sz w:val="24"/>
          <w:szCs w:val="24"/>
          <w:lang w:eastAsia="ar-SA"/>
        </w:rPr>
        <w:t xml:space="preserve">- </w:t>
      </w:r>
      <w:proofErr w:type="gramStart"/>
      <w:r w:rsidRPr="00523C8E">
        <w:rPr>
          <w:rFonts w:ascii="Times New Roman" w:eastAsia="Times New Roman" w:hAnsi="Times New Roman" w:cs="Times New Roman"/>
          <w:sz w:val="24"/>
          <w:szCs w:val="24"/>
          <w:lang w:eastAsia="ar-SA"/>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523C8E">
        <w:rPr>
          <w:rFonts w:ascii="Times New Roman" w:eastAsia="Times New Roman" w:hAnsi="Times New Roman" w:cs="Times New Roman"/>
          <w:sz w:val="24"/>
          <w:szCs w:val="24"/>
          <w:lang w:eastAsia="ar-SA"/>
        </w:rPr>
        <w:t xml:space="preserve"> автотранспорта, перевозящего Груз;</w:t>
      </w:r>
    </w:p>
    <w:p w:rsidR="00523C8E" w:rsidRPr="00523C8E" w:rsidRDefault="00523C8E" w:rsidP="002454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23C8E">
        <w:rPr>
          <w:rFonts w:ascii="Times New Roman" w:eastAsia="Times New Roman" w:hAnsi="Times New Roman" w:cs="Times New Roman"/>
          <w:sz w:val="24"/>
          <w:szCs w:val="24"/>
          <w:lang w:eastAsia="ar-SA"/>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523C8E" w:rsidRPr="00523C8E" w:rsidRDefault="00523C8E" w:rsidP="002454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523C8E">
        <w:rPr>
          <w:rFonts w:ascii="Times New Roman" w:eastAsia="Times New Roman" w:hAnsi="Times New Roman" w:cs="Times New Roman"/>
          <w:sz w:val="24"/>
          <w:szCs w:val="24"/>
          <w:lang w:eastAsia="ar-SA"/>
        </w:rPr>
        <w:t>Перевозчик обязан иметь в наличии действующий сертификат о калибровке на перевозку тёмных нефтепродуктов для каждой автоцистерны.</w:t>
      </w:r>
    </w:p>
    <w:p w:rsidR="006C3AEF" w:rsidRPr="006C3AEF" w:rsidRDefault="00523C8E" w:rsidP="002454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Pr="00523C8E">
        <w:rPr>
          <w:rFonts w:ascii="Times New Roman" w:eastAsia="Times New Roman" w:hAnsi="Times New Roman" w:cs="Times New Roman"/>
          <w:sz w:val="24"/>
          <w:szCs w:val="24"/>
          <w:lang w:eastAsia="ar-SA"/>
        </w:rPr>
        <w:t>Перевозчик обязан иметь в наличии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w:t>
      </w:r>
      <w:proofErr w:type="gramEnd"/>
      <w:r w:rsidRPr="00523C8E">
        <w:rPr>
          <w:rFonts w:ascii="Times New Roman" w:eastAsia="Times New Roman" w:hAnsi="Times New Roman" w:cs="Times New Roman"/>
          <w:sz w:val="24"/>
          <w:szCs w:val="24"/>
          <w:lang w:eastAsia="ar-SA"/>
        </w:rPr>
        <w:t xml:space="preserve"> на территории Мурманской области» утвержденный план по предупреждению и ликвидации разливов нефти и нефтепродуктов и действующий договор с </w:t>
      </w:r>
      <w:proofErr w:type="gramStart"/>
      <w:r w:rsidRPr="00523C8E">
        <w:rPr>
          <w:rFonts w:ascii="Times New Roman" w:eastAsia="Times New Roman" w:hAnsi="Times New Roman" w:cs="Times New Roman"/>
          <w:sz w:val="24"/>
          <w:szCs w:val="24"/>
          <w:lang w:eastAsia="ar-SA"/>
        </w:rPr>
        <w:t>аварийно-спасательными</w:t>
      </w:r>
      <w:proofErr w:type="gramEnd"/>
      <w:r w:rsidRPr="00523C8E">
        <w:rPr>
          <w:rFonts w:ascii="Times New Roman" w:eastAsia="Times New Roman" w:hAnsi="Times New Roman" w:cs="Times New Roman"/>
          <w:sz w:val="24"/>
          <w:szCs w:val="24"/>
          <w:lang w:eastAsia="ar-SA"/>
        </w:rPr>
        <w:t xml:space="preserve"> формированием на несение аварийно-спасательной готовности.</w:t>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01182" w:rsidRDefault="00601182"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6037" w:rsidRDefault="001D603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90AA7" w:rsidRDefault="00690AA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9" w:name="_GoBack"/>
      <w:bookmarkEnd w:id="329"/>
    </w:p>
    <w:p w:rsidR="001D6037" w:rsidRDefault="001D6037"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34077" w:rsidRDefault="009E7B1F" w:rsidP="00734077">
      <w:pPr>
        <w:keepNext/>
        <w:keepLines/>
        <w:tabs>
          <w:tab w:val="left" w:pos="425"/>
          <w:tab w:val="left" w:pos="567"/>
          <w:tab w:val="left" w:pos="709"/>
        </w:tabs>
        <w:suppressAutoHyphens/>
        <w:spacing w:after="0" w:line="240" w:lineRule="auto"/>
        <w:jc w:val="right"/>
        <w:outlineLvl w:val="0"/>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lastRenderedPageBreak/>
        <w:t xml:space="preserve"> </w:t>
      </w:r>
      <w:r w:rsidR="004A5E32" w:rsidRPr="009B59BB">
        <w:rPr>
          <w:rFonts w:ascii="Times New Roman" w:eastAsia="Times New Roman" w:hAnsi="Times New Roman" w:cs="Times New Roman"/>
          <w:b/>
          <w:bCs/>
          <w:sz w:val="24"/>
          <w:szCs w:val="24"/>
          <w:lang w:eastAsia="ar-SA"/>
        </w:rPr>
        <w:t xml:space="preserve"> </w:t>
      </w:r>
      <w:bookmarkStart w:id="330" w:name="_Toc441766564"/>
      <w:r w:rsidR="006C3AEF" w:rsidRPr="009B59BB">
        <w:rPr>
          <w:rFonts w:ascii="Times New Roman" w:eastAsia="Times New Roman" w:hAnsi="Times New Roman" w:cs="Times New Roman"/>
          <w:b/>
          <w:bCs/>
          <w:sz w:val="24"/>
          <w:szCs w:val="24"/>
          <w:lang w:eastAsia="ar-SA"/>
        </w:rPr>
        <w:t>Приложение № 1</w:t>
      </w:r>
      <w:bookmarkEnd w:id="330"/>
      <w:r w:rsidR="00734077">
        <w:rPr>
          <w:rFonts w:ascii="Times New Roman" w:eastAsia="Times New Roman" w:hAnsi="Times New Roman" w:cs="Times New Roman"/>
          <w:b/>
          <w:bCs/>
          <w:sz w:val="24"/>
          <w:szCs w:val="24"/>
          <w:lang w:eastAsia="ar-SA"/>
        </w:rPr>
        <w:t xml:space="preserve"> </w:t>
      </w:r>
    </w:p>
    <w:p w:rsidR="00734077" w:rsidRPr="00EC5453" w:rsidRDefault="006C3AEF" w:rsidP="00EC5453">
      <w:pPr>
        <w:spacing w:after="0" w:line="240" w:lineRule="auto"/>
        <w:jc w:val="right"/>
        <w:rPr>
          <w:rFonts w:ascii="Times New Roman" w:eastAsia="Times New Roman" w:hAnsi="Times New Roman" w:cs="Times New Roman"/>
          <w:b/>
          <w:sz w:val="24"/>
          <w:szCs w:val="24"/>
          <w:lang w:eastAsia="ar-SA"/>
        </w:rPr>
      </w:pPr>
      <w:r w:rsidRPr="00EC5453">
        <w:rPr>
          <w:rFonts w:ascii="Times New Roman" w:hAnsi="Times New Roman" w:cs="Times New Roman"/>
          <w:b/>
          <w:sz w:val="24"/>
          <w:szCs w:val="24"/>
          <w:lang w:eastAsia="ar-SA"/>
        </w:rPr>
        <w:t>к Документации</w:t>
      </w:r>
      <w:r w:rsidRPr="00EC5453">
        <w:rPr>
          <w:rFonts w:ascii="Times New Roman" w:hAnsi="Times New Roman" w:cs="Times New Roman"/>
          <w:b/>
          <w:sz w:val="24"/>
          <w:szCs w:val="24"/>
        </w:rPr>
        <w:t xml:space="preserve"> </w:t>
      </w:r>
      <w:bookmarkEnd w:id="328"/>
      <w:r w:rsidR="009B59BB" w:rsidRPr="00EC5453">
        <w:rPr>
          <w:rFonts w:ascii="Times New Roman" w:eastAsia="Times New Roman" w:hAnsi="Times New Roman" w:cs="Times New Roman"/>
          <w:b/>
          <w:sz w:val="24"/>
          <w:szCs w:val="24"/>
          <w:lang w:eastAsia="ar-SA"/>
        </w:rPr>
        <w:t>о проведении</w:t>
      </w:r>
      <w:r w:rsidR="00734077" w:rsidRPr="00EC5453">
        <w:rPr>
          <w:rFonts w:ascii="Times New Roman" w:eastAsia="Times New Roman" w:hAnsi="Times New Roman" w:cs="Times New Roman"/>
          <w:b/>
          <w:sz w:val="24"/>
          <w:szCs w:val="24"/>
          <w:lang w:eastAsia="ar-SA"/>
        </w:rPr>
        <w:t xml:space="preserve"> </w:t>
      </w:r>
    </w:p>
    <w:p w:rsidR="00734077" w:rsidRPr="00EC5453" w:rsidRDefault="009B59BB"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конкурентных переговоров</w:t>
      </w:r>
      <w:r w:rsidR="00734077" w:rsidRPr="00EC5453">
        <w:rPr>
          <w:rFonts w:ascii="Times New Roman" w:hAnsi="Times New Roman" w:cs="Times New Roman"/>
          <w:b/>
          <w:sz w:val="24"/>
          <w:szCs w:val="24"/>
          <w:lang w:eastAsia="ar-SA"/>
        </w:rPr>
        <w:t xml:space="preserve"> </w:t>
      </w:r>
      <w:r w:rsidRPr="00EC5453">
        <w:rPr>
          <w:rFonts w:ascii="Times New Roman" w:hAnsi="Times New Roman" w:cs="Times New Roman"/>
          <w:b/>
          <w:sz w:val="24"/>
          <w:szCs w:val="24"/>
          <w:lang w:eastAsia="ar-SA"/>
        </w:rPr>
        <w:t xml:space="preserve">на право </w:t>
      </w:r>
    </w:p>
    <w:p w:rsidR="00734077" w:rsidRPr="00EC5453" w:rsidRDefault="009B59BB"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заключения договора</w:t>
      </w:r>
      <w:r w:rsidR="00734077" w:rsidRPr="00EC5453">
        <w:rPr>
          <w:rFonts w:ascii="Times New Roman" w:hAnsi="Times New Roman" w:cs="Times New Roman"/>
          <w:b/>
          <w:sz w:val="24"/>
          <w:szCs w:val="24"/>
          <w:lang w:eastAsia="ar-SA"/>
        </w:rPr>
        <w:t xml:space="preserve"> на оказание услуг </w:t>
      </w:r>
    </w:p>
    <w:p w:rsidR="00734077" w:rsidRPr="00EC5453" w:rsidRDefault="00734077"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по перевозке мазута топочного 100, </w:t>
      </w:r>
    </w:p>
    <w:p w:rsidR="00734077" w:rsidRPr="00EC5453" w:rsidRDefault="00734077"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ГОСТ 10585-2013</w:t>
      </w:r>
    </w:p>
    <w:p w:rsidR="00734077" w:rsidRPr="00EC5453" w:rsidRDefault="00734077"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 или нефтепродуктов </w:t>
      </w:r>
      <w:proofErr w:type="gramStart"/>
      <w:r w:rsidRPr="00EC5453">
        <w:rPr>
          <w:rFonts w:ascii="Times New Roman" w:hAnsi="Times New Roman" w:cs="Times New Roman"/>
          <w:b/>
          <w:sz w:val="24"/>
          <w:szCs w:val="24"/>
          <w:lang w:eastAsia="ar-SA"/>
        </w:rPr>
        <w:t>аналогичного</w:t>
      </w:r>
      <w:proofErr w:type="gramEnd"/>
      <w:r w:rsidRPr="00EC5453">
        <w:rPr>
          <w:rFonts w:ascii="Times New Roman" w:hAnsi="Times New Roman" w:cs="Times New Roman"/>
          <w:b/>
          <w:sz w:val="24"/>
          <w:szCs w:val="24"/>
          <w:lang w:eastAsia="ar-SA"/>
        </w:rPr>
        <w:t xml:space="preserve"> </w:t>
      </w:r>
    </w:p>
    <w:p w:rsidR="009B59BB" w:rsidRPr="009B59BB" w:rsidRDefault="00734077" w:rsidP="00EC5453">
      <w:pPr>
        <w:spacing w:after="0" w:line="240" w:lineRule="auto"/>
        <w:jc w:val="right"/>
        <w:rPr>
          <w:lang w:eastAsia="ar-SA"/>
        </w:rPr>
      </w:pPr>
      <w:r w:rsidRPr="00EC5453">
        <w:rPr>
          <w:rFonts w:ascii="Times New Roman" w:hAnsi="Times New Roman" w:cs="Times New Roman"/>
          <w:b/>
          <w:sz w:val="24"/>
          <w:szCs w:val="24"/>
          <w:lang w:eastAsia="ar-SA"/>
        </w:rPr>
        <w:t>или лучшего качества</w:t>
      </w:r>
      <w:r w:rsidR="009B59BB" w:rsidRPr="009B59BB">
        <w:rPr>
          <w:lang w:eastAsia="ar-SA"/>
        </w:rPr>
        <w:t xml:space="preserve"> </w:t>
      </w:r>
    </w:p>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9B59BB" w:rsidRPr="00B45D2C" w:rsidRDefault="009B59BB" w:rsidP="009B59B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i/>
          <w:sz w:val="24"/>
          <w:szCs w:val="24"/>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E641F6" w:rsidRPr="005E474C" w:rsidRDefault="009B59BB" w:rsidP="009B59BB">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5E474C">
        <w:rPr>
          <w:rFonts w:ascii="Times New Roman" w:eastAsia="Times New Roman" w:hAnsi="Times New Roman" w:cs="Times New Roman"/>
          <w:b/>
          <w:sz w:val="24"/>
          <w:szCs w:val="24"/>
          <w:lang w:eastAsia="ar-SA"/>
        </w:rPr>
        <w:t>Письмо о подаче оферты</w:t>
      </w:r>
      <w:r w:rsidR="00F16947" w:rsidRPr="005E474C">
        <w:rPr>
          <w:rFonts w:ascii="Times New Roman" w:eastAsia="Times New Roman" w:hAnsi="Times New Roman" w:cs="Times New Roman"/>
          <w:b/>
          <w:sz w:val="24"/>
          <w:szCs w:val="24"/>
          <w:lang w:eastAsia="ar-SA"/>
        </w:rPr>
        <w:t xml:space="preserve"> </w:t>
      </w:r>
    </w:p>
    <w:p w:rsidR="00F16947" w:rsidRPr="00F16947" w:rsidRDefault="00F16947" w:rsidP="009B59BB">
      <w:pPr>
        <w:tabs>
          <w:tab w:val="left" w:pos="425"/>
          <w:tab w:val="left" w:pos="567"/>
          <w:tab w:val="left" w:pos="709"/>
        </w:tabs>
        <w:suppressAutoHyphens/>
        <w:spacing w:after="0" w:line="240" w:lineRule="auto"/>
        <w:jc w:val="center"/>
        <w:rPr>
          <w:rFonts w:ascii="Times New Roman" w:eastAsia="Times New Roman" w:hAnsi="Times New Roman" w:cs="Times New Roman"/>
          <w:b/>
          <w:strike/>
          <w:color w:val="FF0000"/>
          <w:sz w:val="24"/>
          <w:szCs w:val="24"/>
          <w:lang w:eastAsia="ar-SA"/>
        </w:rPr>
      </w:pPr>
    </w:p>
    <w:p w:rsidR="009B59BB" w:rsidRPr="009B59BB" w:rsidRDefault="009B59BB" w:rsidP="009B59BB">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Форма </w:t>
      </w:r>
      <w:r w:rsidR="005E474C">
        <w:rPr>
          <w:rFonts w:ascii="Times New Roman" w:eastAsia="Times New Roman" w:hAnsi="Times New Roman" w:cs="Times New Roman"/>
          <w:sz w:val="24"/>
          <w:szCs w:val="24"/>
          <w:lang w:eastAsia="ar-SA"/>
        </w:rPr>
        <w:t>письма о подаче оферты</w:t>
      </w:r>
    </w:p>
    <w:p w:rsidR="00F16947" w:rsidRPr="00283C32" w:rsidRDefault="00F16947" w:rsidP="00F16947">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 года</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Уважаемые господа!</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663AF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 xml:space="preserve">Изучив </w:t>
      </w:r>
      <w:r w:rsidR="008D7A55" w:rsidRPr="001D6037">
        <w:rPr>
          <w:rFonts w:ascii="Times New Roman" w:hAnsi="Times New Roman" w:cs="Times New Roman"/>
          <w:sz w:val="24"/>
          <w:szCs w:val="24"/>
        </w:rPr>
        <w:t>Извещение</w:t>
      </w:r>
      <w:r w:rsidRPr="001D6037">
        <w:rPr>
          <w:rFonts w:ascii="Times New Roman" w:eastAsia="Times New Roman" w:hAnsi="Times New Roman" w:cs="Times New Roman"/>
          <w:sz w:val="24"/>
          <w:szCs w:val="24"/>
          <w:lang w:eastAsia="ar-SA"/>
        </w:rPr>
        <w:t xml:space="preserve"> о</w:t>
      </w:r>
      <w:r>
        <w:rPr>
          <w:rFonts w:ascii="Times New Roman" w:eastAsia="Times New Roman" w:hAnsi="Times New Roman" w:cs="Times New Roman"/>
          <w:sz w:val="24"/>
          <w:szCs w:val="24"/>
          <w:lang w:eastAsia="ar-SA"/>
        </w:rPr>
        <w:t xml:space="preserve"> проведении конкурентных переговоров</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w:t>
      </w:r>
      <w:r w:rsidR="00224C5C" w:rsidRPr="00224C5C">
        <w:rPr>
          <w:rFonts w:ascii="Times New Roman" w:eastAsia="Times New Roman" w:hAnsi="Times New Roman" w:cs="Times New Roman"/>
          <w:sz w:val="24"/>
          <w:szCs w:val="24"/>
          <w:lang w:eastAsia="ar-SA"/>
        </w:rPr>
        <w:t>в единой информационной системе</w:t>
      </w:r>
      <w:r w:rsidR="00C669C0" w:rsidRPr="00C669C0">
        <w:rPr>
          <w:rFonts w:ascii="Times New Roman" w:eastAsia="Times New Roman" w:hAnsi="Times New Roman" w:cs="Times New Roman"/>
          <w:sz w:val="24"/>
          <w:szCs w:val="24"/>
          <w:lang w:eastAsia="ar-SA"/>
        </w:rPr>
        <w:t xml:space="preserve"> </w:t>
      </w:r>
      <w:r w:rsidR="007B7E86" w:rsidRPr="007B7E86">
        <w:rPr>
          <w:rFonts w:ascii="Times New Roman" w:eastAsia="Times New Roman" w:hAnsi="Times New Roman" w:cs="Times New Roman"/>
          <w:sz w:val="24"/>
          <w:szCs w:val="24"/>
          <w:lang w:eastAsia="ar-SA"/>
        </w:rPr>
        <w:t xml:space="preserve">в сфере закупок товаров, работ, услуг </w:t>
      </w:r>
      <w:r w:rsidR="00A36433" w:rsidRPr="00A36433">
        <w:rPr>
          <w:rFonts w:ascii="Times New Roman" w:eastAsia="Times New Roman" w:hAnsi="Times New Roman" w:cs="Times New Roman"/>
          <w:sz w:val="24"/>
          <w:szCs w:val="24"/>
          <w:lang w:eastAsia="ar-SA"/>
        </w:rPr>
        <w:t>(</w:t>
      </w:r>
      <w:hyperlink r:id="rId22" w:history="1">
        <w:r w:rsidR="008D7A55" w:rsidRPr="002A54E3">
          <w:rPr>
            <w:rFonts w:ascii="Times New Roman" w:eastAsia="Times New Roman" w:hAnsi="Times New Roman" w:cs="Times New Roman"/>
            <w:color w:val="0000FF"/>
            <w:sz w:val="24"/>
            <w:szCs w:val="24"/>
            <w:u w:val="single"/>
            <w:lang w:val="en-US" w:eastAsia="ar-SA"/>
          </w:rPr>
          <w:t>www</w:t>
        </w:r>
        <w:r w:rsidR="008D7A55" w:rsidRPr="002A54E3">
          <w:rPr>
            <w:rFonts w:ascii="Times New Roman" w:eastAsia="Times New Roman" w:hAnsi="Times New Roman" w:cs="Times New Roman"/>
            <w:color w:val="0000FF"/>
            <w:sz w:val="24"/>
            <w:szCs w:val="24"/>
            <w:u w:val="single"/>
            <w:lang w:eastAsia="ar-SA"/>
          </w:rPr>
          <w:t>.</w:t>
        </w:r>
        <w:proofErr w:type="spellStart"/>
        <w:r w:rsidR="008D7A55" w:rsidRPr="002A54E3">
          <w:rPr>
            <w:rFonts w:ascii="Times New Roman" w:eastAsia="Times New Roman" w:hAnsi="Times New Roman" w:cs="Times New Roman"/>
            <w:color w:val="0000FF"/>
            <w:sz w:val="24"/>
            <w:szCs w:val="24"/>
            <w:u w:val="single"/>
            <w:lang w:val="en-US" w:eastAsia="ar-SA"/>
          </w:rPr>
          <w:t>zakupki</w:t>
        </w:r>
        <w:proofErr w:type="spellEnd"/>
        <w:r w:rsidR="008D7A55" w:rsidRPr="002A54E3">
          <w:rPr>
            <w:rFonts w:ascii="Times New Roman" w:eastAsia="Times New Roman" w:hAnsi="Times New Roman" w:cs="Times New Roman"/>
            <w:color w:val="0000FF"/>
            <w:sz w:val="24"/>
            <w:szCs w:val="24"/>
            <w:u w:val="single"/>
            <w:lang w:eastAsia="ar-SA"/>
          </w:rPr>
          <w:t>.</w:t>
        </w:r>
        <w:proofErr w:type="spellStart"/>
        <w:r w:rsidR="008D7A55" w:rsidRPr="002A54E3">
          <w:rPr>
            <w:rFonts w:ascii="Times New Roman" w:eastAsia="Times New Roman" w:hAnsi="Times New Roman" w:cs="Times New Roman"/>
            <w:color w:val="0000FF"/>
            <w:sz w:val="24"/>
            <w:szCs w:val="24"/>
            <w:u w:val="single"/>
            <w:lang w:val="en-US" w:eastAsia="ar-SA"/>
          </w:rPr>
          <w:t>gov</w:t>
        </w:r>
        <w:proofErr w:type="spellEnd"/>
        <w:r w:rsidR="008D7A55" w:rsidRPr="002A54E3">
          <w:rPr>
            <w:rFonts w:ascii="Times New Roman" w:eastAsia="Times New Roman" w:hAnsi="Times New Roman" w:cs="Times New Roman"/>
            <w:color w:val="0000FF"/>
            <w:sz w:val="24"/>
            <w:szCs w:val="24"/>
            <w:u w:val="single"/>
            <w:lang w:eastAsia="ar-SA"/>
          </w:rPr>
          <w:t>.</w:t>
        </w:r>
        <w:proofErr w:type="spellStart"/>
        <w:r w:rsidR="008D7A55" w:rsidRPr="002A54E3">
          <w:rPr>
            <w:rFonts w:ascii="Times New Roman" w:eastAsia="Times New Roman" w:hAnsi="Times New Roman" w:cs="Times New Roman"/>
            <w:color w:val="0000FF"/>
            <w:sz w:val="24"/>
            <w:szCs w:val="24"/>
            <w:u w:val="single"/>
            <w:lang w:val="en-US" w:eastAsia="ar-SA"/>
          </w:rPr>
          <w:t>ru</w:t>
        </w:r>
        <w:proofErr w:type="spellEnd"/>
      </w:hyperlink>
      <w:r w:rsidR="00A36433" w:rsidRPr="00A36433">
        <w:rPr>
          <w:rFonts w:ascii="Times New Roman" w:eastAsia="Times New Roman" w:hAnsi="Times New Roman" w:cs="Times New Roman"/>
          <w:color w:val="0000FF"/>
          <w:sz w:val="24"/>
          <w:szCs w:val="24"/>
          <w:u w:val="single"/>
          <w:lang w:eastAsia="ar-SA"/>
        </w:rPr>
        <w:t>)</w:t>
      </w:r>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00431E51" w:rsidRPr="00431E51">
        <w:rPr>
          <w:rFonts w:ascii="Times New Roman" w:eastAsia="Times New Roman" w:hAnsi="Times New Roman" w:cs="Times New Roman"/>
          <w:sz w:val="24"/>
          <w:szCs w:val="24"/>
          <w:lang w:eastAsia="ar-SA"/>
        </w:rPr>
        <w:t xml:space="preserve">конкурентных переговоров на право заключения договора </w:t>
      </w:r>
      <w:r w:rsidR="00663AF2" w:rsidRPr="00663AF2">
        <w:rPr>
          <w:rFonts w:ascii="Times New Roman" w:eastAsia="Times New Roman" w:hAnsi="Times New Roman" w:cs="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r w:rsidRPr="00663AF2">
        <w:rPr>
          <w:rFonts w:ascii="Times New Roman" w:eastAsia="Times New Roman" w:hAnsi="Times New Roman" w:cs="Times New Roman"/>
          <w:b/>
          <w:sz w:val="24"/>
          <w:szCs w:val="24"/>
          <w:lang w:eastAsia="ar-SA"/>
        </w:rPr>
        <w:t>,</w:t>
      </w:r>
      <w:r w:rsidRPr="009B59BB">
        <w:rPr>
          <w:rFonts w:ascii="Times New Roman" w:eastAsia="Times New Roman" w:hAnsi="Times New Roman" w:cs="Times New Roman"/>
          <w:sz w:val="24"/>
          <w:szCs w:val="24"/>
          <w:lang w:eastAsia="ar-SA"/>
        </w:rPr>
        <w:t xml:space="preserve">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roofErr w:type="gramEnd"/>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Default="00C663B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D6037">
        <w:rPr>
          <w:rFonts w:ascii="Times New Roman" w:eastAsia="Times New Roman" w:hAnsi="Times New Roman" w:cs="Times New Roman"/>
          <w:sz w:val="24"/>
          <w:szCs w:val="24"/>
          <w:lang w:eastAsia="ar-SA"/>
        </w:rPr>
        <w:t xml:space="preserve">Направляет в Ваш адрес заявку </w:t>
      </w:r>
      <w:r w:rsidR="004B2284" w:rsidRPr="001D6037">
        <w:rPr>
          <w:rFonts w:ascii="Times New Roman" w:eastAsia="Times New Roman" w:hAnsi="Times New Roman" w:cs="Times New Roman"/>
          <w:sz w:val="24"/>
          <w:szCs w:val="24"/>
          <w:lang w:eastAsia="ar-SA"/>
        </w:rPr>
        <w:t xml:space="preserve">на </w:t>
      </w:r>
      <w:r w:rsidR="00663AF2" w:rsidRPr="001D6037">
        <w:rPr>
          <w:rFonts w:ascii="Times New Roman" w:eastAsia="Times New Roman" w:hAnsi="Times New Roman" w:cs="Times New Roman"/>
          <w:b/>
          <w:sz w:val="24"/>
          <w:szCs w:val="24"/>
          <w:lang w:eastAsia="ar-SA"/>
        </w:rPr>
        <w:t xml:space="preserve">Лот № ______ </w:t>
      </w:r>
      <w:r w:rsidR="00663AF2" w:rsidRPr="001D6037">
        <w:rPr>
          <w:rFonts w:ascii="Times New Roman" w:eastAsia="Times New Roman" w:hAnsi="Times New Roman" w:cs="Times New Roman"/>
          <w:i/>
          <w:sz w:val="24"/>
          <w:szCs w:val="24"/>
          <w:lang w:eastAsia="ar-SA"/>
        </w:rPr>
        <w:t>(указать номер Лота)</w:t>
      </w:r>
      <w:r w:rsidR="00663AF2">
        <w:rPr>
          <w:rFonts w:ascii="Times New Roman" w:eastAsia="Times New Roman" w:hAnsi="Times New Roman" w:cs="Times New Roman"/>
          <w:i/>
          <w:sz w:val="24"/>
          <w:szCs w:val="24"/>
          <w:lang w:eastAsia="ar-SA"/>
        </w:rPr>
        <w:t xml:space="preserve"> </w:t>
      </w:r>
      <w:r w:rsidRPr="00663AF2">
        <w:rPr>
          <w:rFonts w:ascii="Times New Roman" w:eastAsia="Times New Roman" w:hAnsi="Times New Roman" w:cs="Times New Roman"/>
          <w:sz w:val="24"/>
          <w:szCs w:val="24"/>
          <w:lang w:eastAsia="ar-SA"/>
        </w:rPr>
        <w:t>и</w:t>
      </w:r>
      <w:r>
        <w:rPr>
          <w:rFonts w:ascii="Times New Roman" w:eastAsia="Times New Roman" w:hAnsi="Times New Roman" w:cs="Times New Roman"/>
          <w:sz w:val="24"/>
          <w:szCs w:val="24"/>
          <w:lang w:eastAsia="ar-SA"/>
        </w:rPr>
        <w:t xml:space="preserve"> </w:t>
      </w:r>
      <w:r w:rsidR="009B59BB" w:rsidRPr="009B59BB">
        <w:rPr>
          <w:rFonts w:ascii="Times New Roman" w:eastAsia="Times New Roman" w:hAnsi="Times New Roman" w:cs="Times New Roman"/>
          <w:sz w:val="24"/>
          <w:szCs w:val="24"/>
          <w:lang w:eastAsia="ar-SA"/>
        </w:rPr>
        <w:t xml:space="preserve">предлагает заключить Договор </w:t>
      </w:r>
      <w:r w:rsidR="00663AF2" w:rsidRPr="00663AF2">
        <w:rPr>
          <w:rFonts w:ascii="Times New Roman" w:eastAsia="Times New Roman" w:hAnsi="Times New Roman" w:cs="Times New Roman"/>
          <w:snapToGrid w:val="0"/>
          <w:sz w:val="24"/>
          <w:szCs w:val="24"/>
          <w:lang w:eastAsia="ru-RU"/>
        </w:rPr>
        <w:t xml:space="preserve">на оказание услуг по перевозке мазута топочного 100, ГОСТ 10585-2013 или нефтепродуктов аналогичного или лучшего качества </w:t>
      </w:r>
      <w:r w:rsidR="009B59BB" w:rsidRPr="009B59BB">
        <w:rPr>
          <w:rFonts w:ascii="Times New Roman" w:eastAsia="Times New Roman" w:hAnsi="Times New Roman" w:cs="Times New Roman"/>
          <w:sz w:val="24"/>
          <w:szCs w:val="24"/>
          <w:lang w:eastAsia="ar-SA"/>
        </w:rPr>
        <w:t xml:space="preserve">на условиях и в соответствии с </w:t>
      </w:r>
      <w:r w:rsidR="002A1F7D">
        <w:rPr>
          <w:rFonts w:ascii="Times New Roman" w:eastAsia="Times New Roman" w:hAnsi="Times New Roman" w:cs="Times New Roman"/>
          <w:sz w:val="24"/>
          <w:szCs w:val="24"/>
          <w:lang w:eastAsia="ar-SA"/>
        </w:rPr>
        <w:t>Приложениями</w:t>
      </w:r>
      <w:r w:rsidR="009B59BB" w:rsidRPr="009B59BB">
        <w:rPr>
          <w:rFonts w:ascii="Times New Roman" w:eastAsia="Times New Roman" w:hAnsi="Times New Roman" w:cs="Times New Roman"/>
          <w:sz w:val="24"/>
          <w:szCs w:val="24"/>
          <w:lang w:eastAsia="ar-SA"/>
        </w:rPr>
        <w:t xml:space="preserve"> к настоящему</w:t>
      </w:r>
      <w:r w:rsidR="009B59BB" w:rsidRPr="00F16947">
        <w:rPr>
          <w:rFonts w:ascii="Times New Roman" w:eastAsia="Times New Roman" w:hAnsi="Times New Roman" w:cs="Times New Roman"/>
          <w:color w:val="FF0000"/>
          <w:sz w:val="24"/>
          <w:szCs w:val="24"/>
          <w:lang w:eastAsia="ar-SA"/>
        </w:rPr>
        <w:t xml:space="preserve"> </w:t>
      </w:r>
      <w:r w:rsidR="006E7D34" w:rsidRPr="006E7D34">
        <w:rPr>
          <w:rFonts w:ascii="Times New Roman" w:eastAsia="Times New Roman" w:hAnsi="Times New Roman" w:cs="Times New Roman"/>
          <w:sz w:val="24"/>
          <w:szCs w:val="24"/>
          <w:lang w:eastAsia="ar-SA"/>
        </w:rPr>
        <w:t>П</w:t>
      </w:r>
      <w:r w:rsidR="009B59BB" w:rsidRPr="006E7D34">
        <w:rPr>
          <w:rFonts w:ascii="Times New Roman" w:eastAsia="Times New Roman" w:hAnsi="Times New Roman" w:cs="Times New Roman"/>
          <w:sz w:val="24"/>
          <w:szCs w:val="24"/>
          <w:lang w:eastAsia="ar-SA"/>
        </w:rPr>
        <w:t>исьму</w:t>
      </w:r>
      <w:r w:rsidR="00663AF2">
        <w:rPr>
          <w:rFonts w:ascii="Times New Roman" w:eastAsia="Times New Roman" w:hAnsi="Times New Roman" w:cs="Times New Roman"/>
          <w:sz w:val="24"/>
          <w:szCs w:val="24"/>
          <w:lang w:eastAsia="ar-SA"/>
        </w:rPr>
        <w:t xml:space="preserve"> </w:t>
      </w:r>
      <w:r w:rsidR="009B59BB" w:rsidRPr="009B59BB">
        <w:rPr>
          <w:rFonts w:ascii="Times New Roman" w:eastAsia="Times New Roman" w:hAnsi="Times New Roman" w:cs="Times New Roman"/>
          <w:sz w:val="24"/>
          <w:szCs w:val="24"/>
          <w:lang w:eastAsia="ar-SA"/>
        </w:rPr>
        <w:t>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135439" w:rsidRDefault="00135439"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highlight w:val="yellow"/>
          <w:lang w:eastAsia="ar-SA"/>
        </w:rPr>
      </w:pPr>
    </w:p>
    <w:p w:rsidR="00AD0067" w:rsidRDefault="00AD0067"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5C3304" w:rsidRDefault="00431E51" w:rsidP="00484D6F">
      <w:pPr>
        <w:tabs>
          <w:tab w:val="left" w:pos="425"/>
          <w:tab w:val="left" w:pos="567"/>
          <w:tab w:val="left" w:pos="709"/>
        </w:tabs>
        <w:suppressAutoHyphens/>
        <w:spacing w:after="0" w:line="240" w:lineRule="auto"/>
        <w:jc w:val="both"/>
        <w:rPr>
          <w:rFonts w:ascii="Times New Roman" w:hAnsi="Times New Roman" w:cs="Times New Roman"/>
          <w:snapToGrid w:val="0"/>
          <w:sz w:val="24"/>
          <w:szCs w:val="24"/>
        </w:rPr>
      </w:pPr>
      <w:r w:rsidRPr="00104E85">
        <w:rPr>
          <w:rFonts w:ascii="Times New Roman" w:eastAsia="Times New Roman" w:hAnsi="Times New Roman" w:cs="Times New Roman"/>
          <w:b/>
          <w:bCs/>
          <w:sz w:val="24"/>
          <w:szCs w:val="24"/>
          <w:lang w:eastAsia="ar-SA"/>
        </w:rPr>
        <w:lastRenderedPageBreak/>
        <w:t>Срок оплаты</w:t>
      </w:r>
      <w:r w:rsidR="00484D6F" w:rsidRPr="00104E85">
        <w:rPr>
          <w:rFonts w:ascii="Times New Roman" w:eastAsia="Times New Roman" w:hAnsi="Times New Roman" w:cs="Times New Roman"/>
          <w:b/>
          <w:bCs/>
          <w:sz w:val="24"/>
          <w:szCs w:val="24"/>
          <w:lang w:eastAsia="ar-SA"/>
        </w:rPr>
        <w:t xml:space="preserve"> составляет ______________</w:t>
      </w:r>
      <w:r w:rsidR="00484D6F" w:rsidRPr="00104E85">
        <w:rPr>
          <w:snapToGrid w:val="0"/>
          <w:sz w:val="28"/>
          <w:szCs w:val="28"/>
        </w:rPr>
        <w:t xml:space="preserve"> </w:t>
      </w:r>
      <w:r w:rsidR="00484D6F" w:rsidRPr="00104E85">
        <w:rPr>
          <w:rFonts w:ascii="Times New Roman" w:hAnsi="Times New Roman" w:cs="Times New Roman"/>
          <w:snapToGrid w:val="0"/>
          <w:sz w:val="24"/>
          <w:szCs w:val="24"/>
        </w:rPr>
        <w:t xml:space="preserve">календарных дней с </w:t>
      </w:r>
      <w:r w:rsidR="000F4C49" w:rsidRPr="00104E85">
        <w:rPr>
          <w:rFonts w:ascii="Times New Roman" w:hAnsi="Times New Roman" w:cs="Times New Roman"/>
          <w:snapToGrid w:val="0"/>
          <w:sz w:val="24"/>
          <w:szCs w:val="24"/>
        </w:rPr>
        <w:t xml:space="preserve">момента </w:t>
      </w:r>
      <w:r w:rsidR="00752AF7" w:rsidRPr="00B30D69">
        <w:rPr>
          <w:rFonts w:ascii="Times New Roman" w:eastAsia="Times New Roman" w:hAnsi="Times New Roman" w:cs="Times New Roman"/>
          <w:sz w:val="24"/>
          <w:szCs w:val="24"/>
          <w:lang w:eastAsia="ru-RU"/>
        </w:rPr>
        <w:t>выставления счетов-фактур, транспортных накладных, актов оказанных услуг</w:t>
      </w:r>
      <w:r w:rsidR="000F4C49">
        <w:rPr>
          <w:rFonts w:ascii="Times New Roman" w:hAnsi="Times New Roman" w:cs="Times New Roman"/>
          <w:snapToGrid w:val="0"/>
          <w:sz w:val="24"/>
          <w:szCs w:val="24"/>
        </w:rPr>
        <w:t>.</w:t>
      </w:r>
    </w:p>
    <w:p w:rsidR="000F4C49" w:rsidRPr="00484D6F" w:rsidRDefault="000F4C49"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104E85" w:rsidRDefault="00104E85"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Н</w:t>
      </w:r>
      <w:r w:rsidRPr="00104E85">
        <w:rPr>
          <w:rFonts w:ascii="Times New Roman" w:eastAsia="Times New Roman" w:hAnsi="Times New Roman" w:cs="Times New Roman"/>
          <w:b/>
          <w:bCs/>
          <w:sz w:val="24"/>
          <w:szCs w:val="24"/>
          <w:lang w:eastAsia="ar-SA"/>
        </w:rPr>
        <w:t>аличи</w:t>
      </w:r>
      <w:r>
        <w:rPr>
          <w:rFonts w:ascii="Times New Roman" w:eastAsia="Times New Roman" w:hAnsi="Times New Roman" w:cs="Times New Roman"/>
          <w:b/>
          <w:bCs/>
          <w:sz w:val="24"/>
          <w:szCs w:val="24"/>
          <w:lang w:eastAsia="ar-SA"/>
        </w:rPr>
        <w:t>е</w:t>
      </w:r>
      <w:r w:rsidRPr="00104E85">
        <w:rPr>
          <w:rFonts w:ascii="Times New Roman" w:eastAsia="Times New Roman" w:hAnsi="Times New Roman" w:cs="Times New Roman"/>
          <w:b/>
          <w:bCs/>
          <w:sz w:val="24"/>
          <w:szCs w:val="24"/>
          <w:lang w:eastAsia="ar-SA"/>
        </w:rPr>
        <w:t xml:space="preserve"> автотранспорта</w:t>
      </w:r>
      <w:r w:rsidR="00663AF2">
        <w:rPr>
          <w:rFonts w:ascii="Times New Roman" w:eastAsia="Times New Roman" w:hAnsi="Times New Roman" w:cs="Times New Roman"/>
          <w:b/>
          <w:bCs/>
          <w:sz w:val="24"/>
          <w:szCs w:val="24"/>
          <w:lang w:eastAsia="ar-SA"/>
        </w:rPr>
        <w:t xml:space="preserve"> для определения соответствия обязательным требованиям  по Лоту</w:t>
      </w:r>
      <w:r>
        <w:rPr>
          <w:rFonts w:ascii="Times New Roman" w:eastAsia="Times New Roman" w:hAnsi="Times New Roman" w:cs="Times New Roman"/>
          <w:b/>
          <w:bCs/>
          <w:sz w:val="24"/>
          <w:szCs w:val="24"/>
          <w:lang w:eastAsia="ar-SA"/>
        </w:rPr>
        <w:t xml:space="preserve">: </w:t>
      </w:r>
    </w:p>
    <w:p w:rsidR="009B59BB" w:rsidRDefault="00104E85" w:rsidP="009B59BB">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___________________</w:t>
      </w:r>
      <w:r w:rsidRPr="00104E85">
        <w:t xml:space="preserve"> </w:t>
      </w:r>
      <w:r w:rsidRPr="00104E85">
        <w:rPr>
          <w:rFonts w:ascii="Times New Roman" w:eastAsia="Times New Roman" w:hAnsi="Times New Roman" w:cs="Times New Roman"/>
          <w:bCs/>
          <w:sz w:val="24"/>
          <w:szCs w:val="24"/>
          <w:lang w:eastAsia="ar-SA"/>
        </w:rPr>
        <w:t>автомобилей с полуприцепами вместимостью от 25 кубических метров</w:t>
      </w:r>
      <w:r>
        <w:rPr>
          <w:rFonts w:ascii="Times New Roman" w:eastAsia="Times New Roman" w:hAnsi="Times New Roman" w:cs="Times New Roman"/>
          <w:bCs/>
          <w:sz w:val="24"/>
          <w:szCs w:val="24"/>
          <w:lang w:eastAsia="ar-SA"/>
        </w:rPr>
        <w:t>;</w:t>
      </w:r>
    </w:p>
    <w:p w:rsidR="00104E85" w:rsidRDefault="00104E85" w:rsidP="009B59BB">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___________________</w:t>
      </w:r>
      <w:r w:rsidRPr="00104E85">
        <w:rPr>
          <w:rFonts w:ascii="Times New Roman" w:eastAsia="Times New Roman" w:hAnsi="Times New Roman" w:cs="Times New Roman"/>
          <w:bCs/>
          <w:sz w:val="24"/>
          <w:szCs w:val="24"/>
          <w:lang w:eastAsia="ar-SA"/>
        </w:rPr>
        <w:t xml:space="preserve">автомобилей с </w:t>
      </w:r>
      <w:r>
        <w:rPr>
          <w:rFonts w:ascii="Times New Roman" w:eastAsia="Times New Roman" w:hAnsi="Times New Roman" w:cs="Times New Roman"/>
          <w:bCs/>
          <w:sz w:val="24"/>
          <w:szCs w:val="24"/>
          <w:lang w:eastAsia="ar-SA"/>
        </w:rPr>
        <w:t>полуприцепами вместимостью от 14</w:t>
      </w:r>
      <w:r w:rsidRPr="00104E85">
        <w:rPr>
          <w:rFonts w:ascii="Times New Roman" w:eastAsia="Times New Roman" w:hAnsi="Times New Roman" w:cs="Times New Roman"/>
          <w:bCs/>
          <w:sz w:val="24"/>
          <w:szCs w:val="24"/>
          <w:lang w:eastAsia="ar-SA"/>
        </w:rPr>
        <w:t xml:space="preserve"> кубических метров</w:t>
      </w:r>
      <w:r>
        <w:rPr>
          <w:rFonts w:ascii="Times New Roman" w:eastAsia="Times New Roman" w:hAnsi="Times New Roman" w:cs="Times New Roman"/>
          <w:bCs/>
          <w:sz w:val="24"/>
          <w:szCs w:val="24"/>
          <w:lang w:eastAsia="ar-SA"/>
        </w:rPr>
        <w:t>.</w:t>
      </w: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663AF2"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663AF2">
        <w:rPr>
          <w:rFonts w:ascii="Times New Roman" w:eastAsia="Times New Roman" w:hAnsi="Times New Roman" w:cs="Times New Roman"/>
          <w:sz w:val="24"/>
          <w:szCs w:val="20"/>
          <w:lang w:eastAsia="ar-SA"/>
        </w:rPr>
        <w:t>Настоящее П</w:t>
      </w:r>
      <w:r w:rsidR="006E7D34" w:rsidRPr="00663AF2">
        <w:rPr>
          <w:rFonts w:ascii="Times New Roman" w:eastAsia="Times New Roman" w:hAnsi="Times New Roman" w:cs="Times New Roman"/>
          <w:sz w:val="24"/>
          <w:szCs w:val="20"/>
          <w:lang w:eastAsia="ar-SA"/>
        </w:rPr>
        <w:t>исьмо</w:t>
      </w:r>
      <w:r w:rsidRPr="00663AF2">
        <w:rPr>
          <w:rFonts w:ascii="Times New Roman" w:eastAsia="Times New Roman" w:hAnsi="Times New Roman" w:cs="Times New Roman"/>
          <w:sz w:val="24"/>
          <w:szCs w:val="20"/>
          <w:lang w:eastAsia="ar-SA"/>
        </w:rPr>
        <w:t xml:space="preserve"> имеет правовой статус оферты и действует до «__»___________</w:t>
      </w:r>
      <w:r w:rsidR="00484D6F" w:rsidRPr="00663AF2">
        <w:rPr>
          <w:rFonts w:ascii="Times New Roman" w:eastAsia="Times New Roman" w:hAnsi="Times New Roman" w:cs="Times New Roman"/>
          <w:sz w:val="24"/>
          <w:szCs w:val="20"/>
          <w:lang w:eastAsia="ar-SA"/>
        </w:rPr>
        <w:t>201</w:t>
      </w:r>
      <w:r w:rsidR="00DD6547" w:rsidRPr="00663AF2">
        <w:rPr>
          <w:rFonts w:ascii="Times New Roman" w:eastAsia="Times New Roman" w:hAnsi="Times New Roman" w:cs="Times New Roman"/>
          <w:sz w:val="24"/>
          <w:szCs w:val="20"/>
          <w:lang w:eastAsia="ar-SA"/>
        </w:rPr>
        <w:t>6</w:t>
      </w:r>
      <w:r w:rsidRPr="00663AF2">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63AF2">
        <w:rPr>
          <w:rFonts w:ascii="Times New Roman" w:eastAsia="Times New Roman" w:hAnsi="Times New Roman" w:cs="Times New Roman"/>
          <w:sz w:val="24"/>
          <w:szCs w:val="24"/>
          <w:lang w:eastAsia="ar-SA"/>
        </w:rPr>
        <w:t xml:space="preserve">Настоящее </w:t>
      </w:r>
      <w:r w:rsidR="006E7D34" w:rsidRPr="00663AF2">
        <w:rPr>
          <w:rFonts w:ascii="Times New Roman" w:eastAsia="Times New Roman" w:hAnsi="Times New Roman" w:cs="Times New Roman"/>
          <w:sz w:val="24"/>
          <w:szCs w:val="24"/>
          <w:lang w:eastAsia="ar-SA"/>
        </w:rPr>
        <w:t>Письмо</w:t>
      </w:r>
      <w:r w:rsidRPr="00663AF2">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016372" w:rsidRPr="003A2F0D" w:rsidRDefault="00016372" w:rsidP="00016372">
      <w:pPr>
        <w:numPr>
          <w:ilvl w:val="0"/>
          <w:numId w:val="36"/>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752AF7" w:rsidRDefault="00752AF7" w:rsidP="00752AF7">
      <w:pPr>
        <w:pStyle w:val="a4"/>
        <w:numPr>
          <w:ilvl w:val="0"/>
          <w:numId w:val="36"/>
        </w:numPr>
        <w:rPr>
          <w:rFonts w:eastAsia="Calibri"/>
          <w:sz w:val="22"/>
          <w:szCs w:val="22"/>
        </w:rPr>
      </w:pPr>
      <w:bookmarkStart w:id="331" w:name="_Ref214869451"/>
      <w:r>
        <w:t>Техническое</w:t>
      </w:r>
      <w:r w:rsidRPr="003A2F0D">
        <w:t xml:space="preserve"> предложение</w:t>
      </w:r>
      <w:r w:rsidRPr="00752AF7">
        <w:rPr>
          <w:rFonts w:eastAsia="Calibri"/>
          <w:sz w:val="22"/>
          <w:szCs w:val="22"/>
        </w:rPr>
        <w:t xml:space="preserve"> (форма 2) – на ____ </w:t>
      </w:r>
      <w:proofErr w:type="gramStart"/>
      <w:r w:rsidRPr="00752AF7">
        <w:rPr>
          <w:rFonts w:eastAsia="Calibri"/>
          <w:sz w:val="22"/>
          <w:szCs w:val="22"/>
        </w:rPr>
        <w:t>л</w:t>
      </w:r>
      <w:proofErr w:type="gramEnd"/>
      <w:r w:rsidRPr="00752AF7">
        <w:rPr>
          <w:rFonts w:eastAsia="Calibri"/>
          <w:sz w:val="22"/>
          <w:szCs w:val="22"/>
        </w:rPr>
        <w:t>.;</w:t>
      </w:r>
    </w:p>
    <w:p w:rsidR="00752AF7" w:rsidRPr="00752AF7" w:rsidRDefault="00752AF7" w:rsidP="00752AF7">
      <w:pPr>
        <w:pStyle w:val="a4"/>
        <w:ind w:left="927"/>
        <w:rPr>
          <w:rFonts w:eastAsia="Calibri"/>
          <w:sz w:val="22"/>
          <w:szCs w:val="22"/>
        </w:rPr>
      </w:pPr>
    </w:p>
    <w:p w:rsidR="00016372" w:rsidRPr="00E479B4" w:rsidRDefault="00016372" w:rsidP="00016372">
      <w:pPr>
        <w:numPr>
          <w:ilvl w:val="0"/>
          <w:numId w:val="36"/>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752AF7">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016372" w:rsidRPr="00752AF7" w:rsidRDefault="00016372" w:rsidP="00016372">
      <w:pPr>
        <w:numPr>
          <w:ilvl w:val="0"/>
          <w:numId w:val="36"/>
        </w:numPr>
        <w:tabs>
          <w:tab w:val="left" w:pos="993"/>
        </w:tabs>
        <w:suppressAutoHyphens/>
        <w:spacing w:after="0" w:line="360" w:lineRule="auto"/>
        <w:jc w:val="both"/>
        <w:rPr>
          <w:rFonts w:ascii="Times New Roman" w:eastAsia="Calibri" w:hAnsi="Times New Roman" w:cs="Times New Roman"/>
          <w:sz w:val="24"/>
          <w:szCs w:val="24"/>
          <w:lang w:eastAsia="ar-SA"/>
        </w:rPr>
      </w:pPr>
      <w:r w:rsidRPr="00752AF7">
        <w:rPr>
          <w:rFonts w:ascii="Times New Roman" w:eastAsia="Calibri" w:hAnsi="Times New Roman" w:cs="Times New Roman"/>
          <w:sz w:val="24"/>
          <w:szCs w:val="24"/>
          <w:lang w:eastAsia="ar-SA"/>
        </w:rPr>
        <w:t>Декларация о соответствии участника закупки критериям отнесения к субъектам малого и среднего предпринимательства (</w:t>
      </w:r>
      <w:r w:rsidRPr="00016372">
        <w:rPr>
          <w:rFonts w:ascii="Times New Roman" w:eastAsia="Calibri" w:hAnsi="Times New Roman" w:cs="Times New Roman"/>
          <w:sz w:val="24"/>
          <w:szCs w:val="24"/>
          <w:lang w:eastAsia="ar-SA"/>
        </w:rPr>
        <w:t xml:space="preserve">форма </w:t>
      </w:r>
      <w:r w:rsidR="00752AF7">
        <w:rPr>
          <w:rFonts w:ascii="Times New Roman" w:eastAsia="Calibri" w:hAnsi="Times New Roman" w:cs="Times New Roman"/>
          <w:sz w:val="24"/>
          <w:szCs w:val="24"/>
          <w:lang w:eastAsia="ar-SA"/>
        </w:rPr>
        <w:t>4</w:t>
      </w:r>
      <w:r w:rsidRPr="00016372">
        <w:rPr>
          <w:rFonts w:ascii="Times New Roman" w:eastAsia="Calibri" w:hAnsi="Times New Roman" w:cs="Times New Roman"/>
          <w:sz w:val="24"/>
          <w:szCs w:val="24"/>
          <w:lang w:eastAsia="ar-SA"/>
        </w:rPr>
        <w:t>)</w:t>
      </w:r>
      <w:r w:rsidRPr="00016372">
        <w:rPr>
          <w:rFonts w:ascii="Times New Roman" w:eastAsia="Times New Roman" w:hAnsi="Times New Roman" w:cs="Times New Roman"/>
          <w:sz w:val="24"/>
          <w:szCs w:val="24"/>
          <w:lang w:eastAsia="ar-SA"/>
        </w:rPr>
        <w:t xml:space="preserve"> – на ____ </w:t>
      </w:r>
      <w:proofErr w:type="gramStart"/>
      <w:r w:rsidRPr="00016372">
        <w:rPr>
          <w:rFonts w:ascii="Times New Roman" w:eastAsia="Times New Roman" w:hAnsi="Times New Roman" w:cs="Times New Roman"/>
          <w:sz w:val="24"/>
          <w:szCs w:val="24"/>
          <w:lang w:eastAsia="ar-SA"/>
        </w:rPr>
        <w:t>л</w:t>
      </w:r>
      <w:proofErr w:type="gramEnd"/>
      <w:r w:rsidRPr="00016372">
        <w:rPr>
          <w:rFonts w:ascii="Times New Roman" w:eastAsia="Times New Roman" w:hAnsi="Times New Roman" w:cs="Times New Roman"/>
          <w:sz w:val="24"/>
          <w:szCs w:val="24"/>
          <w:lang w:eastAsia="ar-SA"/>
        </w:rPr>
        <w:t>.;</w:t>
      </w:r>
    </w:p>
    <w:p w:rsidR="00752AF7" w:rsidRPr="00752AF7" w:rsidRDefault="00752AF7" w:rsidP="00752AF7">
      <w:pPr>
        <w:numPr>
          <w:ilvl w:val="0"/>
          <w:numId w:val="36"/>
        </w:numPr>
        <w:tabs>
          <w:tab w:val="left" w:pos="993"/>
        </w:tabs>
        <w:suppressAutoHyphens/>
        <w:spacing w:after="0" w:line="360" w:lineRule="auto"/>
        <w:jc w:val="both"/>
        <w:rPr>
          <w:rFonts w:ascii="Times New Roman" w:eastAsia="Calibri" w:hAnsi="Times New Roman" w:cs="Times New Roman"/>
          <w:sz w:val="24"/>
          <w:szCs w:val="24"/>
          <w:lang w:eastAsia="ar-SA"/>
        </w:rPr>
      </w:pPr>
      <w:r w:rsidRPr="00752AF7">
        <w:rPr>
          <w:rFonts w:ascii="Times New Roman" w:eastAsia="Calibri" w:hAnsi="Times New Roman" w:cs="Times New Roman"/>
          <w:sz w:val="24"/>
          <w:szCs w:val="24"/>
          <w:lang w:eastAsia="ar-SA"/>
        </w:rPr>
        <w:t>Справка о перечне и объемах выполнения аналогичных договоров  (форма 5)</w:t>
      </w:r>
      <w:r w:rsidRPr="00752AF7">
        <w:rPr>
          <w:rFonts w:ascii="Times New Roman" w:eastAsia="Times New Roman" w:hAnsi="Times New Roman" w:cs="Times New Roman"/>
          <w:sz w:val="24"/>
          <w:szCs w:val="24"/>
          <w:lang w:eastAsia="ar-SA"/>
        </w:rPr>
        <w:t xml:space="preserve"> </w:t>
      </w:r>
      <w:r w:rsidRPr="00016372">
        <w:rPr>
          <w:rFonts w:ascii="Times New Roman" w:eastAsia="Times New Roman" w:hAnsi="Times New Roman" w:cs="Times New Roman"/>
          <w:sz w:val="24"/>
          <w:szCs w:val="24"/>
          <w:lang w:eastAsia="ar-SA"/>
        </w:rPr>
        <w:t xml:space="preserve">– на ____ </w:t>
      </w:r>
      <w:proofErr w:type="gramStart"/>
      <w:r w:rsidRPr="00016372">
        <w:rPr>
          <w:rFonts w:ascii="Times New Roman" w:eastAsia="Times New Roman" w:hAnsi="Times New Roman" w:cs="Times New Roman"/>
          <w:sz w:val="24"/>
          <w:szCs w:val="24"/>
          <w:lang w:eastAsia="ar-SA"/>
        </w:rPr>
        <w:t>л</w:t>
      </w:r>
      <w:proofErr w:type="gramEnd"/>
      <w:r w:rsidRPr="00016372">
        <w:rPr>
          <w:rFonts w:ascii="Times New Roman" w:eastAsia="Times New Roman" w:hAnsi="Times New Roman" w:cs="Times New Roman"/>
          <w:sz w:val="24"/>
          <w:szCs w:val="24"/>
          <w:lang w:eastAsia="ar-SA"/>
        </w:rPr>
        <w:t>.;</w:t>
      </w:r>
    </w:p>
    <w:p w:rsidR="00752AF7" w:rsidRPr="00752AF7" w:rsidRDefault="00752AF7" w:rsidP="00752AF7">
      <w:pPr>
        <w:numPr>
          <w:ilvl w:val="0"/>
          <w:numId w:val="36"/>
        </w:numPr>
        <w:tabs>
          <w:tab w:val="left" w:pos="993"/>
        </w:tabs>
        <w:suppressAutoHyphens/>
        <w:spacing w:after="0" w:line="360" w:lineRule="auto"/>
        <w:jc w:val="both"/>
        <w:rPr>
          <w:rFonts w:ascii="Times New Roman" w:eastAsia="Calibri" w:hAnsi="Times New Roman" w:cs="Times New Roman"/>
          <w:sz w:val="24"/>
          <w:szCs w:val="24"/>
          <w:lang w:eastAsia="ar-SA"/>
        </w:rPr>
      </w:pPr>
      <w:r w:rsidRPr="00752AF7">
        <w:rPr>
          <w:rFonts w:ascii="Times New Roman" w:eastAsia="Calibri" w:hAnsi="Times New Roman" w:cs="Times New Roman"/>
          <w:sz w:val="24"/>
          <w:szCs w:val="24"/>
          <w:lang w:eastAsia="ar-SA"/>
        </w:rPr>
        <w:t>Справка о материально-технических ресурсах (форма 6)</w:t>
      </w:r>
      <w:r w:rsidRPr="00752AF7">
        <w:rPr>
          <w:rFonts w:ascii="Times New Roman" w:eastAsia="Times New Roman" w:hAnsi="Times New Roman" w:cs="Times New Roman"/>
          <w:sz w:val="24"/>
          <w:szCs w:val="24"/>
          <w:lang w:eastAsia="ar-SA"/>
        </w:rPr>
        <w:t xml:space="preserve"> </w:t>
      </w:r>
      <w:r w:rsidRPr="00016372">
        <w:rPr>
          <w:rFonts w:ascii="Times New Roman" w:eastAsia="Times New Roman" w:hAnsi="Times New Roman" w:cs="Times New Roman"/>
          <w:sz w:val="24"/>
          <w:szCs w:val="24"/>
          <w:lang w:eastAsia="ar-SA"/>
        </w:rPr>
        <w:t xml:space="preserve">– на ____ </w:t>
      </w:r>
      <w:proofErr w:type="gramStart"/>
      <w:r w:rsidRPr="00016372">
        <w:rPr>
          <w:rFonts w:ascii="Times New Roman" w:eastAsia="Times New Roman" w:hAnsi="Times New Roman" w:cs="Times New Roman"/>
          <w:sz w:val="24"/>
          <w:szCs w:val="24"/>
          <w:lang w:eastAsia="ar-SA"/>
        </w:rPr>
        <w:t>л</w:t>
      </w:r>
      <w:proofErr w:type="gramEnd"/>
      <w:r w:rsidRPr="00016372">
        <w:rPr>
          <w:rFonts w:ascii="Times New Roman" w:eastAsia="Times New Roman" w:hAnsi="Times New Roman" w:cs="Times New Roman"/>
          <w:sz w:val="24"/>
          <w:szCs w:val="24"/>
          <w:lang w:eastAsia="ar-SA"/>
        </w:rPr>
        <w:t>.;</w:t>
      </w:r>
    </w:p>
    <w:bookmarkEnd w:id="331"/>
    <w:p w:rsidR="00016372" w:rsidRPr="003A2F0D" w:rsidRDefault="00016372" w:rsidP="00016372">
      <w:pPr>
        <w:numPr>
          <w:ilvl w:val="0"/>
          <w:numId w:val="3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0D556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9B59BB" w:rsidRDefault="009B59BB" w:rsidP="00A36433">
      <w:pPr>
        <w:tabs>
          <w:tab w:val="left" w:pos="425"/>
          <w:tab w:val="left" w:pos="567"/>
          <w:tab w:val="left" w:pos="709"/>
        </w:tabs>
        <w:suppressAutoHyphens/>
        <w:spacing w:after="0"/>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 xml:space="preserve">. 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9B59BB" w:rsidRDefault="009B59BB" w:rsidP="00A36433">
      <w:pPr>
        <w:tabs>
          <w:tab w:val="left" w:pos="425"/>
          <w:tab w:val="left" w:pos="567"/>
          <w:tab w:val="left" w:pos="709"/>
        </w:tabs>
        <w:suppressAutoHyphens/>
        <w:spacing w:after="0"/>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2.Участник</w:t>
      </w:r>
      <w:r w:rsidR="00484D6F">
        <w:rPr>
          <w:rFonts w:ascii="Times New Roman" w:eastAsia="Times New Roman" w:hAnsi="Times New Roman" w:cs="Times New Roman"/>
          <w:sz w:val="18"/>
          <w:szCs w:val="18"/>
          <w:lang w:eastAsia="ar-SA"/>
        </w:rPr>
        <w:t xml:space="preserve"> закупки </w:t>
      </w:r>
      <w:r w:rsidRPr="009B59BB">
        <w:rPr>
          <w:rFonts w:ascii="Times New Roman" w:eastAsia="Times New Roman" w:hAnsi="Times New Roman" w:cs="Times New Roman"/>
          <w:sz w:val="18"/>
          <w:szCs w:val="18"/>
          <w:lang w:eastAsia="ar-SA"/>
        </w:rPr>
        <w:t xml:space="preserve"> должен указать свое полное наименование (с указанием организационно-правовой формы) и юридический адрес.</w:t>
      </w:r>
    </w:p>
    <w:p w:rsidR="009B59BB" w:rsidRPr="009B59BB" w:rsidRDefault="009B59BB" w:rsidP="00A36433">
      <w:pPr>
        <w:tabs>
          <w:tab w:val="left" w:pos="425"/>
          <w:tab w:val="left" w:pos="567"/>
          <w:tab w:val="left" w:pos="709"/>
        </w:tabs>
        <w:suppressAutoHyphens/>
        <w:spacing w:after="0"/>
        <w:contextualSpacing/>
        <w:jc w:val="both"/>
        <w:rPr>
          <w:rFonts w:ascii="Times New Roman" w:eastAsia="Times New Roman" w:hAnsi="Times New Roman" w:cs="Times New Roman"/>
          <w:b/>
          <w:sz w:val="18"/>
          <w:szCs w:val="18"/>
          <w:u w:val="single"/>
          <w:lang w:eastAsia="ar-SA"/>
        </w:rPr>
      </w:pPr>
      <w:r w:rsidRPr="009B59BB">
        <w:rPr>
          <w:rFonts w:ascii="Times New Roman" w:eastAsia="Times New Roman" w:hAnsi="Times New Roman" w:cs="Times New Roman"/>
          <w:sz w:val="18"/>
          <w:szCs w:val="18"/>
          <w:lang w:eastAsia="ar-SA"/>
        </w:rPr>
        <w:t xml:space="preserve">3.Участник </w:t>
      </w:r>
      <w:r w:rsidR="00484D6F">
        <w:rPr>
          <w:rFonts w:ascii="Times New Roman" w:eastAsia="Times New Roman" w:hAnsi="Times New Roman" w:cs="Times New Roman"/>
          <w:sz w:val="18"/>
          <w:szCs w:val="18"/>
          <w:lang w:eastAsia="ar-SA"/>
        </w:rPr>
        <w:t xml:space="preserve"> закупки </w:t>
      </w:r>
      <w:r w:rsidR="0069713D">
        <w:rPr>
          <w:rFonts w:ascii="Times New Roman" w:eastAsia="Times New Roman" w:hAnsi="Times New Roman" w:cs="Times New Roman"/>
          <w:sz w:val="18"/>
          <w:szCs w:val="18"/>
          <w:lang w:eastAsia="ar-SA"/>
        </w:rPr>
        <w:t xml:space="preserve">должен указать стоимость </w:t>
      </w:r>
      <w:r w:rsidR="0025595D">
        <w:rPr>
          <w:rFonts w:ascii="Times New Roman" w:eastAsia="Times New Roman" w:hAnsi="Times New Roman" w:cs="Times New Roman"/>
          <w:sz w:val="18"/>
          <w:szCs w:val="18"/>
          <w:lang w:eastAsia="ar-SA"/>
        </w:rPr>
        <w:t xml:space="preserve">оказания </w:t>
      </w:r>
      <w:r w:rsidR="00AD0067">
        <w:rPr>
          <w:rFonts w:ascii="Times New Roman" w:eastAsia="Times New Roman" w:hAnsi="Times New Roman" w:cs="Times New Roman"/>
          <w:sz w:val="18"/>
          <w:szCs w:val="18"/>
          <w:lang w:eastAsia="ar-SA"/>
        </w:rPr>
        <w:t>У</w:t>
      </w:r>
      <w:r w:rsidR="0025595D">
        <w:rPr>
          <w:rFonts w:ascii="Times New Roman" w:eastAsia="Times New Roman" w:hAnsi="Times New Roman" w:cs="Times New Roman"/>
          <w:sz w:val="18"/>
          <w:szCs w:val="18"/>
          <w:lang w:eastAsia="ar-SA"/>
        </w:rPr>
        <w:t>слуг</w:t>
      </w:r>
      <w:r w:rsidR="0069713D">
        <w:rPr>
          <w:rFonts w:ascii="Times New Roman" w:eastAsia="Times New Roman" w:hAnsi="Times New Roman" w:cs="Times New Roman"/>
          <w:sz w:val="18"/>
          <w:szCs w:val="18"/>
          <w:lang w:eastAsia="ar-SA"/>
        </w:rPr>
        <w:t xml:space="preserve"> </w:t>
      </w:r>
      <w:r w:rsidR="00AD0067">
        <w:rPr>
          <w:rFonts w:ascii="Times New Roman" w:eastAsia="Times New Roman" w:hAnsi="Times New Roman" w:cs="Times New Roman"/>
          <w:sz w:val="18"/>
          <w:szCs w:val="18"/>
          <w:lang w:eastAsia="ar-SA"/>
        </w:rPr>
        <w:t>по перевозке</w:t>
      </w:r>
      <w:r w:rsidRPr="009B59BB">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9B59BB">
        <w:rPr>
          <w:rFonts w:ascii="Times New Roman" w:eastAsia="Times New Roman" w:hAnsi="Times New Roman" w:cs="Times New Roman"/>
          <w:sz w:val="18"/>
          <w:szCs w:val="18"/>
          <w:lang w:eastAsia="ar-SA"/>
        </w:rPr>
        <w:t>ХХХ</w:t>
      </w:r>
      <w:proofErr w:type="spellEnd"/>
      <w:r w:rsidRPr="009B59BB">
        <w:rPr>
          <w:rFonts w:ascii="Times New Roman" w:eastAsia="Times New Roman" w:hAnsi="Times New Roman" w:cs="Times New Roman"/>
          <w:sz w:val="18"/>
          <w:szCs w:val="18"/>
          <w:lang w:eastAsia="ar-SA"/>
        </w:rPr>
        <w:t> ХХХ</w:t>
      </w:r>
      <w:proofErr w:type="gramStart"/>
      <w:r w:rsidRPr="009B59BB">
        <w:rPr>
          <w:rFonts w:ascii="Times New Roman" w:eastAsia="Times New Roman" w:hAnsi="Times New Roman" w:cs="Times New Roman"/>
          <w:sz w:val="18"/>
          <w:szCs w:val="18"/>
          <w:lang w:eastAsia="ar-SA"/>
        </w:rPr>
        <w:t>,Х</w:t>
      </w:r>
      <w:proofErr w:type="gramEnd"/>
      <w:r w:rsidRPr="009B59BB">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9B59BB">
        <w:rPr>
          <w:rFonts w:ascii="Times New Roman" w:eastAsia="Times New Roman" w:hAnsi="Times New Roman" w:cs="Times New Roman"/>
          <w:b/>
          <w:color w:val="FF0000"/>
          <w:sz w:val="18"/>
          <w:szCs w:val="18"/>
          <w:u w:val="single"/>
          <w:lang w:eastAsia="ar-SA"/>
        </w:rPr>
        <w:t xml:space="preserve"> </w:t>
      </w:r>
      <w:r w:rsidRPr="009B59BB">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9B59BB" w:rsidRDefault="009B59BB" w:rsidP="00A36433">
      <w:pPr>
        <w:tabs>
          <w:tab w:val="left" w:pos="425"/>
          <w:tab w:val="left" w:pos="567"/>
          <w:tab w:val="left" w:pos="709"/>
        </w:tabs>
        <w:suppressAutoHyphens/>
        <w:spacing w:after="0"/>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4.Участник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 xml:space="preserve">должен указать срок действия </w:t>
      </w:r>
      <w:r w:rsidR="00AD0067">
        <w:rPr>
          <w:rFonts w:ascii="Times New Roman" w:eastAsia="Times New Roman" w:hAnsi="Times New Roman" w:cs="Times New Roman"/>
          <w:sz w:val="18"/>
          <w:szCs w:val="18"/>
          <w:lang w:eastAsia="ar-SA"/>
        </w:rPr>
        <w:t>Письма</w:t>
      </w:r>
      <w:r w:rsidRPr="009B59BB">
        <w:rPr>
          <w:rFonts w:ascii="Times New Roman" w:eastAsia="Times New Roman" w:hAnsi="Times New Roman" w:cs="Times New Roman"/>
          <w:sz w:val="18"/>
          <w:szCs w:val="18"/>
          <w:lang w:eastAsia="ar-SA"/>
        </w:rPr>
        <w:t xml:space="preserve"> </w:t>
      </w:r>
      <w:r w:rsidR="00AD0067">
        <w:rPr>
          <w:rFonts w:ascii="Times New Roman" w:eastAsia="Times New Roman" w:hAnsi="Times New Roman" w:cs="Times New Roman"/>
          <w:sz w:val="18"/>
          <w:szCs w:val="18"/>
          <w:lang w:eastAsia="ar-SA"/>
        </w:rPr>
        <w:t xml:space="preserve">о подаче оферты </w:t>
      </w:r>
      <w:r w:rsidRPr="009B59BB">
        <w:rPr>
          <w:rFonts w:ascii="Times New Roman" w:eastAsia="Times New Roman" w:hAnsi="Times New Roman" w:cs="Times New Roman"/>
          <w:sz w:val="18"/>
          <w:szCs w:val="18"/>
          <w:lang w:eastAsia="ar-SA"/>
        </w:rPr>
        <w:t>на участие в проведении</w:t>
      </w:r>
      <w:r w:rsidR="00484D6F">
        <w:rPr>
          <w:rFonts w:ascii="Times New Roman" w:eastAsia="Times New Roman" w:hAnsi="Times New Roman" w:cs="Times New Roman"/>
          <w:sz w:val="18"/>
          <w:szCs w:val="18"/>
          <w:lang w:eastAsia="ar-SA"/>
        </w:rPr>
        <w:t xml:space="preserve"> конкурентных переговорах</w:t>
      </w:r>
      <w:r w:rsidRPr="009B59BB">
        <w:rPr>
          <w:rFonts w:ascii="Times New Roman" w:eastAsia="Times New Roman" w:hAnsi="Times New Roman" w:cs="Times New Roman"/>
          <w:sz w:val="18"/>
          <w:szCs w:val="18"/>
          <w:lang w:eastAsia="ar-SA"/>
        </w:rPr>
        <w:t xml:space="preserve">. </w:t>
      </w:r>
    </w:p>
    <w:p w:rsidR="009B59BB" w:rsidRPr="009B59BB" w:rsidRDefault="009B59BB" w:rsidP="00A36433">
      <w:pPr>
        <w:tabs>
          <w:tab w:val="left" w:pos="425"/>
          <w:tab w:val="left" w:pos="567"/>
          <w:tab w:val="left" w:pos="709"/>
        </w:tabs>
        <w:suppressAutoHyphens/>
        <w:spacing w:after="0"/>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5.Участник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 xml:space="preserve">должен перечислить и указать объем каждого из прилагаемых к </w:t>
      </w:r>
      <w:r w:rsidR="00AD0067">
        <w:rPr>
          <w:rFonts w:ascii="Times New Roman" w:eastAsia="Times New Roman" w:hAnsi="Times New Roman" w:cs="Times New Roman"/>
          <w:sz w:val="18"/>
          <w:szCs w:val="18"/>
          <w:lang w:eastAsia="ar-SA"/>
        </w:rPr>
        <w:t>П</w:t>
      </w:r>
      <w:r w:rsidRPr="009B59BB">
        <w:rPr>
          <w:rFonts w:ascii="Times New Roman" w:eastAsia="Times New Roman" w:hAnsi="Times New Roman" w:cs="Times New Roman"/>
          <w:sz w:val="18"/>
          <w:szCs w:val="18"/>
          <w:lang w:eastAsia="ar-SA"/>
        </w:rPr>
        <w:t>исьму о подаче оферты документов, определяющих суть технико-коммерческого предложения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w:t>
      </w:r>
    </w:p>
    <w:p w:rsidR="009B59BB" w:rsidRPr="009B59BB" w:rsidRDefault="009B59BB" w:rsidP="006E7D34">
      <w:pPr>
        <w:tabs>
          <w:tab w:val="left" w:pos="425"/>
          <w:tab w:val="left" w:pos="567"/>
          <w:tab w:val="left" w:pos="709"/>
        </w:tabs>
        <w:suppressAutoHyphens/>
        <w:spacing w:after="0"/>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6.Письмо должно быть подписано и скреплено печатью</w:t>
      </w:r>
      <w:r w:rsidR="00484D6F">
        <w:rPr>
          <w:rFonts w:ascii="Times New Roman" w:eastAsia="Times New Roman" w:hAnsi="Times New Roman" w:cs="Times New Roman"/>
          <w:sz w:val="18"/>
          <w:szCs w:val="18"/>
          <w:lang w:eastAsia="ar-SA"/>
        </w:rPr>
        <w:t xml:space="preserve"> (при наличии)</w:t>
      </w:r>
      <w:r w:rsidRPr="009B59BB">
        <w:rPr>
          <w:rFonts w:ascii="Times New Roman" w:eastAsia="Times New Roman" w:hAnsi="Times New Roman" w:cs="Times New Roman"/>
          <w:sz w:val="18"/>
          <w:szCs w:val="18"/>
          <w:lang w:eastAsia="ar-SA"/>
        </w:rPr>
        <w:t xml:space="preserve"> в соответствии с требованиями подпунктов</w:t>
      </w:r>
      <w:r w:rsidR="00AD0067">
        <w:rPr>
          <w:rFonts w:ascii="Times New Roman" w:eastAsia="Times New Roman" w:hAnsi="Times New Roman" w:cs="Times New Roman"/>
          <w:sz w:val="18"/>
          <w:szCs w:val="18"/>
          <w:lang w:eastAsia="ar-SA"/>
        </w:rPr>
        <w:t xml:space="preserve"> Документации</w:t>
      </w:r>
      <w:r w:rsidRPr="009B59BB">
        <w:rPr>
          <w:rFonts w:ascii="Times New Roman" w:eastAsia="Times New Roman" w:hAnsi="Times New Roman" w:cs="Times New Roman"/>
          <w:sz w:val="18"/>
          <w:szCs w:val="18"/>
          <w:lang w:eastAsia="ar-SA"/>
        </w:rPr>
        <w:t>.</w:t>
      </w:r>
    </w:p>
    <w:p w:rsidR="009B59BB" w:rsidRPr="00F07041" w:rsidRDefault="001F0E95" w:rsidP="00A36433">
      <w:pPr>
        <w:tabs>
          <w:tab w:val="left" w:pos="425"/>
          <w:tab w:val="left" w:pos="567"/>
          <w:tab w:val="left" w:pos="709"/>
        </w:tabs>
        <w:contextualSpacing/>
        <w:jc w:val="both"/>
        <w:rPr>
          <w:rFonts w:ascii="Times New Roman" w:eastAsia="Times New Roman" w:hAnsi="Times New Roman" w:cs="Times New Roman"/>
          <w:sz w:val="18"/>
          <w:szCs w:val="18"/>
          <w:lang w:eastAsia="ar-SA"/>
        </w:rPr>
      </w:pPr>
      <w:r w:rsidRPr="001F0E95">
        <w:rPr>
          <w:rFonts w:ascii="Times New Roman" w:eastAsia="Times New Roman" w:hAnsi="Times New Roman" w:cs="Times New Roman"/>
          <w:sz w:val="18"/>
          <w:szCs w:val="18"/>
          <w:lang w:eastAsia="ar-SA"/>
        </w:rPr>
        <w:t xml:space="preserve">7. </w:t>
      </w:r>
      <w:r w:rsidR="00431E51" w:rsidRPr="00431E51">
        <w:rPr>
          <w:rFonts w:ascii="Times New Roman" w:eastAsia="Times New Roman" w:hAnsi="Times New Roman" w:cs="Times New Roman"/>
          <w:b/>
          <w:sz w:val="18"/>
          <w:szCs w:val="18"/>
          <w:lang w:eastAsia="ar-SA"/>
        </w:rPr>
        <w:t xml:space="preserve">Срок </w:t>
      </w:r>
      <w:r w:rsidR="00431E51" w:rsidRPr="00F07041">
        <w:rPr>
          <w:rFonts w:ascii="Times New Roman" w:eastAsia="Times New Roman" w:hAnsi="Times New Roman" w:cs="Times New Roman"/>
          <w:b/>
          <w:sz w:val="18"/>
          <w:szCs w:val="18"/>
          <w:lang w:eastAsia="ar-SA"/>
        </w:rPr>
        <w:t>оплаты</w:t>
      </w:r>
      <w:r w:rsidR="005A045A" w:rsidRPr="00F07041">
        <w:rPr>
          <w:rFonts w:ascii="Times New Roman" w:eastAsia="Times New Roman" w:hAnsi="Times New Roman" w:cs="Times New Roman"/>
          <w:b/>
          <w:bCs/>
          <w:sz w:val="18"/>
          <w:szCs w:val="18"/>
          <w:lang w:eastAsia="ar-SA"/>
        </w:rPr>
        <w:t xml:space="preserve">  долж</w:t>
      </w:r>
      <w:r w:rsidR="00431E51" w:rsidRPr="00F07041">
        <w:rPr>
          <w:rFonts w:ascii="Times New Roman" w:eastAsia="Times New Roman" w:hAnsi="Times New Roman" w:cs="Times New Roman"/>
          <w:b/>
          <w:bCs/>
          <w:sz w:val="18"/>
          <w:szCs w:val="18"/>
          <w:lang w:eastAsia="ar-SA"/>
        </w:rPr>
        <w:t>е</w:t>
      </w:r>
      <w:r w:rsidR="005A045A" w:rsidRPr="00F07041">
        <w:rPr>
          <w:rFonts w:ascii="Times New Roman" w:eastAsia="Times New Roman" w:hAnsi="Times New Roman" w:cs="Times New Roman"/>
          <w:b/>
          <w:bCs/>
          <w:sz w:val="18"/>
          <w:szCs w:val="18"/>
          <w:lang w:eastAsia="ar-SA"/>
        </w:rPr>
        <w:t xml:space="preserve">н составлять не менее </w:t>
      </w:r>
      <w:r w:rsidR="000F4C49" w:rsidRPr="00F07041">
        <w:rPr>
          <w:rFonts w:ascii="Times New Roman" w:eastAsia="Times New Roman" w:hAnsi="Times New Roman" w:cs="Times New Roman"/>
          <w:b/>
          <w:bCs/>
          <w:sz w:val="18"/>
          <w:szCs w:val="18"/>
          <w:lang w:eastAsia="ar-SA"/>
        </w:rPr>
        <w:t>45</w:t>
      </w:r>
      <w:r w:rsidRPr="00F07041">
        <w:rPr>
          <w:rFonts w:ascii="Times New Roman" w:eastAsia="Times New Roman" w:hAnsi="Times New Roman" w:cs="Times New Roman"/>
          <w:b/>
          <w:bCs/>
          <w:sz w:val="18"/>
          <w:szCs w:val="18"/>
          <w:lang w:eastAsia="ar-SA"/>
        </w:rPr>
        <w:t xml:space="preserve"> </w:t>
      </w:r>
      <w:r w:rsidRPr="00F07041">
        <w:rPr>
          <w:rFonts w:ascii="Times New Roman" w:eastAsia="Times New Roman" w:hAnsi="Times New Roman" w:cs="Times New Roman"/>
          <w:b/>
          <w:snapToGrid w:val="0"/>
          <w:sz w:val="18"/>
          <w:szCs w:val="18"/>
          <w:lang w:eastAsia="ru-RU"/>
        </w:rPr>
        <w:t xml:space="preserve">календарных дней </w:t>
      </w:r>
      <w:r w:rsidRPr="00F07041">
        <w:rPr>
          <w:rFonts w:ascii="Times New Roman" w:eastAsia="Times New Roman" w:hAnsi="Times New Roman" w:cs="Times New Roman"/>
          <w:snapToGrid w:val="0"/>
          <w:sz w:val="18"/>
          <w:szCs w:val="18"/>
          <w:lang w:eastAsia="ru-RU"/>
        </w:rPr>
        <w:t xml:space="preserve">с </w:t>
      </w:r>
      <w:r w:rsidR="000F4C49" w:rsidRPr="00F07041">
        <w:rPr>
          <w:rFonts w:ascii="Times New Roman" w:eastAsia="Times New Roman" w:hAnsi="Times New Roman" w:cs="Times New Roman"/>
          <w:snapToGrid w:val="0"/>
          <w:sz w:val="18"/>
          <w:szCs w:val="18"/>
          <w:lang w:eastAsia="ru-RU"/>
        </w:rPr>
        <w:t xml:space="preserve">момента предоставления всех соответствующих документов: транспортных накладных, счетов на оплату, счетов-фактур, </w:t>
      </w:r>
      <w:r w:rsidR="000F4C49" w:rsidRPr="00663AF2">
        <w:rPr>
          <w:rFonts w:ascii="Times New Roman" w:eastAsia="Times New Roman" w:hAnsi="Times New Roman" w:cs="Times New Roman"/>
          <w:snapToGrid w:val="0"/>
          <w:sz w:val="18"/>
          <w:szCs w:val="18"/>
          <w:lang w:eastAsia="ru-RU"/>
        </w:rPr>
        <w:t xml:space="preserve">актов </w:t>
      </w:r>
      <w:r w:rsidR="00663AF2" w:rsidRPr="00663AF2">
        <w:rPr>
          <w:rFonts w:ascii="Times New Roman" w:eastAsia="Times New Roman" w:hAnsi="Times New Roman" w:cs="Times New Roman"/>
          <w:snapToGrid w:val="0"/>
          <w:sz w:val="18"/>
          <w:szCs w:val="18"/>
          <w:lang w:eastAsia="ru-RU"/>
        </w:rPr>
        <w:t>оказанных</w:t>
      </w:r>
      <w:r w:rsidR="000F4C49" w:rsidRPr="00663AF2">
        <w:rPr>
          <w:rFonts w:ascii="Times New Roman" w:eastAsia="Times New Roman" w:hAnsi="Times New Roman" w:cs="Times New Roman"/>
          <w:snapToGrid w:val="0"/>
          <w:sz w:val="18"/>
          <w:szCs w:val="18"/>
          <w:lang w:eastAsia="ru-RU"/>
        </w:rPr>
        <w:t xml:space="preserve"> услуг</w:t>
      </w:r>
      <w:r w:rsidRPr="00663AF2">
        <w:rPr>
          <w:rFonts w:ascii="Times New Roman" w:eastAsia="Times New Roman" w:hAnsi="Times New Roman" w:cs="Times New Roman"/>
          <w:snapToGrid w:val="0"/>
          <w:sz w:val="18"/>
          <w:szCs w:val="18"/>
          <w:lang w:eastAsia="ru-RU"/>
        </w:rPr>
        <w:t>.</w:t>
      </w:r>
    </w:p>
    <w:p w:rsidR="009B59BB" w:rsidRDefault="00545531" w:rsidP="006E7D34">
      <w:pPr>
        <w:tabs>
          <w:tab w:val="left" w:pos="425"/>
          <w:tab w:val="left" w:pos="567"/>
          <w:tab w:val="left" w:pos="709"/>
        </w:tabs>
        <w:contextualSpacing/>
        <w:jc w:val="both"/>
        <w:rPr>
          <w:rFonts w:ascii="Times New Roman" w:eastAsia="Times New Roman" w:hAnsi="Times New Roman" w:cs="Times New Roman"/>
          <w:iCs/>
          <w:sz w:val="18"/>
          <w:szCs w:val="18"/>
          <w:lang w:eastAsia="ru-RU"/>
        </w:rPr>
      </w:pPr>
      <w:r w:rsidRPr="00F07041">
        <w:rPr>
          <w:rFonts w:ascii="Times New Roman" w:eastAsia="Times New Roman" w:hAnsi="Times New Roman" w:cs="Times New Roman"/>
          <w:iCs/>
          <w:sz w:val="18"/>
          <w:szCs w:val="18"/>
          <w:lang w:eastAsia="ru-RU"/>
        </w:rPr>
        <w:t xml:space="preserve">Участник должен указать точное количество календарных дней, в течение которых должна быть произведена оплата </w:t>
      </w:r>
      <w:r w:rsidR="00F07041" w:rsidRPr="00F07041">
        <w:rPr>
          <w:rFonts w:ascii="Times New Roman" w:eastAsia="Times New Roman" w:hAnsi="Times New Roman" w:cs="Times New Roman"/>
          <w:iCs/>
          <w:sz w:val="18"/>
          <w:szCs w:val="18"/>
          <w:lang w:eastAsia="ru-RU"/>
        </w:rPr>
        <w:t>Услуг по перевозке</w:t>
      </w:r>
      <w:r w:rsidRPr="00F07041">
        <w:rPr>
          <w:rFonts w:ascii="Times New Roman" w:eastAsia="Times New Roman" w:hAnsi="Times New Roman" w:cs="Times New Roman"/>
          <w:iCs/>
          <w:sz w:val="18"/>
          <w:szCs w:val="18"/>
          <w:lang w:eastAsia="ru-RU"/>
        </w:rPr>
        <w:t>.</w:t>
      </w:r>
    </w:p>
    <w:p w:rsidR="00104E85" w:rsidRPr="00545531" w:rsidRDefault="00F07041" w:rsidP="006E7D34">
      <w:pPr>
        <w:tabs>
          <w:tab w:val="left" w:pos="425"/>
          <w:tab w:val="left" w:pos="567"/>
          <w:tab w:val="left" w:pos="709"/>
        </w:tabs>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iCs/>
          <w:sz w:val="18"/>
          <w:szCs w:val="18"/>
          <w:lang w:eastAsia="ru-RU"/>
        </w:rPr>
        <w:t>8</w:t>
      </w:r>
      <w:r w:rsidR="00104E85">
        <w:rPr>
          <w:rFonts w:ascii="Times New Roman" w:eastAsia="Times New Roman" w:hAnsi="Times New Roman" w:cs="Times New Roman"/>
          <w:iCs/>
          <w:sz w:val="18"/>
          <w:szCs w:val="18"/>
          <w:lang w:eastAsia="ru-RU"/>
        </w:rPr>
        <w:t xml:space="preserve">. </w:t>
      </w:r>
      <w:proofErr w:type="gramStart"/>
      <w:r w:rsidRPr="00794B79">
        <w:rPr>
          <w:rFonts w:ascii="Times New Roman" w:eastAsia="Times New Roman" w:hAnsi="Times New Roman" w:cs="Times New Roman"/>
          <w:b/>
          <w:iCs/>
          <w:sz w:val="18"/>
          <w:szCs w:val="18"/>
          <w:lang w:eastAsia="ru-RU"/>
        </w:rPr>
        <w:t>У Участника должно быть в наличии</w:t>
      </w:r>
      <w:r w:rsidR="00663AF2" w:rsidRPr="00794B79">
        <w:rPr>
          <w:b/>
        </w:rPr>
        <w:t xml:space="preserve"> </w:t>
      </w:r>
      <w:r w:rsidR="00794B79" w:rsidRPr="00794B79">
        <w:rPr>
          <w:rFonts w:ascii="Times New Roman" w:hAnsi="Times New Roman" w:cs="Times New Roman"/>
          <w:b/>
          <w:sz w:val="18"/>
          <w:szCs w:val="18"/>
        </w:rPr>
        <w:t xml:space="preserve">не менее </w:t>
      </w:r>
      <w:r w:rsidR="00663AF2" w:rsidRPr="00794B79">
        <w:rPr>
          <w:rFonts w:ascii="Times New Roman" w:hAnsi="Times New Roman" w:cs="Times New Roman"/>
          <w:b/>
          <w:sz w:val="18"/>
          <w:szCs w:val="18"/>
        </w:rPr>
        <w:t>м</w:t>
      </w:r>
      <w:r w:rsidR="00663AF2" w:rsidRPr="00794B79">
        <w:rPr>
          <w:rFonts w:ascii="Times New Roman" w:eastAsia="Times New Roman" w:hAnsi="Times New Roman" w:cs="Times New Roman"/>
          <w:b/>
          <w:iCs/>
          <w:sz w:val="18"/>
          <w:szCs w:val="18"/>
          <w:lang w:eastAsia="ru-RU"/>
        </w:rPr>
        <w:t>инимально</w:t>
      </w:r>
      <w:r w:rsidR="00794B79" w:rsidRPr="00794B79">
        <w:rPr>
          <w:rFonts w:ascii="Times New Roman" w:eastAsia="Times New Roman" w:hAnsi="Times New Roman" w:cs="Times New Roman"/>
          <w:b/>
          <w:iCs/>
          <w:sz w:val="18"/>
          <w:szCs w:val="18"/>
          <w:lang w:eastAsia="ru-RU"/>
        </w:rPr>
        <w:t xml:space="preserve">го </w:t>
      </w:r>
      <w:r w:rsidR="00663AF2" w:rsidRPr="00794B79">
        <w:rPr>
          <w:rFonts w:ascii="Times New Roman" w:eastAsia="Times New Roman" w:hAnsi="Times New Roman" w:cs="Times New Roman"/>
          <w:b/>
          <w:iCs/>
          <w:sz w:val="18"/>
          <w:szCs w:val="18"/>
          <w:lang w:eastAsia="ru-RU"/>
        </w:rPr>
        <w:t>количеств</w:t>
      </w:r>
      <w:r w:rsidR="00794B79" w:rsidRPr="00794B79">
        <w:rPr>
          <w:rFonts w:ascii="Times New Roman" w:eastAsia="Times New Roman" w:hAnsi="Times New Roman" w:cs="Times New Roman"/>
          <w:b/>
          <w:iCs/>
          <w:sz w:val="18"/>
          <w:szCs w:val="18"/>
          <w:lang w:eastAsia="ru-RU"/>
        </w:rPr>
        <w:t>а</w:t>
      </w:r>
      <w:r w:rsidR="00663AF2" w:rsidRPr="00794B79">
        <w:rPr>
          <w:rFonts w:ascii="Times New Roman" w:eastAsia="Times New Roman" w:hAnsi="Times New Roman" w:cs="Times New Roman"/>
          <w:b/>
          <w:iCs/>
          <w:sz w:val="18"/>
          <w:szCs w:val="18"/>
          <w:lang w:eastAsia="ru-RU"/>
        </w:rPr>
        <w:t xml:space="preserve"> автомобилей</w:t>
      </w:r>
      <w:r w:rsidR="00663AF2">
        <w:rPr>
          <w:rFonts w:ascii="Times New Roman" w:eastAsia="Times New Roman" w:hAnsi="Times New Roman" w:cs="Times New Roman"/>
          <w:iCs/>
          <w:sz w:val="18"/>
          <w:szCs w:val="18"/>
          <w:lang w:eastAsia="ru-RU"/>
        </w:rPr>
        <w:t>, указанное в требованиях Лота</w:t>
      </w:r>
      <w:r w:rsidR="00104E85">
        <w:rPr>
          <w:rFonts w:ascii="Times New Roman" w:eastAsia="Times New Roman" w:hAnsi="Times New Roman" w:cs="Times New Roman"/>
          <w:iCs/>
          <w:sz w:val="18"/>
          <w:szCs w:val="18"/>
          <w:lang w:eastAsia="ru-RU"/>
        </w:rPr>
        <w:t xml:space="preserve"> </w:t>
      </w:r>
      <w:r w:rsidR="00104E85" w:rsidRPr="00104E85">
        <w:rPr>
          <w:rFonts w:ascii="Times New Roman" w:eastAsia="Times New Roman" w:hAnsi="Times New Roman" w:cs="Times New Roman"/>
          <w:iCs/>
          <w:sz w:val="18"/>
          <w:szCs w:val="18"/>
          <w:lang w:eastAsia="ru-RU"/>
        </w:rPr>
        <w:t xml:space="preserve">(в составе заявке </w:t>
      </w:r>
      <w:r>
        <w:rPr>
          <w:rFonts w:ascii="Times New Roman" w:eastAsia="Times New Roman" w:hAnsi="Times New Roman" w:cs="Times New Roman"/>
          <w:iCs/>
          <w:sz w:val="18"/>
          <w:szCs w:val="18"/>
          <w:lang w:eastAsia="ru-RU"/>
        </w:rPr>
        <w:t>У</w:t>
      </w:r>
      <w:r w:rsidR="00104E85" w:rsidRPr="00104E85">
        <w:rPr>
          <w:rFonts w:ascii="Times New Roman" w:eastAsia="Times New Roman" w:hAnsi="Times New Roman" w:cs="Times New Roman"/>
          <w:iCs/>
          <w:sz w:val="18"/>
          <w:szCs w:val="18"/>
          <w:lang w:eastAsia="ru-RU"/>
        </w:rPr>
        <w:t>частник должен предоставить копии ПТС, копии договоров аренды (если автотранспорт находится в аренде) на заявленный автотранспорт (срок действия договоров не может бы</w:t>
      </w:r>
      <w:r w:rsidR="00104E85">
        <w:rPr>
          <w:rFonts w:ascii="Times New Roman" w:eastAsia="Times New Roman" w:hAnsi="Times New Roman" w:cs="Times New Roman"/>
          <w:iCs/>
          <w:sz w:val="18"/>
          <w:szCs w:val="18"/>
          <w:lang w:eastAsia="ru-RU"/>
        </w:rPr>
        <w:t>ть меньше, чем период оказания У</w:t>
      </w:r>
      <w:r w:rsidR="00104E85" w:rsidRPr="00104E85">
        <w:rPr>
          <w:rFonts w:ascii="Times New Roman" w:eastAsia="Times New Roman" w:hAnsi="Times New Roman" w:cs="Times New Roman"/>
          <w:iCs/>
          <w:sz w:val="18"/>
          <w:szCs w:val="18"/>
          <w:lang w:eastAsia="ru-RU"/>
        </w:rPr>
        <w:t>слуг</w:t>
      </w:r>
      <w:r w:rsidR="00104E85">
        <w:rPr>
          <w:rFonts w:ascii="Times New Roman" w:eastAsia="Times New Roman" w:hAnsi="Times New Roman" w:cs="Times New Roman"/>
          <w:iCs/>
          <w:sz w:val="18"/>
          <w:szCs w:val="18"/>
          <w:lang w:eastAsia="ru-RU"/>
        </w:rPr>
        <w:t xml:space="preserve"> по  перевозке</w:t>
      </w:r>
      <w:r w:rsidR="00104E85" w:rsidRPr="00104E85">
        <w:rPr>
          <w:rFonts w:ascii="Times New Roman" w:eastAsia="Times New Roman" w:hAnsi="Times New Roman" w:cs="Times New Roman"/>
          <w:iCs/>
          <w:sz w:val="18"/>
          <w:szCs w:val="18"/>
          <w:lang w:eastAsia="ru-RU"/>
        </w:rPr>
        <w:t>)</w:t>
      </w:r>
      <w:r w:rsidR="00104E85">
        <w:rPr>
          <w:rFonts w:ascii="Times New Roman" w:eastAsia="Times New Roman" w:hAnsi="Times New Roman" w:cs="Times New Roman"/>
          <w:iCs/>
          <w:sz w:val="18"/>
          <w:szCs w:val="18"/>
          <w:lang w:eastAsia="ru-RU"/>
        </w:rPr>
        <w:t>.</w:t>
      </w:r>
      <w:proofErr w:type="gramEnd"/>
      <w:r w:rsidR="000D5567" w:rsidRPr="000D5567">
        <w:rPr>
          <w:rFonts w:ascii="Times New Roman" w:eastAsia="Times New Roman" w:hAnsi="Times New Roman" w:cs="Times New Roman"/>
          <w:sz w:val="24"/>
          <w:szCs w:val="24"/>
          <w:lang w:eastAsia="ru-RU"/>
        </w:rPr>
        <w:t xml:space="preserve"> </w:t>
      </w:r>
      <w:r w:rsidR="000D5567">
        <w:rPr>
          <w:rFonts w:ascii="Times New Roman" w:eastAsia="Times New Roman" w:hAnsi="Times New Roman" w:cs="Times New Roman"/>
          <w:iCs/>
          <w:sz w:val="18"/>
          <w:szCs w:val="18"/>
          <w:lang w:eastAsia="ru-RU"/>
        </w:rPr>
        <w:t>З</w:t>
      </w:r>
      <w:r w:rsidR="000D5567" w:rsidRPr="000D5567">
        <w:rPr>
          <w:rFonts w:ascii="Times New Roman" w:eastAsia="Times New Roman" w:hAnsi="Times New Roman" w:cs="Times New Roman"/>
          <w:iCs/>
          <w:sz w:val="18"/>
          <w:szCs w:val="18"/>
          <w:lang w:eastAsia="ru-RU"/>
        </w:rPr>
        <w:t xml:space="preserve">аявка Участника, </w:t>
      </w:r>
      <w:r w:rsidR="000D5567">
        <w:rPr>
          <w:rFonts w:ascii="Times New Roman" w:eastAsia="Times New Roman" w:hAnsi="Times New Roman" w:cs="Times New Roman"/>
          <w:iCs/>
          <w:sz w:val="18"/>
          <w:szCs w:val="18"/>
          <w:lang w:eastAsia="ru-RU"/>
        </w:rPr>
        <w:t>содержащая количество</w:t>
      </w:r>
      <w:r w:rsidR="000D5567">
        <w:t xml:space="preserve"> </w:t>
      </w:r>
      <w:r w:rsidR="000D5567" w:rsidRPr="000D5567">
        <w:rPr>
          <w:rFonts w:ascii="Times New Roman" w:eastAsia="Times New Roman" w:hAnsi="Times New Roman" w:cs="Times New Roman"/>
          <w:iCs/>
          <w:sz w:val="18"/>
          <w:szCs w:val="18"/>
          <w:lang w:eastAsia="ru-RU"/>
        </w:rPr>
        <w:t>автотранспорта</w:t>
      </w:r>
      <w:r w:rsidR="000D5567">
        <w:rPr>
          <w:rFonts w:ascii="Times New Roman" w:eastAsia="Times New Roman" w:hAnsi="Times New Roman" w:cs="Times New Roman"/>
          <w:iCs/>
          <w:sz w:val="18"/>
          <w:szCs w:val="18"/>
          <w:lang w:eastAsia="ru-RU"/>
        </w:rPr>
        <w:t xml:space="preserve"> </w:t>
      </w:r>
      <w:r w:rsidR="000D5567" w:rsidRPr="000D5567">
        <w:rPr>
          <w:rFonts w:ascii="Times New Roman" w:eastAsia="Times New Roman" w:hAnsi="Times New Roman" w:cs="Times New Roman"/>
          <w:iCs/>
          <w:sz w:val="18"/>
          <w:szCs w:val="18"/>
          <w:lang w:eastAsia="ru-RU"/>
        </w:rPr>
        <w:t>менее</w:t>
      </w:r>
      <w:r w:rsidR="000D5567">
        <w:rPr>
          <w:rFonts w:ascii="Times New Roman" w:eastAsia="Times New Roman" w:hAnsi="Times New Roman" w:cs="Times New Roman"/>
          <w:iCs/>
          <w:sz w:val="18"/>
          <w:szCs w:val="18"/>
          <w:lang w:eastAsia="ru-RU"/>
        </w:rPr>
        <w:t xml:space="preserve"> обязательного наличия, указанного в п.5.2. р.5 Техническое задание Документации, </w:t>
      </w:r>
      <w:r w:rsidR="000D5567" w:rsidRPr="000D5567">
        <w:rPr>
          <w:rFonts w:ascii="Times New Roman" w:eastAsia="Times New Roman" w:hAnsi="Times New Roman" w:cs="Times New Roman"/>
          <w:iCs/>
          <w:sz w:val="18"/>
          <w:szCs w:val="18"/>
          <w:lang w:eastAsia="ru-RU"/>
        </w:rPr>
        <w:t>подлежит отклонению</w:t>
      </w:r>
      <w:r w:rsidR="000D5567">
        <w:rPr>
          <w:rFonts w:ascii="Times New Roman" w:eastAsia="Times New Roman" w:hAnsi="Times New Roman" w:cs="Times New Roman"/>
          <w:iCs/>
          <w:sz w:val="18"/>
          <w:szCs w:val="18"/>
          <w:lang w:eastAsia="ru-RU"/>
        </w:rPr>
        <w:t>.</w:t>
      </w: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332" w:name="_Toc395195686"/>
      <w:bookmarkStart w:id="333" w:name="_Toc429079289"/>
      <w:bookmarkStart w:id="334" w:name="_Ref55336334"/>
      <w:bookmarkStart w:id="335" w:name="_Ref55335818"/>
      <w:bookmarkStart w:id="336" w:name="_Toc441766565"/>
      <w:r w:rsidRPr="00283C32">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00662194">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337" w:name="_Ref214868178"/>
      <w:bookmarkEnd w:id="332"/>
      <w:bookmarkEnd w:id="333"/>
      <w:bookmarkEnd w:id="336"/>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8" w:name="_Toc370824160"/>
      <w:r w:rsidRPr="00283C32">
        <w:rPr>
          <w:rFonts w:ascii="Times New Roman" w:eastAsia="Times New Roman" w:hAnsi="Times New Roman" w:cs="Times New Roman"/>
          <w:bCs/>
          <w:sz w:val="24"/>
          <w:szCs w:val="24"/>
          <w:lang w:eastAsia="ar-SA"/>
        </w:rPr>
        <w:t>Форма коммерческого предложения</w:t>
      </w:r>
      <w:bookmarkEnd w:id="337"/>
      <w:bookmarkEnd w:id="338"/>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письму о подаче оферты</w:t>
      </w:r>
      <w:r w:rsidRPr="00283C32">
        <w:rPr>
          <w:rFonts w:ascii="Times New Roman" w:eastAsia="Times New Roman" w:hAnsi="Times New Roman" w:cs="Times New Roman"/>
          <w:sz w:val="24"/>
          <w:szCs w:val="24"/>
          <w:lang w:eastAsia="ar-SA"/>
        </w:rPr>
        <w:br/>
        <w:t>от «____»_____________ </w:t>
      </w:r>
      <w:proofErr w:type="gramStart"/>
      <w:r w:rsidRPr="00283C32">
        <w:rPr>
          <w:rFonts w:ascii="Times New Roman" w:eastAsia="Times New Roman" w:hAnsi="Times New Roman" w:cs="Times New Roman"/>
          <w:sz w:val="24"/>
          <w:szCs w:val="24"/>
          <w:lang w:eastAsia="ar-SA"/>
        </w:rPr>
        <w:t>г</w:t>
      </w:r>
      <w:proofErr w:type="gramEnd"/>
      <w:r w:rsidRPr="00283C32">
        <w:rPr>
          <w:rFonts w:ascii="Times New Roman" w:eastAsia="Times New Roman" w:hAnsi="Times New Roman" w:cs="Times New Roman"/>
          <w:sz w:val="24"/>
          <w:szCs w:val="24"/>
          <w:lang w:eastAsia="ar-SA"/>
        </w:rPr>
        <w:t>. №__________</w:t>
      </w: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Коммерческое предложение</w:t>
      </w:r>
    </w:p>
    <w:p w:rsidR="00283C32" w:rsidRP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 xml:space="preserve">т стоимости </w:t>
      </w:r>
      <w:r w:rsidR="0025595D">
        <w:rPr>
          <w:rFonts w:ascii="Times New Roman" w:eastAsia="Times New Roman" w:hAnsi="Times New Roman" w:cs="Times New Roman"/>
          <w:b/>
          <w:sz w:val="24"/>
          <w:szCs w:val="24"/>
          <w:lang w:eastAsia="ar-SA"/>
        </w:rPr>
        <w:t xml:space="preserve">оказываемых </w:t>
      </w:r>
      <w:r w:rsidR="00AD0067">
        <w:rPr>
          <w:rFonts w:ascii="Times New Roman" w:eastAsia="Times New Roman" w:hAnsi="Times New Roman" w:cs="Times New Roman"/>
          <w:b/>
          <w:sz w:val="24"/>
          <w:szCs w:val="24"/>
          <w:lang w:eastAsia="ar-SA"/>
        </w:rPr>
        <w:t>У</w:t>
      </w:r>
      <w:r w:rsidR="0025595D">
        <w:rPr>
          <w:rFonts w:ascii="Times New Roman" w:eastAsia="Times New Roman" w:hAnsi="Times New Roman" w:cs="Times New Roman"/>
          <w:b/>
          <w:sz w:val="24"/>
          <w:szCs w:val="24"/>
          <w:lang w:eastAsia="ar-SA"/>
        </w:rPr>
        <w:t>слуг</w:t>
      </w:r>
      <w:r w:rsidR="00AD0067">
        <w:rPr>
          <w:rFonts w:ascii="Times New Roman" w:eastAsia="Times New Roman" w:hAnsi="Times New Roman" w:cs="Times New Roman"/>
          <w:b/>
          <w:sz w:val="24"/>
          <w:szCs w:val="24"/>
          <w:lang w:eastAsia="ar-SA"/>
        </w:rPr>
        <w:t xml:space="preserve"> по перевозке</w:t>
      </w:r>
    </w:p>
    <w:tbl>
      <w:tblPr>
        <w:tblW w:w="10178" w:type="dxa"/>
        <w:tblInd w:w="-5" w:type="dxa"/>
        <w:tblLayout w:type="fixed"/>
        <w:tblLook w:val="0000" w:firstRow="0" w:lastRow="0" w:firstColumn="0" w:lastColumn="0" w:noHBand="0" w:noVBand="0"/>
      </w:tblPr>
      <w:tblGrid>
        <w:gridCol w:w="680"/>
        <w:gridCol w:w="3969"/>
        <w:gridCol w:w="851"/>
        <w:gridCol w:w="850"/>
        <w:gridCol w:w="1984"/>
        <w:gridCol w:w="1844"/>
      </w:tblGrid>
      <w:tr w:rsidR="00C96E41" w:rsidRPr="00C81684" w:rsidTr="00794B79">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 xml:space="preserve">№ </w:t>
            </w:r>
            <w:proofErr w:type="gramStart"/>
            <w:r w:rsidRPr="00AD5B9D">
              <w:rPr>
                <w:rFonts w:ascii="Times New Roman" w:eastAsia="Times New Roman" w:hAnsi="Times New Roman"/>
                <w:sz w:val="24"/>
                <w:szCs w:val="24"/>
                <w:lang w:eastAsia="ar-SA"/>
              </w:rPr>
              <w:t>п</w:t>
            </w:r>
            <w:proofErr w:type="gramEnd"/>
            <w:r w:rsidRPr="00AD5B9D">
              <w:rPr>
                <w:rFonts w:ascii="Times New Roman" w:eastAsia="Times New Roman" w:hAnsi="Times New Roman"/>
                <w:sz w:val="24"/>
                <w:szCs w:val="24"/>
                <w:lang w:eastAsia="ar-SA"/>
              </w:rPr>
              <w:t>/п</w:t>
            </w:r>
          </w:p>
        </w:tc>
        <w:tc>
          <w:tcPr>
            <w:tcW w:w="3969" w:type="dxa"/>
            <w:tcBorders>
              <w:top w:val="single" w:sz="4" w:space="0" w:color="000000"/>
              <w:left w:val="single" w:sz="4" w:space="0" w:color="000000"/>
              <w:bottom w:val="single" w:sz="4" w:space="0" w:color="000000"/>
            </w:tcBorders>
            <w:shd w:val="clear" w:color="auto" w:fill="auto"/>
          </w:tcPr>
          <w:p w:rsidR="00C96E41" w:rsidRPr="00AD5B9D" w:rsidRDefault="00C96E41" w:rsidP="00AD0067">
            <w:pPr>
              <w:keepNext/>
              <w:suppressAutoHyphens/>
              <w:spacing w:before="40" w:after="40" w:line="240" w:lineRule="auto"/>
              <w:ind w:left="57" w:right="57"/>
              <w:jc w:val="center"/>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 xml:space="preserve">Наименование </w:t>
            </w:r>
            <w:r w:rsidR="00AD0067">
              <w:rPr>
                <w:rFonts w:ascii="Times New Roman" w:eastAsia="Times New Roman" w:hAnsi="Times New Roman"/>
                <w:sz w:val="24"/>
                <w:szCs w:val="24"/>
                <w:lang w:eastAsia="ar-SA"/>
              </w:rPr>
              <w:t>У</w:t>
            </w:r>
            <w:r w:rsidR="0025595D">
              <w:rPr>
                <w:rFonts w:ascii="Times New Roman" w:eastAsia="Times New Roman" w:hAnsi="Times New Roman"/>
                <w:sz w:val="24"/>
                <w:szCs w:val="24"/>
                <w:lang w:eastAsia="ar-SA"/>
              </w:rPr>
              <w:t>слуг</w:t>
            </w:r>
          </w:p>
        </w:tc>
        <w:tc>
          <w:tcPr>
            <w:tcW w:w="851"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AD5B9D">
              <w:rPr>
                <w:rFonts w:ascii="Times New Roman" w:eastAsia="Times New Roman" w:hAnsi="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C96E41" w:rsidRDefault="00C96E41" w:rsidP="00291A13">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AD5B9D">
              <w:rPr>
                <w:rFonts w:ascii="Times New Roman" w:eastAsia="Times New Roman" w:hAnsi="Times New Roman"/>
                <w:snapToGrid w:val="0"/>
                <w:sz w:val="24"/>
                <w:szCs w:val="24"/>
                <w:lang w:eastAsia="ru-RU"/>
              </w:rPr>
              <w:t xml:space="preserve">Цена, </w:t>
            </w:r>
            <w:proofErr w:type="spellStart"/>
            <w:r w:rsidRPr="00AD5B9D">
              <w:rPr>
                <w:rFonts w:ascii="Times New Roman" w:eastAsia="Times New Roman" w:hAnsi="Times New Roman"/>
                <w:snapToGrid w:val="0"/>
                <w:sz w:val="24"/>
                <w:szCs w:val="24"/>
                <w:lang w:eastAsia="ru-RU"/>
              </w:rPr>
              <w:t>руб</w:t>
            </w:r>
            <w:proofErr w:type="gramStart"/>
            <w:r w:rsidRPr="00AD5B9D">
              <w:rPr>
                <w:rFonts w:ascii="Times New Roman" w:eastAsia="Times New Roman" w:hAnsi="Times New Roman"/>
                <w:snapToGrid w:val="0"/>
                <w:sz w:val="24"/>
                <w:szCs w:val="24"/>
                <w:lang w:eastAsia="ru-RU"/>
              </w:rPr>
              <w:t>.</w:t>
            </w:r>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r w:rsidRPr="00AD5B9D">
              <w:rPr>
                <w:rFonts w:ascii="Times New Roman" w:eastAsia="Times New Roman" w:hAnsi="Times New Roman"/>
                <w:snapToGrid w:val="0"/>
                <w:sz w:val="24"/>
                <w:szCs w:val="24"/>
                <w:lang w:eastAsia="ru-RU"/>
              </w:rPr>
              <w:t>¸</w:t>
            </w:r>
          </w:p>
          <w:p w:rsidR="00C96E41" w:rsidRPr="00AD5B9D" w:rsidRDefault="00C96E41" w:rsidP="00291A13">
            <w:pPr>
              <w:keepNext/>
              <w:suppressAutoHyphens/>
              <w:spacing w:before="40" w:after="40" w:line="240" w:lineRule="auto"/>
              <w:ind w:left="57" w:right="57"/>
              <w:jc w:val="center"/>
              <w:rPr>
                <w:rFonts w:ascii="Times New Roman" w:hAnsi="Times New Roman"/>
                <w:sz w:val="24"/>
                <w:szCs w:val="24"/>
                <w:lang w:eastAsia="ar-SA"/>
              </w:rPr>
            </w:pPr>
            <w:r w:rsidRPr="00AD5B9D">
              <w:rPr>
                <w:rFonts w:ascii="Times New Roman" w:eastAsia="Times New Roman" w:hAnsi="Times New Roman"/>
                <w:snapToGrid w:val="0"/>
                <w:sz w:val="24"/>
                <w:szCs w:val="24"/>
                <w:lang w:eastAsia="ru-RU"/>
              </w:rPr>
              <w:t>в т.</w:t>
            </w:r>
            <w:r>
              <w:rPr>
                <w:rFonts w:ascii="Times New Roman" w:eastAsia="Times New Roman" w:hAnsi="Times New Roman"/>
                <w:snapToGrid w:val="0"/>
                <w:sz w:val="24"/>
                <w:szCs w:val="24"/>
                <w:lang w:eastAsia="ru-RU"/>
              </w:rPr>
              <w:t> </w:t>
            </w:r>
            <w:r w:rsidRPr="00AD5B9D">
              <w:rPr>
                <w:rFonts w:ascii="Times New Roman" w:eastAsia="Times New Roman" w:hAnsi="Times New Roman"/>
                <w:snapToGrid w:val="0"/>
                <w:sz w:val="24"/>
                <w:szCs w:val="24"/>
                <w:lang w:eastAsia="ru-RU"/>
              </w:rPr>
              <w:t xml:space="preserve">ч. НДС </w:t>
            </w:r>
            <w:r w:rsidRPr="00AD5B9D">
              <w:rPr>
                <w:rFonts w:ascii="Times New Roman" w:eastAsia="Times New Roman" w:hAnsi="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291A13">
            <w:pPr>
              <w:keepNext/>
              <w:suppressAutoHyphens/>
              <w:spacing w:after="0" w:line="240" w:lineRule="auto"/>
              <w:jc w:val="center"/>
              <w:rPr>
                <w:lang w:eastAsia="ar-SA"/>
              </w:rPr>
            </w:pPr>
            <w:r>
              <w:rPr>
                <w:rFonts w:ascii="Times New Roman" w:eastAsia="Times New Roman" w:hAnsi="Times New Roman"/>
                <w:snapToGrid w:val="0"/>
                <w:sz w:val="24"/>
                <w:szCs w:val="24"/>
                <w:lang w:eastAsia="ru-RU"/>
              </w:rPr>
              <w:t>Сумма</w:t>
            </w:r>
            <w:r w:rsidRPr="00655B80">
              <w:rPr>
                <w:rFonts w:ascii="Times New Roman" w:eastAsia="Times New Roman" w:hAnsi="Times New Roman"/>
                <w:snapToGrid w:val="0"/>
                <w:sz w:val="24"/>
                <w:szCs w:val="24"/>
                <w:lang w:eastAsia="ru-RU"/>
              </w:rPr>
              <w:t xml:space="preserve">, </w:t>
            </w:r>
            <w:proofErr w:type="spellStart"/>
            <w:r w:rsidRPr="00655B80">
              <w:rPr>
                <w:rFonts w:ascii="Times New Roman" w:eastAsia="Times New Roman" w:hAnsi="Times New Roman"/>
                <w:snapToGrid w:val="0"/>
                <w:sz w:val="24"/>
                <w:szCs w:val="24"/>
                <w:lang w:eastAsia="ru-RU"/>
              </w:rPr>
              <w:t>руб</w:t>
            </w:r>
            <w:proofErr w:type="gramStart"/>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r w:rsidRPr="0019253C">
              <w:rPr>
                <w:rFonts w:ascii="Times New Roman" w:eastAsia="Times New Roman" w:hAnsi="Times New Roman"/>
                <w:snapToGrid w:val="0"/>
                <w:sz w:val="24"/>
                <w:szCs w:val="24"/>
                <w:lang w:eastAsia="ru-RU"/>
              </w:rPr>
              <w:t xml:space="preserve">, в </w:t>
            </w:r>
            <w:proofErr w:type="spellStart"/>
            <w:r w:rsidRPr="0019253C">
              <w:rPr>
                <w:rFonts w:ascii="Times New Roman" w:eastAsia="Times New Roman" w:hAnsi="Times New Roman"/>
                <w:snapToGrid w:val="0"/>
                <w:sz w:val="24"/>
                <w:szCs w:val="24"/>
                <w:lang w:eastAsia="ru-RU"/>
              </w:rPr>
              <w:t>т.ч</w:t>
            </w:r>
            <w:proofErr w:type="spellEnd"/>
            <w:r w:rsidRPr="0019253C">
              <w:rPr>
                <w:rFonts w:ascii="Times New Roman" w:eastAsia="Times New Roman" w:hAnsi="Times New Roman"/>
                <w:snapToGrid w:val="0"/>
                <w:sz w:val="24"/>
                <w:szCs w:val="24"/>
                <w:lang w:eastAsia="ru-RU"/>
              </w:rPr>
              <w:t>. НДС</w:t>
            </w:r>
            <w:r w:rsidRPr="0019253C">
              <w:rPr>
                <w:rFonts w:ascii="Times New Roman" w:hAnsi="Times New Roman"/>
                <w:i/>
                <w:iCs/>
                <w:sz w:val="20"/>
                <w:szCs w:val="20"/>
                <w:lang w:eastAsia="ar-SA"/>
              </w:rPr>
              <w:t xml:space="preserve"> </w:t>
            </w:r>
            <w:r w:rsidRPr="0019253C">
              <w:rPr>
                <w:rFonts w:ascii="Times New Roman" w:hAnsi="Times New Roman"/>
                <w:i/>
                <w:iCs/>
                <w:sz w:val="24"/>
                <w:szCs w:val="24"/>
                <w:lang w:eastAsia="ar-SA"/>
              </w:rPr>
              <w:t>(в</w:t>
            </w:r>
            <w:r w:rsidRPr="00AD5B9D">
              <w:rPr>
                <w:rFonts w:ascii="Times New Roman" w:hAnsi="Times New Roman"/>
                <w:i/>
                <w:iCs/>
                <w:sz w:val="24"/>
                <w:szCs w:val="24"/>
                <w:lang w:eastAsia="ar-SA"/>
              </w:rPr>
              <w:t> случае, если организация не является плательщиком НДС, указывается – НДС не облагается)</w:t>
            </w:r>
          </w:p>
        </w:tc>
      </w:tr>
      <w:tr w:rsidR="00C96E41" w:rsidRPr="00C81684" w:rsidTr="00794B79">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C96E41">
            <w:pPr>
              <w:numPr>
                <w:ilvl w:val="0"/>
                <w:numId w:val="34"/>
              </w:numPr>
              <w:suppressAutoHyphens/>
              <w:snapToGrid w:val="0"/>
              <w:spacing w:after="0" w:line="360" w:lineRule="auto"/>
              <w:jc w:val="both"/>
              <w:rPr>
                <w:rFonts w:ascii="Times New Roman" w:eastAsia="Times New Roman" w:hAnsi="Times New Roman"/>
                <w:sz w:val="24"/>
                <w:szCs w:val="24"/>
                <w:lang w:eastAsia="ar-SA"/>
              </w:rPr>
            </w:pPr>
          </w:p>
        </w:tc>
        <w:tc>
          <w:tcPr>
            <w:tcW w:w="3969" w:type="dxa"/>
            <w:tcBorders>
              <w:top w:val="single" w:sz="4" w:space="0" w:color="000000"/>
              <w:left w:val="single" w:sz="4" w:space="0" w:color="000000"/>
              <w:bottom w:val="single" w:sz="4" w:space="0" w:color="000000"/>
            </w:tcBorders>
            <w:shd w:val="clear" w:color="auto" w:fill="auto"/>
            <w:vAlign w:val="bottom"/>
          </w:tcPr>
          <w:p w:rsidR="00C96E41" w:rsidRPr="00742C18" w:rsidRDefault="00C96E41" w:rsidP="0045694B">
            <w:pPr>
              <w:spacing w:line="240" w:lineRule="auto"/>
              <w:rPr>
                <w:rFonts w:ascii="Times New Roman" w:hAnsi="Times New Roman"/>
              </w:rPr>
            </w:pPr>
          </w:p>
        </w:tc>
        <w:tc>
          <w:tcPr>
            <w:tcW w:w="851" w:type="dxa"/>
            <w:tcBorders>
              <w:top w:val="single" w:sz="4" w:space="0" w:color="000000"/>
              <w:left w:val="single" w:sz="4" w:space="0" w:color="000000"/>
              <w:bottom w:val="single" w:sz="4" w:space="0" w:color="000000"/>
            </w:tcBorders>
            <w:shd w:val="clear" w:color="auto" w:fill="auto"/>
          </w:tcPr>
          <w:p w:rsidR="00C96E41" w:rsidRPr="00B0615A" w:rsidRDefault="00C96E41" w:rsidP="00BA5445">
            <w:pPr>
              <w:suppressAutoHyphens/>
              <w:snapToGrid w:val="0"/>
              <w:spacing w:before="40" w:after="40" w:line="240" w:lineRule="auto"/>
              <w:ind w:left="57" w:right="57"/>
              <w:jc w:val="center"/>
              <w:rPr>
                <w:rFonts w:ascii="Times New Roman" w:eastAsia="Times New Roman" w:hAnsi="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C96E41" w:rsidRPr="00DD1460"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C96E41" w:rsidRPr="00AD5B9D"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C96E41" w:rsidRPr="00C81684" w:rsidTr="00794B79">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pacing w:before="40" w:after="0" w:line="240" w:lineRule="auto"/>
              <w:ind w:left="57" w:right="57"/>
              <w:rPr>
                <w:rFonts w:ascii="Times New Roman" w:eastAsia="Times New Roman" w:hAnsi="Times New Roman"/>
                <w:i/>
                <w:sz w:val="24"/>
                <w:szCs w:val="24"/>
                <w:lang w:eastAsia="ar-SA"/>
              </w:rPr>
            </w:pPr>
            <w:r>
              <w:rPr>
                <w:rFonts w:ascii="Times New Roman" w:eastAsia="Times New Roman" w:hAnsi="Times New Roman"/>
                <w:sz w:val="24"/>
                <w:szCs w:val="24"/>
                <w:lang w:eastAsia="ar-SA"/>
              </w:rPr>
              <w:t>2.</w:t>
            </w:r>
          </w:p>
        </w:tc>
        <w:tc>
          <w:tcPr>
            <w:tcW w:w="3969" w:type="dxa"/>
            <w:tcBorders>
              <w:top w:val="single" w:sz="4" w:space="0" w:color="000000"/>
              <w:left w:val="single" w:sz="4" w:space="0" w:color="000000"/>
              <w:bottom w:val="single" w:sz="4" w:space="0" w:color="000000"/>
            </w:tcBorders>
            <w:shd w:val="clear" w:color="auto" w:fill="auto"/>
          </w:tcPr>
          <w:p w:rsidR="00C96E41" w:rsidRPr="00742C18" w:rsidRDefault="00C96E41" w:rsidP="0045694B">
            <w:pPr>
              <w:spacing w:after="0" w:line="240" w:lineRule="auto"/>
              <w:rPr>
                <w:rFonts w:ascii="Times New Roman" w:hAnsi="Times New Roman"/>
                <w:strike/>
                <w:lang w:eastAsia="ru-RU"/>
              </w:rPr>
            </w:pPr>
          </w:p>
        </w:tc>
        <w:tc>
          <w:tcPr>
            <w:tcW w:w="851" w:type="dxa"/>
            <w:tcBorders>
              <w:top w:val="single" w:sz="4" w:space="0" w:color="000000"/>
              <w:left w:val="single" w:sz="4" w:space="0" w:color="000000"/>
              <w:bottom w:val="single" w:sz="4" w:space="0" w:color="000000"/>
            </w:tcBorders>
            <w:shd w:val="clear" w:color="auto" w:fill="auto"/>
          </w:tcPr>
          <w:p w:rsidR="00C96E41" w:rsidRPr="00B0615A" w:rsidRDefault="00C96E41" w:rsidP="0045694B">
            <w:pPr>
              <w:suppressAutoHyphens/>
              <w:snapToGrid w:val="0"/>
              <w:spacing w:before="40" w:after="0" w:line="240" w:lineRule="auto"/>
              <w:ind w:left="57" w:right="57"/>
              <w:jc w:val="center"/>
              <w:rPr>
                <w:rFonts w:ascii="Times New Roman" w:eastAsia="Times New Roman" w:hAnsi="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C96E41" w:rsidRPr="00B0615A"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r>
      <w:tr w:rsidR="00C96E41" w:rsidRPr="00C81684" w:rsidTr="00794B79">
        <w:tc>
          <w:tcPr>
            <w:tcW w:w="680"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pacing w:before="40" w:after="0" w:line="240" w:lineRule="auto"/>
              <w:ind w:left="57" w:right="57"/>
              <w:rPr>
                <w:rFonts w:ascii="Times New Roman" w:eastAsia="Times New Roman" w:hAnsi="Times New Roman"/>
                <w:sz w:val="24"/>
                <w:szCs w:val="24"/>
                <w:lang w:eastAsia="ar-SA"/>
              </w:rPr>
            </w:pPr>
            <w:r>
              <w:rPr>
                <w:rFonts w:ascii="Times New Roman" w:eastAsia="Times New Roman" w:hAnsi="Times New Roman"/>
                <w:sz w:val="24"/>
                <w:szCs w:val="24"/>
                <w:lang w:eastAsia="ar-SA"/>
              </w:rPr>
              <w:t>3.</w:t>
            </w:r>
          </w:p>
        </w:tc>
        <w:tc>
          <w:tcPr>
            <w:tcW w:w="3969" w:type="dxa"/>
            <w:tcBorders>
              <w:top w:val="single" w:sz="4" w:space="0" w:color="000000"/>
              <w:left w:val="single" w:sz="4" w:space="0" w:color="000000"/>
              <w:bottom w:val="single" w:sz="4" w:space="0" w:color="000000"/>
            </w:tcBorders>
            <w:shd w:val="clear" w:color="auto" w:fill="auto"/>
            <w:vAlign w:val="bottom"/>
          </w:tcPr>
          <w:p w:rsidR="00C96E41" w:rsidRPr="00742C18" w:rsidRDefault="00C96E41" w:rsidP="0045694B">
            <w:pPr>
              <w:spacing w:after="0" w:line="240" w:lineRule="auto"/>
              <w:rPr>
                <w:rFonts w:ascii="Times New Roman" w:hAnsi="Times New Roman"/>
              </w:rPr>
            </w:pPr>
          </w:p>
        </w:tc>
        <w:tc>
          <w:tcPr>
            <w:tcW w:w="851" w:type="dxa"/>
            <w:tcBorders>
              <w:top w:val="single" w:sz="4" w:space="0" w:color="000000"/>
              <w:left w:val="single" w:sz="4" w:space="0" w:color="000000"/>
              <w:bottom w:val="single" w:sz="4" w:space="0" w:color="000000"/>
            </w:tcBorders>
            <w:shd w:val="clear" w:color="auto" w:fill="auto"/>
          </w:tcPr>
          <w:p w:rsidR="00C96E41" w:rsidRPr="00B0615A" w:rsidRDefault="00C96E41" w:rsidP="0045694B">
            <w:pPr>
              <w:suppressAutoHyphens/>
              <w:snapToGrid w:val="0"/>
              <w:spacing w:before="40" w:after="0" w:line="240" w:lineRule="auto"/>
              <w:ind w:left="57" w:right="57"/>
              <w:jc w:val="center"/>
              <w:rPr>
                <w:rFonts w:ascii="Times New Roman" w:eastAsia="Times New Roman" w:hAnsi="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C96E41" w:rsidRPr="00B0615A"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r>
      <w:tr w:rsidR="00C96E41" w:rsidRPr="00C81684" w:rsidTr="00794B79">
        <w:tc>
          <w:tcPr>
            <w:tcW w:w="680" w:type="dxa"/>
            <w:tcBorders>
              <w:top w:val="single" w:sz="4" w:space="0" w:color="000000"/>
              <w:left w:val="single" w:sz="4" w:space="0" w:color="000000"/>
              <w:bottom w:val="single" w:sz="4" w:space="0" w:color="000000"/>
            </w:tcBorders>
            <w:shd w:val="clear" w:color="auto" w:fill="auto"/>
          </w:tcPr>
          <w:p w:rsidR="00C96E41" w:rsidRDefault="00C96E41" w:rsidP="0045694B">
            <w:pPr>
              <w:suppressAutoHyphens/>
              <w:spacing w:before="40" w:after="0" w:line="240" w:lineRule="auto"/>
              <w:ind w:left="57" w:right="57"/>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p>
        </w:tc>
        <w:tc>
          <w:tcPr>
            <w:tcW w:w="3969" w:type="dxa"/>
            <w:tcBorders>
              <w:top w:val="single" w:sz="4" w:space="0" w:color="000000"/>
              <w:left w:val="single" w:sz="4" w:space="0" w:color="000000"/>
              <w:bottom w:val="single" w:sz="4" w:space="0" w:color="000000"/>
            </w:tcBorders>
            <w:shd w:val="clear" w:color="auto" w:fill="auto"/>
            <w:vAlign w:val="bottom"/>
          </w:tcPr>
          <w:p w:rsidR="00C96E41" w:rsidRPr="00742C18" w:rsidRDefault="00C96E41" w:rsidP="0045694B">
            <w:pPr>
              <w:spacing w:after="0" w:line="240" w:lineRule="auto"/>
              <w:rPr>
                <w:rFonts w:ascii="Times New Roman" w:hAnsi="Times New Roman"/>
                <w:snapToGrid w:val="0"/>
                <w:lang w:eastAsia="ru-RU"/>
              </w:rPr>
            </w:pPr>
          </w:p>
        </w:tc>
        <w:tc>
          <w:tcPr>
            <w:tcW w:w="851" w:type="dxa"/>
            <w:tcBorders>
              <w:top w:val="single" w:sz="4" w:space="0" w:color="000000"/>
              <w:left w:val="single" w:sz="4" w:space="0" w:color="000000"/>
              <w:bottom w:val="single" w:sz="4" w:space="0" w:color="000000"/>
            </w:tcBorders>
            <w:shd w:val="clear" w:color="auto" w:fill="auto"/>
          </w:tcPr>
          <w:p w:rsidR="00C96E41" w:rsidRDefault="00C96E41" w:rsidP="0045694B">
            <w:pPr>
              <w:suppressAutoHyphens/>
              <w:snapToGrid w:val="0"/>
              <w:spacing w:before="40" w:after="0" w:line="240" w:lineRule="auto"/>
              <w:ind w:left="57" w:right="57"/>
              <w:jc w:val="center"/>
              <w:rPr>
                <w:rFonts w:ascii="Times New Roman" w:eastAsia="Times New Roman" w:hAnsi="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C96E41"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AD5B9D" w:rsidRDefault="00C96E41" w:rsidP="0045694B">
            <w:pPr>
              <w:suppressAutoHyphens/>
              <w:snapToGrid w:val="0"/>
              <w:spacing w:before="40" w:after="0" w:line="240" w:lineRule="auto"/>
              <w:ind w:left="57" w:right="57"/>
              <w:rPr>
                <w:rFonts w:ascii="Times New Roman" w:eastAsia="Times New Roman" w:hAnsi="Times New Roman"/>
                <w:sz w:val="24"/>
                <w:szCs w:val="24"/>
                <w:lang w:eastAsia="ar-SA"/>
              </w:rPr>
            </w:pPr>
          </w:p>
        </w:tc>
      </w:tr>
      <w:tr w:rsidR="00C96E41" w:rsidRPr="00C81684" w:rsidTr="00794B79">
        <w:trPr>
          <w:trHeight w:val="450"/>
        </w:trPr>
        <w:tc>
          <w:tcPr>
            <w:tcW w:w="4649" w:type="dxa"/>
            <w:gridSpan w:val="2"/>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Итого</w:t>
            </w:r>
          </w:p>
        </w:tc>
        <w:tc>
          <w:tcPr>
            <w:tcW w:w="851"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r w:rsidR="00C96E41" w:rsidRPr="00C81684" w:rsidTr="00794B79">
        <w:trPr>
          <w:trHeight w:val="450"/>
        </w:trPr>
        <w:tc>
          <w:tcPr>
            <w:tcW w:w="4649" w:type="dxa"/>
            <w:gridSpan w:val="2"/>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В том числе НДС</w:t>
            </w:r>
          </w:p>
        </w:tc>
        <w:tc>
          <w:tcPr>
            <w:tcW w:w="851"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C96E41" w:rsidRPr="00AD5B9D" w:rsidRDefault="00C96E41" w:rsidP="00291A13">
            <w:pPr>
              <w:suppressAutoHyphens/>
              <w:jc w:val="center"/>
              <w:rPr>
                <w:rFonts w:ascii="Times New Roman" w:hAnsi="Times New Roman"/>
                <w:b/>
                <w:sz w:val="24"/>
                <w:szCs w:val="24"/>
                <w:lang w:eastAsia="ar-SA"/>
              </w:rPr>
            </w:pPr>
            <w:r w:rsidRPr="00AD5B9D">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bl>
    <w:p w:rsidR="00E30A58" w:rsidRDefault="00E30A58"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83C32">
        <w:rPr>
          <w:rFonts w:ascii="Times New Roman" w:eastAsia="Times New Roman" w:hAnsi="Times New Roman" w:cs="Times New Roman"/>
          <w:sz w:val="24"/>
          <w:szCs w:val="24"/>
          <w:vertAlign w:val="superscript"/>
          <w:lang w:eastAsia="ar-SA"/>
        </w:rPr>
        <w:t>подписавшего</w:t>
      </w:r>
      <w:proofErr w:type="gramEnd"/>
      <w:r w:rsidRPr="00283C32">
        <w:rPr>
          <w:rFonts w:ascii="Times New Roman" w:eastAsia="Times New Roman" w:hAnsi="Times New Roman" w:cs="Times New Roman"/>
          <w:sz w:val="24"/>
          <w:szCs w:val="24"/>
          <w:vertAlign w:val="superscript"/>
          <w:lang w:eastAsia="ar-SA"/>
        </w:rPr>
        <w:t>,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A36433" w:rsidRPr="00A36433" w:rsidRDefault="00283C32" w:rsidP="00A36433">
      <w:pPr>
        <w:tabs>
          <w:tab w:val="left" w:pos="1494"/>
        </w:tabs>
        <w:jc w:val="both"/>
        <w:rPr>
          <w:rFonts w:ascii="Times New Roman" w:eastAsia="Times New Roman" w:hAnsi="Times New Roman" w:cs="Times New Roman"/>
          <w:sz w:val="20"/>
          <w:szCs w:val="20"/>
          <w:lang w:eastAsia="ar-SA"/>
        </w:rPr>
      </w:pPr>
      <w:r w:rsidRPr="00283C32">
        <w:rPr>
          <w:rFonts w:ascii="Times New Roman" w:eastAsia="Times New Roman" w:hAnsi="Times New Roman" w:cs="Times New Roman"/>
          <w:sz w:val="18"/>
          <w:szCs w:val="18"/>
          <w:lang w:eastAsia="ar-SA"/>
        </w:rPr>
        <w:t>3. В таблице приводитс</w:t>
      </w:r>
      <w:r>
        <w:rPr>
          <w:rFonts w:ascii="Times New Roman" w:eastAsia="Times New Roman" w:hAnsi="Times New Roman" w:cs="Times New Roman"/>
          <w:sz w:val="18"/>
          <w:szCs w:val="18"/>
          <w:lang w:eastAsia="ar-SA"/>
        </w:rPr>
        <w:t xml:space="preserve">я расчет стоимости </w:t>
      </w:r>
      <w:r w:rsidR="001A03F9">
        <w:rPr>
          <w:rFonts w:ascii="Times New Roman" w:eastAsia="Times New Roman" w:hAnsi="Times New Roman" w:cs="Times New Roman"/>
          <w:sz w:val="18"/>
          <w:szCs w:val="18"/>
          <w:lang w:eastAsia="ar-SA"/>
        </w:rPr>
        <w:t xml:space="preserve">оказываемых </w:t>
      </w:r>
      <w:r w:rsidR="006A4ED0">
        <w:rPr>
          <w:rFonts w:ascii="Times New Roman" w:eastAsia="Times New Roman" w:hAnsi="Times New Roman" w:cs="Times New Roman"/>
          <w:sz w:val="18"/>
          <w:szCs w:val="18"/>
          <w:lang w:eastAsia="ar-SA"/>
        </w:rPr>
        <w:t>У</w:t>
      </w:r>
      <w:r w:rsidR="001A03F9">
        <w:rPr>
          <w:rFonts w:ascii="Times New Roman" w:eastAsia="Times New Roman" w:hAnsi="Times New Roman" w:cs="Times New Roman"/>
          <w:sz w:val="18"/>
          <w:szCs w:val="18"/>
          <w:lang w:eastAsia="ar-SA"/>
        </w:rPr>
        <w:t>слуг</w:t>
      </w:r>
      <w:r w:rsidR="006A4ED0">
        <w:rPr>
          <w:rFonts w:ascii="Times New Roman" w:eastAsia="Times New Roman" w:hAnsi="Times New Roman" w:cs="Times New Roman"/>
          <w:sz w:val="18"/>
          <w:szCs w:val="18"/>
          <w:lang w:eastAsia="ar-SA"/>
        </w:rPr>
        <w:t xml:space="preserve"> по перевозке</w:t>
      </w:r>
      <w:proofErr w:type="gramStart"/>
      <w:r w:rsidR="00794B79">
        <w:rPr>
          <w:rFonts w:ascii="Times New Roman" w:eastAsia="Times New Roman" w:hAnsi="Times New Roman" w:cs="Times New Roman"/>
          <w:color w:val="FF0000"/>
          <w:sz w:val="20"/>
          <w:szCs w:val="20"/>
          <w:lang w:eastAsia="ar-SA"/>
        </w:rPr>
        <w:t>.</w:t>
      </w:r>
      <w:proofErr w:type="gramEnd"/>
    </w:p>
    <w:p w:rsidR="00283C32" w:rsidRPr="00A13AB9"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w:t>
      </w:r>
    </w:p>
    <w:p w:rsidR="00A36433" w:rsidRPr="00A13AB9" w:rsidRDefault="00A36433" w:rsidP="00283C32">
      <w:pPr>
        <w:tabs>
          <w:tab w:val="left" w:pos="1494"/>
        </w:tabs>
        <w:suppressAutoHyphens/>
        <w:spacing w:after="0"/>
        <w:jc w:val="both"/>
        <w:rPr>
          <w:rFonts w:ascii="Times New Roman" w:eastAsia="Times New Roman" w:hAnsi="Times New Roman" w:cs="Times New Roman"/>
          <w:sz w:val="18"/>
          <w:szCs w:val="18"/>
          <w:lang w:eastAsia="ar-SA"/>
        </w:rPr>
      </w:pPr>
    </w:p>
    <w:p w:rsidR="00A36433" w:rsidRDefault="00A36433" w:rsidP="00283C32">
      <w:pPr>
        <w:tabs>
          <w:tab w:val="left" w:pos="1494"/>
        </w:tabs>
        <w:suppressAutoHyphens/>
        <w:spacing w:after="0"/>
        <w:jc w:val="both"/>
        <w:rPr>
          <w:rFonts w:ascii="Times New Roman" w:eastAsia="Times New Roman" w:hAnsi="Times New Roman" w:cs="Times New Roman"/>
          <w:sz w:val="18"/>
          <w:szCs w:val="18"/>
          <w:lang w:eastAsia="ar-SA"/>
        </w:rPr>
      </w:pPr>
    </w:p>
    <w:p w:rsidR="00794B79" w:rsidRDefault="00794B79" w:rsidP="00283C32">
      <w:pPr>
        <w:tabs>
          <w:tab w:val="left" w:pos="1494"/>
        </w:tabs>
        <w:suppressAutoHyphens/>
        <w:spacing w:after="0"/>
        <w:jc w:val="both"/>
        <w:rPr>
          <w:rFonts w:ascii="Times New Roman" w:eastAsia="Times New Roman" w:hAnsi="Times New Roman" w:cs="Times New Roman"/>
          <w:sz w:val="18"/>
          <w:szCs w:val="18"/>
          <w:lang w:eastAsia="ar-SA"/>
        </w:rPr>
      </w:pPr>
    </w:p>
    <w:p w:rsidR="00794B79" w:rsidRPr="00A13AB9" w:rsidRDefault="00794B79" w:rsidP="00283C32">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9" w:name="_Ref55336345"/>
      <w:bookmarkStart w:id="340" w:name="_Ref55335821"/>
      <w:bookmarkStart w:id="341" w:name="_Toc394314183"/>
      <w:bookmarkStart w:id="342" w:name="_Toc410044347"/>
      <w:bookmarkStart w:id="343" w:name="_Toc429079290"/>
      <w:bookmarkStart w:id="344" w:name="_Toc44176656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9"/>
      <w:bookmarkEnd w:id="340"/>
      <w:bookmarkEnd w:id="341"/>
      <w:bookmarkEnd w:id="342"/>
      <w:bookmarkEnd w:id="343"/>
      <w:bookmarkEnd w:id="344"/>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C663BF">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863301" w:rsidRPr="00216ADC" w:rsidRDefault="00863301" w:rsidP="00216ADC">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Pr="00AE2312">
        <w:rPr>
          <w:rFonts w:ascii="Times New Roman" w:eastAsia="Times New Roman" w:hAnsi="Times New Roman"/>
          <w:sz w:val="24"/>
          <w:szCs w:val="24"/>
          <w:lang w:eastAsia="ar-SA"/>
        </w:rPr>
        <w:t xml:space="preserve"> на право заключения договора  </w:t>
      </w:r>
      <w:r w:rsidR="00794B79" w:rsidRPr="00794B79">
        <w:rPr>
          <w:rFonts w:ascii="Times New Roman" w:eastAsia="Times New Roman" w:hAnsi="Times New Roman"/>
          <w:sz w:val="24"/>
          <w:szCs w:val="24"/>
          <w:lang w:eastAsia="ar-SA"/>
        </w:rPr>
        <w:t xml:space="preserve">на оказание услуг по перевозке мазута топочного 100, ГОСТ 10585-2013 или нефтепродуктов аналогичного или лучшего качества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w:t>
      </w:r>
      <w:r w:rsidR="005C3304">
        <w:rPr>
          <w:rFonts w:ascii="Times New Roman" w:eastAsia="Times New Roman" w:hAnsi="Times New Roman"/>
          <w:sz w:val="24"/>
          <w:szCs w:val="24"/>
          <w:lang w:eastAsia="ar-SA"/>
        </w:rPr>
        <w:t xml:space="preserve">оказать </w:t>
      </w:r>
      <w:r w:rsidR="006A4ED0">
        <w:rPr>
          <w:rFonts w:ascii="Times New Roman" w:eastAsia="Times New Roman" w:hAnsi="Times New Roman"/>
          <w:sz w:val="24"/>
          <w:szCs w:val="24"/>
          <w:lang w:eastAsia="ar-SA"/>
        </w:rPr>
        <w:t>У</w:t>
      </w:r>
      <w:r w:rsidR="005C3304">
        <w:rPr>
          <w:rFonts w:ascii="Times New Roman" w:eastAsia="Times New Roman" w:hAnsi="Times New Roman"/>
          <w:sz w:val="24"/>
          <w:szCs w:val="24"/>
          <w:lang w:eastAsia="ar-SA"/>
        </w:rPr>
        <w:t>слуги</w:t>
      </w:r>
      <w:r w:rsidRPr="00AE2312">
        <w:rPr>
          <w:rFonts w:ascii="Times New Roman" w:eastAsia="Times New Roman" w:hAnsi="Times New Roman"/>
          <w:sz w:val="24"/>
          <w:szCs w:val="24"/>
          <w:lang w:eastAsia="ar-SA"/>
        </w:rPr>
        <w:t xml:space="preserve"> </w:t>
      </w:r>
      <w:r w:rsidR="006A4ED0">
        <w:rPr>
          <w:rFonts w:ascii="Times New Roman" w:eastAsia="Times New Roman" w:hAnsi="Times New Roman"/>
          <w:sz w:val="24"/>
          <w:szCs w:val="24"/>
          <w:lang w:eastAsia="ar-SA"/>
        </w:rPr>
        <w:t xml:space="preserve">по перевозке </w:t>
      </w:r>
      <w:r w:rsidRPr="00AE2312">
        <w:rPr>
          <w:rFonts w:ascii="Times New Roman" w:eastAsia="Times New Roman" w:hAnsi="Times New Roman"/>
          <w:sz w:val="24"/>
          <w:szCs w:val="24"/>
          <w:lang w:eastAsia="ar-SA"/>
        </w:rPr>
        <w:t xml:space="preserve">в соответствии с соблюдением всех требований </w:t>
      </w:r>
      <w:r w:rsidR="006A4ED0">
        <w:rPr>
          <w:rFonts w:ascii="Times New Roman" w:eastAsia="Times New Roman" w:hAnsi="Times New Roman"/>
          <w:sz w:val="24"/>
          <w:szCs w:val="24"/>
          <w:lang w:eastAsia="ar-SA"/>
        </w:rPr>
        <w:t>Т</w:t>
      </w:r>
      <w:r w:rsidRPr="00AE2312">
        <w:rPr>
          <w:rFonts w:ascii="Times New Roman" w:eastAsia="Times New Roman" w:hAnsi="Times New Roman"/>
          <w:sz w:val="24"/>
          <w:szCs w:val="24"/>
          <w:lang w:eastAsia="ar-SA"/>
        </w:rPr>
        <w:t xml:space="preserve">ехнического задания (Раздел № 5 Документации) и проекта </w:t>
      </w:r>
      <w:r w:rsidR="006A4ED0">
        <w:rPr>
          <w:rFonts w:ascii="Times New Roman" w:eastAsia="Times New Roman" w:hAnsi="Times New Roman"/>
          <w:sz w:val="24"/>
          <w:szCs w:val="24"/>
          <w:lang w:eastAsia="ar-SA"/>
        </w:rPr>
        <w:t>Д</w:t>
      </w:r>
      <w:r w:rsidRPr="00AE2312">
        <w:rPr>
          <w:rFonts w:ascii="Times New Roman" w:eastAsia="Times New Roman" w:hAnsi="Times New Roman"/>
          <w:sz w:val="24"/>
          <w:szCs w:val="24"/>
          <w:lang w:eastAsia="ar-SA"/>
        </w:rPr>
        <w:t>оговора (П</w:t>
      </w:r>
      <w:r w:rsidR="00216ADC">
        <w:rPr>
          <w:rFonts w:ascii="Times New Roman" w:eastAsia="Times New Roman" w:hAnsi="Times New Roman"/>
          <w:sz w:val="24"/>
          <w:szCs w:val="24"/>
          <w:lang w:eastAsia="ar-SA"/>
        </w:rPr>
        <w:t>риложение № 3</w:t>
      </w:r>
      <w:r w:rsidRPr="00AE2312">
        <w:rPr>
          <w:rFonts w:ascii="Times New Roman" w:eastAsia="Times New Roman" w:hAnsi="Times New Roman"/>
          <w:sz w:val="24"/>
          <w:szCs w:val="24"/>
          <w:lang w:eastAsia="ar-SA"/>
        </w:rPr>
        <w:t xml:space="preserve"> Документации)</w:t>
      </w:r>
      <w:r w:rsidR="00216ADC">
        <w:t>.</w:t>
      </w:r>
      <w:proofErr w:type="gramEnd"/>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6C3AEF" w:rsidRPr="006C3AEF" w:rsidTr="00C96E41">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 </w:t>
            </w:r>
            <w:proofErr w:type="gramStart"/>
            <w:r w:rsidRPr="006C3AEF">
              <w:rPr>
                <w:rFonts w:ascii="Times New Roman" w:eastAsia="Times New Roman" w:hAnsi="Times New Roman" w:cs="Times New Roman"/>
                <w:sz w:val="20"/>
                <w:szCs w:val="20"/>
                <w:lang w:eastAsia="ar-SA"/>
              </w:rPr>
              <w:t>п</w:t>
            </w:r>
            <w:proofErr w:type="gramEnd"/>
            <w:r w:rsidRPr="006C3AEF">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rsidR="006C3AEF" w:rsidRPr="006C3AEF" w:rsidRDefault="00A36433" w:rsidP="00A36433">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Т</w:t>
            </w:r>
            <w:r w:rsidR="00F012AF">
              <w:rPr>
                <w:rFonts w:ascii="Times New Roman" w:eastAsia="Times New Roman" w:hAnsi="Times New Roman" w:cs="Times New Roman"/>
                <w:sz w:val="20"/>
                <w:szCs w:val="20"/>
                <w:lang w:eastAsia="ar-SA"/>
              </w:rPr>
              <w:t xml:space="preserve">ребования </w:t>
            </w:r>
            <w:r w:rsidR="006C3AEF" w:rsidRPr="006C3AEF">
              <w:rPr>
                <w:rFonts w:ascii="Times New Roman" w:eastAsia="Times New Roman" w:hAnsi="Times New Roman" w:cs="Times New Roman"/>
                <w:sz w:val="20"/>
                <w:szCs w:val="20"/>
                <w:lang w:eastAsia="ar-SA"/>
              </w:rPr>
              <w:t>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Предложение Участника </w:t>
            </w:r>
            <w:r w:rsidRPr="006C3AEF">
              <w:rPr>
                <w:rFonts w:ascii="Times New Roman" w:eastAsia="Times New Roman" w:hAnsi="Times New Roman" w:cs="Times New Roman"/>
                <w:sz w:val="18"/>
                <w:szCs w:val="18"/>
                <w:lang w:eastAsia="ar-SA"/>
              </w:rPr>
              <w:t xml:space="preserve"> </w:t>
            </w:r>
            <w:r w:rsidR="00F012AF">
              <w:rPr>
                <w:rFonts w:ascii="Times New Roman" w:eastAsia="Times New Roman" w:hAnsi="Times New Roman" w:cs="Times New Roman"/>
                <w:sz w:val="20"/>
                <w:szCs w:val="20"/>
                <w:lang w:eastAsia="ar-SA"/>
              </w:rPr>
              <w:t>закупки</w:t>
            </w:r>
          </w:p>
        </w:tc>
      </w:tr>
      <w:tr w:rsidR="006C3AEF" w:rsidRPr="006C3AEF" w:rsidTr="00A36433">
        <w:trPr>
          <w:trHeight w:val="575"/>
        </w:trPr>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BC5269">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6C3AEF" w:rsidRPr="00F012AF" w:rsidRDefault="006C3AEF" w:rsidP="00C96E41">
            <w:pPr>
              <w:suppressAutoHyphens/>
              <w:snapToGrid w:val="0"/>
              <w:spacing w:after="0" w:line="240" w:lineRule="auto"/>
              <w:jc w:val="both"/>
              <w:rPr>
                <w:rFonts w:ascii="Times New Roman" w:eastAsia="Times New Roman" w:hAnsi="Times New Roman" w:cs="Times New Roman"/>
                <w: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1A03F9">
            <w:pPr>
              <w:suppressAutoHyphens/>
              <w:snapToGrid w:val="0"/>
              <w:spacing w:after="0" w:line="240" w:lineRule="auto"/>
              <w:jc w:val="both"/>
              <w:rPr>
                <w:rFonts w:ascii="Times New Roman" w:eastAsia="Times New Roman" w:hAnsi="Times New Roman" w:cs="Times New Roman"/>
                <w:sz w:val="20"/>
                <w:szCs w:val="20"/>
                <w:lang w:eastAsia="ar-SA"/>
              </w:rPr>
            </w:pPr>
          </w:p>
        </w:tc>
      </w:tr>
    </w:tbl>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8"/>
          <w:szCs w:val="28"/>
          <w:lang w:eastAsia="ru-RU"/>
        </w:rPr>
      </w:pPr>
    </w:p>
    <w:p w:rsidR="002D418A" w:rsidRPr="00292747" w:rsidRDefault="002D418A" w:rsidP="00292747">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highlight w:val="yellow"/>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 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6C3AEF">
      <w:pPr>
        <w:tabs>
          <w:tab w:val="left" w:pos="0"/>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 xml:space="preserve">указывает свое фирменное наименование (в </w:t>
      </w:r>
      <w:proofErr w:type="spellStart"/>
      <w:r w:rsidRPr="006C3AEF">
        <w:rPr>
          <w:rFonts w:ascii="Times New Roman" w:eastAsia="Times New Roman" w:hAnsi="Times New Roman" w:cs="Times New Roman"/>
          <w:sz w:val="18"/>
          <w:szCs w:val="18"/>
          <w:lang w:eastAsia="ar-SA"/>
        </w:rPr>
        <w:t>т.ч</w:t>
      </w:r>
      <w:proofErr w:type="spellEnd"/>
      <w:r w:rsidRPr="006C3AEF">
        <w:rPr>
          <w:rFonts w:ascii="Times New Roman" w:eastAsia="Times New Roman" w:hAnsi="Times New Roman" w:cs="Times New Roman"/>
          <w:sz w:val="18"/>
          <w:szCs w:val="18"/>
          <w:lang w:eastAsia="ar-SA"/>
        </w:rPr>
        <w:t>. организационно-правовую форму) и свой адрес.</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3. В колонке «Требования Заказчика» отдельно приводится каждое требование.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5.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xml:space="preserve">» указывается конкретное описание соответствующих характеристик </w:t>
      </w:r>
      <w:r w:rsidR="00057D18">
        <w:rPr>
          <w:rFonts w:ascii="Times New Roman" w:eastAsia="Times New Roman" w:hAnsi="Times New Roman" w:cs="Times New Roman"/>
          <w:sz w:val="18"/>
          <w:szCs w:val="18"/>
          <w:lang w:eastAsia="ar-SA"/>
        </w:rPr>
        <w:t>продукции</w:t>
      </w:r>
      <w:r w:rsidRPr="006C3AEF">
        <w:rPr>
          <w:rFonts w:ascii="Times New Roman" w:eastAsia="Times New Roman" w:hAnsi="Times New Roman" w:cs="Times New Roman"/>
          <w:sz w:val="18"/>
          <w:szCs w:val="18"/>
          <w:lang w:eastAsia="ar-SA"/>
        </w:rPr>
        <w:t>, значения технических и иных показателей.</w:t>
      </w:r>
    </w:p>
    <w:p w:rsid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D0364" w:rsidRDefault="003D0364" w:rsidP="003D0364">
      <w:pPr>
        <w:pStyle w:val="20"/>
        <w:numPr>
          <w:ilvl w:val="0"/>
          <w:numId w:val="0"/>
        </w:numPr>
        <w:ind w:left="1134" w:hanging="1134"/>
        <w:jc w:val="right"/>
        <w:rPr>
          <w:szCs w:val="24"/>
        </w:rPr>
      </w:pPr>
      <w:bookmarkStart w:id="345" w:name="_Toc441766567"/>
      <w:r w:rsidRPr="003D0364">
        <w:rPr>
          <w:szCs w:val="24"/>
        </w:rPr>
        <w:lastRenderedPageBreak/>
        <w:t>Анкета Участника закупки (форма </w:t>
      </w:r>
      <w:r w:rsidRPr="003D0364">
        <w:rPr>
          <w:szCs w:val="24"/>
        </w:rPr>
        <w:fldChar w:fldCharType="begin"/>
      </w:r>
      <w:r w:rsidRPr="003D0364">
        <w:rPr>
          <w:szCs w:val="24"/>
        </w:rPr>
        <w:instrText xml:space="preserve"> SEQ "форма" \*Arabic </w:instrText>
      </w:r>
      <w:r w:rsidRPr="003D0364">
        <w:rPr>
          <w:szCs w:val="24"/>
        </w:rPr>
        <w:fldChar w:fldCharType="separate"/>
      </w:r>
      <w:r w:rsidR="00662194">
        <w:rPr>
          <w:noProof/>
          <w:szCs w:val="24"/>
        </w:rPr>
        <w:t>3</w:t>
      </w:r>
      <w:r w:rsidRPr="003D0364">
        <w:rPr>
          <w:szCs w:val="24"/>
        </w:rPr>
        <w:fldChar w:fldCharType="end"/>
      </w:r>
      <w:r w:rsidRPr="003D0364">
        <w:rPr>
          <w:szCs w:val="24"/>
        </w:rPr>
        <w:t>)</w:t>
      </w:r>
      <w:bookmarkEnd w:id="345"/>
    </w:p>
    <w:p w:rsidR="003D0364" w:rsidRPr="003D0364" w:rsidRDefault="003D0364" w:rsidP="003D0364">
      <w:pPr>
        <w:rPr>
          <w:lang w:eastAsia="ar-SA"/>
        </w:rPr>
      </w:pPr>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3D0364" w:rsidRPr="00C81684" w:rsidTr="00291A13">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291A13">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3D0364">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rsidR="003D0364" w:rsidRPr="00244A6A" w:rsidRDefault="003D0364" w:rsidP="003D0364">
      <w:pPr>
        <w:keepNext/>
        <w:suppressAutoHyphens/>
        <w:spacing w:after="0" w:line="240" w:lineRule="auto"/>
        <w:ind w:firstLine="567"/>
        <w:jc w:val="both"/>
        <w:rPr>
          <w:rFonts w:ascii="Times New Roman" w:eastAsia="Times New Roman" w:hAnsi="Times New Roman"/>
          <w:b/>
          <w:sz w:val="24"/>
          <w:szCs w:val="24"/>
          <w:lang w:eastAsia="ar-SA"/>
        </w:rPr>
      </w:pP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794B79" w:rsidRDefault="003D0364" w:rsidP="003D0364">
      <w:pPr>
        <w:tabs>
          <w:tab w:val="left" w:pos="0"/>
        </w:tabs>
        <w:suppressAutoHyphens/>
        <w:spacing w:after="0"/>
        <w:ind w:left="426" w:hanging="426"/>
        <w:jc w:val="both"/>
        <w:rPr>
          <w:rFonts w:ascii="Times New Roman" w:eastAsia="Times New Roman" w:hAnsi="Times New Roman"/>
          <w:sz w:val="18"/>
          <w:szCs w:val="18"/>
          <w:lang w:eastAsia="ar-SA"/>
        </w:rPr>
      </w:pPr>
    </w:p>
    <w:p w:rsidR="003D0364" w:rsidRPr="00794B79" w:rsidRDefault="003D0364" w:rsidP="003D0364">
      <w:pPr>
        <w:tabs>
          <w:tab w:val="left" w:pos="0"/>
        </w:tabs>
        <w:suppressAutoHyphens/>
        <w:spacing w:after="0"/>
        <w:ind w:left="426" w:hanging="426"/>
        <w:jc w:val="both"/>
        <w:rPr>
          <w:rFonts w:ascii="Times New Roman" w:eastAsia="Times New Roman" w:hAnsi="Times New Roman"/>
          <w:sz w:val="18"/>
          <w:szCs w:val="18"/>
          <w:lang w:eastAsia="ar-SA"/>
        </w:rPr>
      </w:pPr>
      <w:r w:rsidRPr="00794B79">
        <w:rPr>
          <w:rFonts w:ascii="Times New Roman" w:eastAsia="Times New Roman" w:hAnsi="Times New Roman"/>
          <w:sz w:val="18"/>
          <w:szCs w:val="18"/>
          <w:lang w:eastAsia="ar-SA"/>
        </w:rPr>
        <w:t>1.    Участник закупки приводит номер и дату письма о подаче оферты, приложением к которому является данная анкета.</w:t>
      </w:r>
    </w:p>
    <w:p w:rsidR="003D0364" w:rsidRPr="00794B79" w:rsidRDefault="003D0364" w:rsidP="003D0364">
      <w:pPr>
        <w:tabs>
          <w:tab w:val="left" w:pos="0"/>
        </w:tabs>
        <w:suppressAutoHyphens/>
        <w:spacing w:after="0"/>
        <w:ind w:left="426" w:hanging="426"/>
        <w:jc w:val="both"/>
        <w:rPr>
          <w:rFonts w:ascii="Times New Roman" w:eastAsia="Times New Roman" w:hAnsi="Times New Roman"/>
          <w:sz w:val="18"/>
          <w:szCs w:val="18"/>
          <w:lang w:eastAsia="ar-SA"/>
        </w:rPr>
      </w:pPr>
      <w:r w:rsidRPr="00794B79">
        <w:rPr>
          <w:rFonts w:ascii="Times New Roman" w:eastAsia="Times New Roman" w:hAnsi="Times New Roman"/>
          <w:sz w:val="18"/>
          <w:szCs w:val="18"/>
          <w:lang w:eastAsia="ar-SA"/>
        </w:rPr>
        <w:t>2.    Участник закупки указывает свое фирменное наименование (в т. ч. организационно-правовую форму) и свой адрес.</w:t>
      </w:r>
    </w:p>
    <w:p w:rsidR="003D0364" w:rsidRPr="00794B79" w:rsidRDefault="003D0364" w:rsidP="003D0364">
      <w:pPr>
        <w:tabs>
          <w:tab w:val="left" w:pos="0"/>
        </w:tabs>
        <w:suppressAutoHyphens/>
        <w:spacing w:after="0"/>
        <w:ind w:left="426" w:hanging="426"/>
        <w:jc w:val="both"/>
        <w:rPr>
          <w:rFonts w:ascii="Times New Roman" w:eastAsia="Times New Roman" w:hAnsi="Times New Roman"/>
          <w:sz w:val="18"/>
          <w:szCs w:val="18"/>
          <w:lang w:eastAsia="ar-SA"/>
        </w:rPr>
      </w:pPr>
      <w:r w:rsidRPr="00794B79">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D0364" w:rsidRPr="00794B79" w:rsidRDefault="003D0364" w:rsidP="003D0364">
      <w:pPr>
        <w:tabs>
          <w:tab w:val="left" w:pos="0"/>
        </w:tabs>
        <w:suppressAutoHyphens/>
        <w:spacing w:after="0"/>
        <w:ind w:left="426" w:hanging="426"/>
        <w:jc w:val="both"/>
        <w:rPr>
          <w:rFonts w:ascii="Times New Roman" w:eastAsia="Times New Roman" w:hAnsi="Times New Roman"/>
          <w:sz w:val="18"/>
          <w:szCs w:val="18"/>
          <w:lang w:eastAsia="ar-SA"/>
        </w:rPr>
      </w:pPr>
      <w:r w:rsidRPr="00794B79">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035338">
      <w:pPr>
        <w:pStyle w:val="20"/>
        <w:numPr>
          <w:ilvl w:val="0"/>
          <w:numId w:val="0"/>
        </w:numPr>
        <w:jc w:val="right"/>
      </w:pPr>
      <w:bookmarkStart w:id="346" w:name="_Toc441766568"/>
      <w:r>
        <w:lastRenderedPageBreak/>
        <w:t>Декларация о соответствии участника закупки</w:t>
      </w:r>
      <w:r w:rsidR="00A90392">
        <w:t xml:space="preserve"> (форма 4)</w:t>
      </w:r>
      <w:bookmarkEnd w:id="346"/>
    </w:p>
    <w:p w:rsidR="00D561FE" w:rsidRDefault="00D561FE" w:rsidP="00D561FE">
      <w:pPr>
        <w:spacing w:after="0"/>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C9135C">
      <w:pPr>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Декларация </w:t>
      </w:r>
    </w:p>
    <w:p w:rsidR="00D561FE" w:rsidRDefault="00D561FE" w:rsidP="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соответствии участника закупки критериям отнесения к субъектам малого</w:t>
      </w:r>
    </w:p>
    <w:p w:rsidR="00D561FE" w:rsidRDefault="00D561FE" w:rsidP="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 среднего предпринимательства</w:t>
      </w:r>
    </w:p>
    <w:p w:rsidR="00D561FE" w:rsidRDefault="00D561FE" w:rsidP="00D561FE">
      <w:pPr>
        <w:rPr>
          <w:rFonts w:ascii="Times New Roman" w:hAnsi="Times New Roman" w:cs="Times New Roman"/>
          <w:sz w:val="24"/>
          <w:szCs w:val="24"/>
        </w:rPr>
      </w:pP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Подтверждаем, что 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(указывается наименование участника закупки)</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w:t>
      </w:r>
      <w:hyperlink r:id="rId23" w:history="1">
        <w:r>
          <w:rPr>
            <w:rStyle w:val="a3"/>
            <w:szCs w:val="24"/>
          </w:rPr>
          <w:t>статьей  4</w:t>
        </w:r>
      </w:hyperlink>
      <w:r>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w:t>
      </w:r>
    </w:p>
    <w:p w:rsidR="00D561FE" w:rsidRDefault="00D561FE" w:rsidP="00D561FE">
      <w:pPr>
        <w:autoSpaceDE w:val="0"/>
        <w:autoSpaceDN w:val="0"/>
        <w:adjustRightInd w:val="0"/>
        <w:spacing w:after="0" w:line="240" w:lineRule="auto"/>
        <w:ind w:left="2580"/>
        <w:rPr>
          <w:rFonts w:ascii="Times New Roman" w:hAnsi="Times New Roman" w:cs="Times New Roman"/>
          <w:i/>
          <w:sz w:val="24"/>
          <w:szCs w:val="24"/>
        </w:rPr>
      </w:pPr>
      <w:r>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предпринимательства, и сообщаем следующую информацию:</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Адрес местонахождения (юридический адрес</w:t>
      </w:r>
      <w:proofErr w:type="gramStart"/>
      <w:r>
        <w:rPr>
          <w:rFonts w:ascii="Times New Roman" w:hAnsi="Times New Roman" w:cs="Times New Roman"/>
          <w:sz w:val="24"/>
          <w:szCs w:val="24"/>
        </w:rPr>
        <w:t>): ______________________________________</w:t>
      </w:r>
      <w:proofErr w:type="gramEnd"/>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ИНН/КПП: 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(N, сведения о дате выдачи документа и выдавшем его органе)</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ОГРН: 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65" w:type="dxa"/>
        <w:tblInd w:w="62" w:type="dxa"/>
        <w:tblLayout w:type="fixed"/>
        <w:tblCellMar>
          <w:top w:w="102" w:type="dxa"/>
          <w:left w:w="62" w:type="dxa"/>
          <w:bottom w:w="102" w:type="dxa"/>
          <w:right w:w="62" w:type="dxa"/>
        </w:tblCellMar>
        <w:tblLook w:val="04A0" w:firstRow="1" w:lastRow="0" w:firstColumn="1" w:lastColumn="0" w:noHBand="0" w:noVBand="1"/>
      </w:tblPr>
      <w:tblGrid>
        <w:gridCol w:w="557"/>
        <w:gridCol w:w="4109"/>
        <w:gridCol w:w="1799"/>
        <w:gridCol w:w="1817"/>
        <w:gridCol w:w="1783"/>
      </w:tblGrid>
      <w:tr w:rsidR="00D561FE" w:rsidTr="00A36433">
        <w:trPr>
          <w:tblHeader/>
        </w:trPr>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Средние предприятия</w:t>
            </w:r>
          </w:p>
        </w:tc>
        <w:tc>
          <w:tcPr>
            <w:tcW w:w="1783"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Показатель</w:t>
            </w: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w:t>
            </w:r>
            <w:r>
              <w:rPr>
                <w:rFonts w:ascii="Times New Roman" w:hAnsi="Times New Roman" w:cs="Times New Roman"/>
                <w:sz w:val="24"/>
                <w:szCs w:val="24"/>
              </w:rPr>
              <w:lastRenderedPageBreak/>
              <w:t>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не более 25</w:t>
            </w: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49</w:t>
            </w: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49</w:t>
            </w: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A36433">
        <w:tc>
          <w:tcPr>
            <w:tcW w:w="55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Pr>
                <w:rFonts w:ascii="Times New Roman" w:hAnsi="Times New Roman" w:cs="Times New Roman"/>
                <w:sz w:val="24"/>
                <w:szCs w:val="24"/>
              </w:rPr>
              <w:t>подразделений</w:t>
            </w:r>
            <w:proofErr w:type="gramEnd"/>
            <w:r>
              <w:rPr>
                <w:rFonts w:ascii="Times New Roman" w:hAnsi="Times New Roman" w:cs="Times New Roman"/>
                <w:sz w:val="24"/>
                <w:szCs w:val="24"/>
              </w:rPr>
              <w:t xml:space="preserve"> указанных </w:t>
            </w:r>
            <w:proofErr w:type="spellStart"/>
            <w:r>
              <w:rPr>
                <w:rFonts w:ascii="Times New Roman" w:hAnsi="Times New Roman" w:cs="Times New Roman"/>
                <w:sz w:val="24"/>
                <w:szCs w:val="24"/>
              </w:rPr>
              <w:t>микропредприятия</w:t>
            </w:r>
            <w:proofErr w:type="spellEnd"/>
            <w:r>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101 до 250 включительно</w:t>
            </w:r>
          </w:p>
        </w:tc>
        <w:tc>
          <w:tcPr>
            <w:tcW w:w="1783"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указывается количество человек (за каждый год)</w:t>
            </w:r>
          </w:p>
        </w:tc>
      </w:tr>
      <w:tr w:rsidR="00D561FE" w:rsidTr="00A36433">
        <w:tc>
          <w:tcPr>
            <w:tcW w:w="55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15 - </w:t>
            </w:r>
            <w:proofErr w:type="spellStart"/>
            <w:r>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r>
      <w:tr w:rsidR="00D561FE" w:rsidTr="00A36433">
        <w:tc>
          <w:tcPr>
            <w:tcW w:w="55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c>
          <w:tcPr>
            <w:tcW w:w="1783"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указывается в млн. рублей (за каждый год)</w:t>
            </w:r>
          </w:p>
        </w:tc>
      </w:tr>
      <w:tr w:rsidR="00D561FE" w:rsidTr="00A36433">
        <w:tc>
          <w:tcPr>
            <w:tcW w:w="55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120 в год - </w:t>
            </w:r>
            <w:proofErr w:type="spellStart"/>
            <w:r>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D561FE" w:rsidRDefault="00D561FE">
            <w:pPr>
              <w:spacing w:after="0" w:line="240" w:lineRule="auto"/>
              <w:rPr>
                <w:rFonts w:ascii="Times New Roman" w:hAnsi="Times New Roman" w:cs="Times New Roman"/>
                <w:sz w:val="24"/>
                <w:szCs w:val="24"/>
              </w:rPr>
            </w:pPr>
          </w:p>
        </w:tc>
        <w:tc>
          <w:tcPr>
            <w:tcW w:w="1783" w:type="dxa"/>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rPr>
                <w:rFonts w:ascii="Times New Roman" w:hAnsi="Times New Roman" w:cs="Times New Roman"/>
                <w:sz w:val="24"/>
                <w:szCs w:val="24"/>
              </w:rPr>
            </w:pP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Pr>
                  <w:rStyle w:val="a3"/>
                  <w:szCs w:val="24"/>
                </w:rPr>
                <w:t>ОКВЭД</w:t>
              </w:r>
              <w:proofErr w:type="gramStart"/>
              <w:r>
                <w:rPr>
                  <w:rStyle w:val="a3"/>
                  <w:szCs w:val="24"/>
                </w:rPr>
                <w:t>2</w:t>
              </w:r>
              <w:proofErr w:type="gramEnd"/>
            </w:hyperlink>
            <w:r>
              <w:rPr>
                <w:rFonts w:ascii="Times New Roman" w:hAnsi="Times New Roman" w:cs="Times New Roman"/>
                <w:sz w:val="24"/>
                <w:szCs w:val="24"/>
              </w:rPr>
              <w:t xml:space="preserve"> и </w:t>
            </w:r>
            <w:hyperlink r:id="rId25" w:history="1">
              <w:r>
                <w:rPr>
                  <w:rStyle w:val="a3"/>
                  <w:szCs w:val="24"/>
                </w:rPr>
                <w:t>ОКПД2</w:t>
              </w:r>
            </w:hyperlink>
          </w:p>
        </w:tc>
        <w:tc>
          <w:tcPr>
            <w:tcW w:w="5399" w:type="dxa"/>
            <w:gridSpan w:val="3"/>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jc w:val="center"/>
              <w:rPr>
                <w:rFonts w:ascii="Times New Roman" w:hAnsi="Times New Roman" w:cs="Times New Roman"/>
                <w:sz w:val="24"/>
                <w:szCs w:val="24"/>
              </w:rPr>
            </w:pP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Pr>
                  <w:rStyle w:val="a3"/>
                  <w:szCs w:val="24"/>
                </w:rPr>
                <w:t>ОКВЭД</w:t>
              </w:r>
              <w:proofErr w:type="gramStart"/>
              <w:r>
                <w:rPr>
                  <w:rStyle w:val="a3"/>
                  <w:szCs w:val="24"/>
                </w:rPr>
                <w:t>2</w:t>
              </w:r>
              <w:proofErr w:type="gramEnd"/>
            </w:hyperlink>
            <w:r>
              <w:rPr>
                <w:rFonts w:ascii="Times New Roman" w:hAnsi="Times New Roman" w:cs="Times New Roman"/>
                <w:sz w:val="24"/>
                <w:szCs w:val="24"/>
              </w:rPr>
              <w:t xml:space="preserve"> и </w:t>
            </w:r>
            <w:hyperlink r:id="rId27" w:history="1">
              <w:r>
                <w:rPr>
                  <w:rStyle w:val="a3"/>
                  <w:szCs w:val="24"/>
                </w:rPr>
                <w:t>ОКПД2</w:t>
              </w:r>
            </w:hyperlink>
          </w:p>
        </w:tc>
        <w:tc>
          <w:tcPr>
            <w:tcW w:w="5399" w:type="dxa"/>
            <w:gridSpan w:val="3"/>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jc w:val="center"/>
              <w:rPr>
                <w:rFonts w:ascii="Times New Roman" w:hAnsi="Times New Roman" w:cs="Times New Roman"/>
                <w:sz w:val="24"/>
                <w:szCs w:val="24"/>
              </w:rPr>
            </w:pP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8" w:history="1">
              <w:r>
                <w:rPr>
                  <w:rStyle w:val="a3"/>
                  <w:szCs w:val="24"/>
                </w:rPr>
                <w:t>закона</w:t>
              </w:r>
            </w:hyperlink>
            <w:r>
              <w:rPr>
                <w:rFonts w:ascii="Times New Roman" w:hAnsi="Times New Roman" w:cs="Times New Roman"/>
                <w:sz w:val="24"/>
                <w:szCs w:val="24"/>
              </w:rPr>
              <w:t xml:space="preserve"> «О закупках товаров, работ, услуг отдельными видами юридических лиц»</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 наличии - количество исполненных контрактов и общая сумма)</w:t>
            </w: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w:t>
            </w:r>
            <w:r>
              <w:rPr>
                <w:rFonts w:ascii="Times New Roman" w:hAnsi="Times New Roman" w:cs="Times New Roman"/>
                <w:sz w:val="24"/>
                <w:szCs w:val="24"/>
              </w:rPr>
              <w:lastRenderedPageBreak/>
              <w:t>функционирования территориально обособленного комплекса (инновационного центра «</w:t>
            </w:r>
            <w:proofErr w:type="spellStart"/>
            <w:r>
              <w:rPr>
                <w:rFonts w:ascii="Times New Roman" w:hAnsi="Times New Roman" w:cs="Times New Roman"/>
                <w:sz w:val="24"/>
                <w:szCs w:val="24"/>
              </w:rPr>
              <w:t>Сколково</w:t>
            </w:r>
            <w:proofErr w:type="spellEnd"/>
            <w:r>
              <w:rPr>
                <w:rFonts w:ascii="Times New Roman" w:hAnsi="Times New Roman" w:cs="Times New Roman"/>
                <w:sz w:val="24"/>
                <w:szCs w:val="24"/>
              </w:rPr>
              <w:t>»)</w:t>
            </w:r>
          </w:p>
        </w:tc>
        <w:tc>
          <w:tcPr>
            <w:tcW w:w="5399" w:type="dxa"/>
            <w:gridSpan w:val="3"/>
            <w:tcBorders>
              <w:top w:val="single" w:sz="4" w:space="0" w:color="auto"/>
              <w:left w:val="single" w:sz="4" w:space="0" w:color="auto"/>
              <w:bottom w:val="single" w:sz="4" w:space="0" w:color="auto"/>
              <w:right w:val="single" w:sz="4" w:space="0" w:color="auto"/>
            </w:tcBorders>
          </w:tcPr>
          <w:p w:rsidR="00D561FE" w:rsidRDefault="00D561FE">
            <w:pPr>
              <w:autoSpaceDE w:val="0"/>
              <w:autoSpaceDN w:val="0"/>
              <w:adjustRightInd w:val="0"/>
              <w:spacing w:after="0" w:line="240" w:lineRule="auto"/>
              <w:jc w:val="center"/>
              <w:rPr>
                <w:rFonts w:ascii="Times New Roman" w:hAnsi="Times New Roman" w:cs="Times New Roman"/>
                <w:sz w:val="24"/>
                <w:szCs w:val="24"/>
              </w:rPr>
            </w:pP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tc>
      </w:tr>
      <w:tr w:rsidR="00D561FE" w:rsidTr="00A36433">
        <w:tc>
          <w:tcPr>
            <w:tcW w:w="557"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9" w:history="1">
              <w:r>
                <w:rPr>
                  <w:rStyle w:val="a3"/>
                  <w:szCs w:val="24"/>
                </w:rPr>
                <w:t>законом</w:t>
              </w:r>
            </w:hyperlink>
            <w:r>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30" w:history="1">
              <w:r>
                <w:rPr>
                  <w:rStyle w:val="a3"/>
                  <w:szCs w:val="24"/>
                </w:rPr>
                <w:t>законом</w:t>
              </w:r>
            </w:hyperlink>
            <w:r>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399" w:type="dxa"/>
            <w:gridSpan w:val="3"/>
            <w:tcBorders>
              <w:top w:val="single" w:sz="4" w:space="0" w:color="auto"/>
              <w:left w:val="single" w:sz="4" w:space="0" w:color="auto"/>
              <w:bottom w:val="single" w:sz="4" w:space="0" w:color="auto"/>
              <w:right w:val="single" w:sz="4" w:space="0" w:color="auto"/>
            </w:tcBorders>
            <w:hideMark/>
          </w:tcPr>
          <w:p w:rsidR="00D561FE" w:rsidRDefault="00D561F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 (нет)</w:t>
            </w:r>
          </w:p>
        </w:tc>
      </w:tr>
    </w:tbl>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(подпись)</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М.П.</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w:t>
      </w:r>
    </w:p>
    <w:p w:rsidR="00D561FE" w:rsidRDefault="00D561FE" w:rsidP="00D561F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(фамилия, имя, отчество (при наличии) </w:t>
      </w:r>
      <w:proofErr w:type="gramStart"/>
      <w:r>
        <w:rPr>
          <w:rFonts w:ascii="Times New Roman" w:hAnsi="Times New Roman" w:cs="Times New Roman"/>
          <w:sz w:val="20"/>
          <w:szCs w:val="20"/>
        </w:rPr>
        <w:t>подписавшего</w:t>
      </w:r>
      <w:proofErr w:type="gramEnd"/>
      <w:r>
        <w:rPr>
          <w:rFonts w:ascii="Times New Roman" w:hAnsi="Times New Roman" w:cs="Times New Roman"/>
          <w:sz w:val="20"/>
          <w:szCs w:val="20"/>
        </w:rPr>
        <w:t>,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D561FE" w:rsidRDefault="00D561FE" w:rsidP="00D561FE">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561FE" w:rsidRPr="00794B79" w:rsidRDefault="00D561FE" w:rsidP="00D561FE">
      <w:pPr>
        <w:tabs>
          <w:tab w:val="left" w:pos="0"/>
        </w:tabs>
        <w:suppressAutoHyphens/>
        <w:spacing w:line="240" w:lineRule="auto"/>
        <w:jc w:val="both"/>
        <w:rPr>
          <w:rFonts w:ascii="Times New Roman" w:eastAsia="Times New Roman" w:hAnsi="Times New Roman" w:cs="Times New Roman"/>
          <w:sz w:val="18"/>
          <w:szCs w:val="18"/>
          <w:lang w:eastAsia="ar-SA"/>
        </w:rPr>
      </w:pPr>
      <w:r w:rsidRPr="00794B79">
        <w:rPr>
          <w:rFonts w:ascii="Times New Roman" w:eastAsia="Times New Roman" w:hAnsi="Times New Roman" w:cs="Times New Roman"/>
          <w:sz w:val="18"/>
          <w:szCs w:val="18"/>
          <w:lang w:eastAsia="ar-SA"/>
        </w:rPr>
        <w:t>1.    Участник закупки заполняет</w:t>
      </w:r>
      <w:r w:rsidRPr="00794B79">
        <w:rPr>
          <w:sz w:val="18"/>
          <w:szCs w:val="18"/>
        </w:rPr>
        <w:t xml:space="preserve"> </w:t>
      </w:r>
      <w:r w:rsidRPr="00794B79">
        <w:rPr>
          <w:rFonts w:ascii="Times New Roman" w:eastAsia="Times New Roman" w:hAnsi="Times New Roman" w:cs="Times New Roman"/>
          <w:sz w:val="18"/>
          <w:szCs w:val="18"/>
          <w:lang w:eastAsia="ar-SA"/>
        </w:rPr>
        <w:t xml:space="preserve">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w:t>
      </w:r>
      <w:r w:rsidRPr="00794B79">
        <w:rPr>
          <w:rFonts w:ascii="Times New Roman" w:eastAsia="Times New Roman" w:hAnsi="Times New Roman" w:cs="Times New Roman"/>
          <w:sz w:val="18"/>
          <w:szCs w:val="18"/>
          <w:lang w:eastAsia="ar-SA"/>
        </w:rPr>
        <w:lastRenderedPageBreak/>
        <w:t>соответствии с Федеральным законом от 24.07.2007 № 209-ФЗ «О развитии малого и среднего предпринимательства в Российской Федерации».</w:t>
      </w:r>
    </w:p>
    <w:p w:rsidR="00D561FE" w:rsidRPr="00794B79" w:rsidRDefault="00D561FE" w:rsidP="00D561FE">
      <w:pPr>
        <w:tabs>
          <w:tab w:val="left" w:pos="0"/>
        </w:tabs>
        <w:suppressAutoHyphens/>
        <w:spacing w:line="240" w:lineRule="auto"/>
        <w:jc w:val="both"/>
        <w:rPr>
          <w:rFonts w:ascii="Times New Roman" w:eastAsia="Times New Roman" w:hAnsi="Times New Roman" w:cs="Times New Roman"/>
          <w:sz w:val="18"/>
          <w:szCs w:val="18"/>
          <w:lang w:eastAsia="ar-SA"/>
        </w:rPr>
      </w:pPr>
      <w:r w:rsidRPr="00794B79">
        <w:rPr>
          <w:rFonts w:ascii="Times New Roman" w:eastAsia="Calibri"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561FE" w:rsidRPr="00794B79" w:rsidRDefault="00D561FE" w:rsidP="00D561FE">
      <w:pPr>
        <w:spacing w:line="240" w:lineRule="auto"/>
        <w:jc w:val="both"/>
        <w:rPr>
          <w:rFonts w:ascii="Times New Roman" w:eastAsia="Calibri" w:hAnsi="Times New Roman" w:cs="Times New Roman"/>
          <w:sz w:val="18"/>
          <w:szCs w:val="18"/>
          <w:lang w:eastAsia="ar-SA"/>
        </w:rPr>
      </w:pPr>
      <w:r w:rsidRPr="00794B79">
        <w:rPr>
          <w:rFonts w:ascii="Times New Roman" w:eastAsia="Calibri" w:hAnsi="Times New Roman" w:cs="Times New Roman"/>
          <w:sz w:val="18"/>
          <w:szCs w:val="18"/>
          <w:lang w:eastAsia="ar-SA"/>
        </w:rPr>
        <w:t xml:space="preserve">3.  </w:t>
      </w:r>
      <w:proofErr w:type="gramStart"/>
      <w:r w:rsidRPr="00794B79">
        <w:rPr>
          <w:rFonts w:ascii="Times New Roman" w:eastAsia="Calibri" w:hAnsi="Times New Roman" w:cs="Times New Roman"/>
          <w:sz w:val="18"/>
          <w:szCs w:val="18"/>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794B79">
        <w:rPr>
          <w:rFonts w:ascii="Times New Roman" w:eastAsia="Calibri" w:hAnsi="Times New Roman" w:cs="Times New Roman"/>
          <w:sz w:val="18"/>
          <w:szCs w:val="18"/>
          <w:lang w:eastAsia="ar-SA"/>
        </w:rPr>
        <w:t xml:space="preserve"> </w:t>
      </w:r>
      <w:proofErr w:type="gramStart"/>
      <w:r w:rsidRPr="00794B79">
        <w:rPr>
          <w:rFonts w:ascii="Times New Roman" w:eastAsia="Calibri" w:hAnsi="Times New Roman" w:cs="Times New Roman"/>
          <w:sz w:val="18"/>
          <w:szCs w:val="18"/>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794B79">
        <w:rPr>
          <w:rFonts w:ascii="Times New Roman" w:eastAsia="Calibri" w:hAnsi="Times New Roman" w:cs="Times New Roman"/>
          <w:sz w:val="18"/>
          <w:szCs w:val="18"/>
          <w:lang w:eastAsia="ar-SA"/>
        </w:rPr>
        <w:t>Сколково</w:t>
      </w:r>
      <w:proofErr w:type="spellEnd"/>
      <w:r w:rsidRPr="00794B79">
        <w:rPr>
          <w:rFonts w:ascii="Times New Roman" w:eastAsia="Calibri" w:hAnsi="Times New Roman" w:cs="Times New Roman"/>
          <w:sz w:val="18"/>
          <w:szCs w:val="18"/>
          <w:lang w:eastAsia="ar-SA"/>
        </w:rPr>
        <w:t>», на юридические лица, учредителями</w:t>
      </w:r>
      <w:proofErr w:type="gramEnd"/>
      <w:r w:rsidRPr="00794B79">
        <w:rPr>
          <w:rFonts w:ascii="Times New Roman" w:eastAsia="Calibri" w:hAnsi="Times New Roman" w:cs="Times New Roman"/>
          <w:sz w:val="18"/>
          <w:szCs w:val="18"/>
          <w:lang w:eastAsia="ar-SA"/>
        </w:rPr>
        <w:t xml:space="preserve"> (</w:t>
      </w:r>
      <w:proofErr w:type="gramStart"/>
      <w:r w:rsidRPr="00794B79">
        <w:rPr>
          <w:rFonts w:ascii="Times New Roman" w:eastAsia="Calibri" w:hAnsi="Times New Roman" w:cs="Times New Roman"/>
          <w:sz w:val="18"/>
          <w:szCs w:val="18"/>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561FE" w:rsidRPr="00794B79" w:rsidRDefault="00D561FE" w:rsidP="00D561FE">
      <w:pPr>
        <w:spacing w:after="0" w:line="240" w:lineRule="auto"/>
        <w:rPr>
          <w:rFonts w:ascii="Times New Roman" w:eastAsia="Calibri" w:hAnsi="Times New Roman" w:cs="Times New Roman"/>
          <w:sz w:val="18"/>
          <w:szCs w:val="18"/>
          <w:lang w:eastAsia="ar-SA"/>
        </w:rPr>
      </w:pPr>
      <w:r w:rsidRPr="00794B79">
        <w:rPr>
          <w:rFonts w:ascii="Times New Roman" w:eastAsia="Calibri" w:hAnsi="Times New Roman" w:cs="Times New Roman"/>
          <w:sz w:val="18"/>
          <w:szCs w:val="18"/>
          <w:lang w:eastAsia="ar-SA"/>
        </w:rPr>
        <w:t>4.  Пункты 1 - 7 являются обязательными для заполнения.</w:t>
      </w:r>
    </w:p>
    <w:p w:rsidR="00D561FE" w:rsidRDefault="00D561FE" w:rsidP="00D561FE">
      <w:pPr>
        <w:spacing w:after="0" w:line="240" w:lineRule="auto"/>
        <w:rPr>
          <w:rFonts w:ascii="Times New Roman" w:eastAsia="Calibri" w:hAnsi="Times New Roman" w:cs="Times New Roman"/>
          <w:sz w:val="20"/>
          <w:szCs w:val="20"/>
          <w:lang w:eastAsia="ar-SA"/>
        </w:rPr>
      </w:pPr>
    </w:p>
    <w:p w:rsidR="00D561FE" w:rsidRDefault="00D561FE" w:rsidP="00D561FE"/>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P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94B79" w:rsidRDefault="00794B7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A36433" w:rsidRPr="00734077" w:rsidRDefault="00A36433" w:rsidP="00A36433">
      <w:pPr>
        <w:keepNext/>
        <w:keepLines/>
        <w:tabs>
          <w:tab w:val="left" w:leader="underscore" w:pos="0"/>
          <w:tab w:val="left" w:pos="567"/>
          <w:tab w:val="left" w:pos="709"/>
          <w:tab w:val="left" w:pos="851"/>
        </w:tabs>
        <w:suppressAutoHyphens/>
        <w:spacing w:after="0" w:line="240" w:lineRule="auto"/>
        <w:jc w:val="right"/>
        <w:outlineLvl w:val="1"/>
        <w:rPr>
          <w:rFonts w:ascii="Times New Roman" w:eastAsia="Times New Roman" w:hAnsi="Times New Roman" w:cs="Times New Roman"/>
          <w:b/>
          <w:bCs/>
          <w:i/>
          <w:sz w:val="24"/>
          <w:szCs w:val="24"/>
          <w:lang w:eastAsia="ar-SA"/>
        </w:rPr>
      </w:pPr>
      <w:bookmarkStart w:id="347" w:name="_Toc409595074"/>
      <w:bookmarkStart w:id="348" w:name="_Toc440887383"/>
      <w:bookmarkStart w:id="349" w:name="_Ref55336378"/>
      <w:bookmarkStart w:id="350" w:name="_Toc386464022"/>
      <w:bookmarkStart w:id="351" w:name="_Toc441766569"/>
      <w:r w:rsidRPr="00734077">
        <w:rPr>
          <w:rFonts w:ascii="Times New Roman" w:eastAsia="Times New Roman" w:hAnsi="Times New Roman" w:cs="Times New Roman"/>
          <w:b/>
          <w:bCs/>
          <w:sz w:val="24"/>
          <w:szCs w:val="24"/>
          <w:lang w:eastAsia="ar-SA"/>
        </w:rPr>
        <w:lastRenderedPageBreak/>
        <w:t>Справка о перечне и объемах выполнения аналогичных договоров</w:t>
      </w:r>
      <w:bookmarkEnd w:id="347"/>
      <w:bookmarkEnd w:id="348"/>
      <w:bookmarkEnd w:id="351"/>
      <w:r w:rsidRPr="00734077">
        <w:rPr>
          <w:rFonts w:ascii="Times New Roman" w:eastAsia="Times New Roman" w:hAnsi="Times New Roman" w:cs="Times New Roman"/>
          <w:b/>
          <w:bCs/>
          <w:sz w:val="24"/>
          <w:szCs w:val="24"/>
          <w:lang w:eastAsia="ar-SA"/>
        </w:rPr>
        <w:t xml:space="preserve"> </w:t>
      </w:r>
    </w:p>
    <w:p w:rsidR="00A36433" w:rsidRPr="00A36433" w:rsidRDefault="00A36433" w:rsidP="00A36433">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734077">
        <w:rPr>
          <w:rFonts w:ascii="Times New Roman" w:eastAsia="Times New Roman" w:hAnsi="Times New Roman" w:cs="Times New Roman"/>
          <w:b/>
          <w:sz w:val="24"/>
          <w:szCs w:val="24"/>
          <w:lang w:eastAsia="ar-SA"/>
        </w:rPr>
        <w:t xml:space="preserve"> (форма 5)</w:t>
      </w:r>
      <w:bookmarkEnd w:id="349"/>
      <w:bookmarkEnd w:id="350"/>
    </w:p>
    <w:p w:rsidR="00A36433" w:rsidRPr="00A36433" w:rsidRDefault="00A36433" w:rsidP="00A36433">
      <w:pPr>
        <w:tabs>
          <w:tab w:val="left" w:pos="425"/>
          <w:tab w:val="left" w:pos="567"/>
          <w:tab w:val="left" w:pos="709"/>
          <w:tab w:val="left" w:pos="1494"/>
        </w:tabs>
        <w:suppressAutoHyphens/>
        <w:spacing w:after="120" w:line="240" w:lineRule="auto"/>
        <w:ind w:left="1314"/>
        <w:jc w:val="center"/>
        <w:rPr>
          <w:rFonts w:ascii="Times New Roman" w:eastAsia="Times New Roman" w:hAnsi="Times New Roman" w:cs="Times New Roman"/>
          <w:spacing w:val="36"/>
          <w:sz w:val="24"/>
          <w:szCs w:val="24"/>
          <w:lang w:eastAsia="ar-SA"/>
        </w:rPr>
      </w:pPr>
      <w:r w:rsidRPr="00A36433">
        <w:rPr>
          <w:rFonts w:ascii="Times New Roman" w:eastAsia="Times New Roman" w:hAnsi="Times New Roman" w:cs="Times New Roman"/>
          <w:sz w:val="24"/>
          <w:szCs w:val="24"/>
          <w:lang w:eastAsia="ar-SA"/>
        </w:rPr>
        <w:t>Форма Справки о перечне и объемах выполнения аналогичных договоров</w:t>
      </w:r>
      <w:r w:rsidRPr="00A36433">
        <w:rPr>
          <w:rFonts w:ascii="Times New Roman" w:eastAsia="Times New Roman" w:hAnsi="Times New Roman" w:cs="Times New Roman"/>
          <w:b/>
          <w:sz w:val="24"/>
          <w:szCs w:val="24"/>
          <w:lang w:eastAsia="ar-SA"/>
        </w:rPr>
        <w:t xml:space="preserve"> </w:t>
      </w:r>
    </w:p>
    <w:p w:rsidR="00A36433" w:rsidRPr="00A36433" w:rsidRDefault="00A36433" w:rsidP="00A36433">
      <w:pPr>
        <w:pBdr>
          <w:top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A36433">
        <w:rPr>
          <w:rFonts w:ascii="Times New Roman" w:eastAsia="Times New Roman" w:hAnsi="Times New Roman" w:cs="Times New Roman"/>
          <w:b/>
          <w:spacing w:val="36"/>
          <w:sz w:val="24"/>
          <w:szCs w:val="24"/>
          <w:lang w:eastAsia="ar-SA"/>
        </w:rPr>
        <w:t>начало формы</w:t>
      </w:r>
    </w:p>
    <w:p w:rsidR="00A36433" w:rsidRPr="00A36433" w:rsidRDefault="00A36433" w:rsidP="00A3643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A36433" w:rsidRPr="00A36433" w:rsidRDefault="00A36433" w:rsidP="00A36433">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A36433">
        <w:rPr>
          <w:rFonts w:ascii="Times New Roman" w:eastAsia="Times New Roman" w:hAnsi="Times New Roman" w:cs="Times New Roman"/>
          <w:sz w:val="24"/>
          <w:szCs w:val="24"/>
          <w:lang w:eastAsia="ar-SA"/>
        </w:rPr>
        <w:t>Приложение 5 к письму о подаче оферты</w:t>
      </w:r>
      <w:r w:rsidRPr="00A36433">
        <w:rPr>
          <w:rFonts w:ascii="Times New Roman" w:eastAsia="Times New Roman" w:hAnsi="Times New Roman" w:cs="Times New Roman"/>
          <w:sz w:val="24"/>
          <w:szCs w:val="24"/>
          <w:lang w:eastAsia="ar-SA"/>
        </w:rPr>
        <w:br/>
        <w:t>от «____»_____________ </w:t>
      </w:r>
      <w:proofErr w:type="gramStart"/>
      <w:r w:rsidRPr="00A36433">
        <w:rPr>
          <w:rFonts w:ascii="Times New Roman" w:eastAsia="Times New Roman" w:hAnsi="Times New Roman" w:cs="Times New Roman"/>
          <w:sz w:val="24"/>
          <w:szCs w:val="24"/>
          <w:lang w:eastAsia="ar-SA"/>
        </w:rPr>
        <w:t>г</w:t>
      </w:r>
      <w:proofErr w:type="gramEnd"/>
      <w:r w:rsidRPr="00A36433">
        <w:rPr>
          <w:rFonts w:ascii="Times New Roman" w:eastAsia="Times New Roman" w:hAnsi="Times New Roman" w:cs="Times New Roman"/>
          <w:sz w:val="24"/>
          <w:szCs w:val="24"/>
          <w:lang w:eastAsia="ar-SA"/>
        </w:rPr>
        <w:t>. №__________</w:t>
      </w:r>
    </w:p>
    <w:p w:rsidR="00A36433" w:rsidRPr="00A36433" w:rsidRDefault="00A36433" w:rsidP="00A3643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A36433" w:rsidRPr="00A36433" w:rsidRDefault="00A36433" w:rsidP="00A3643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A36433">
        <w:rPr>
          <w:rFonts w:ascii="Times New Roman" w:eastAsia="Times New Roman" w:hAnsi="Times New Roman" w:cs="Times New Roman"/>
          <w:b/>
          <w:sz w:val="24"/>
          <w:szCs w:val="24"/>
          <w:lang w:eastAsia="ar-SA"/>
        </w:rPr>
        <w:t xml:space="preserve">Справка о перечне и объемах выполнения аналогичных договоров </w:t>
      </w:r>
    </w:p>
    <w:p w:rsidR="00A36433" w:rsidRPr="00A36433" w:rsidRDefault="00A36433" w:rsidP="00A3643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A36433">
        <w:rPr>
          <w:rFonts w:ascii="Times New Roman" w:eastAsia="Times New Roman" w:hAnsi="Times New Roman" w:cs="Times New Roman"/>
          <w:b/>
          <w:sz w:val="24"/>
          <w:szCs w:val="24"/>
          <w:lang w:eastAsia="ar-SA"/>
        </w:rPr>
        <w:t>за 20__-20__ годы</w:t>
      </w:r>
    </w:p>
    <w:p w:rsidR="00A36433" w:rsidRPr="00A36433" w:rsidRDefault="00A36433" w:rsidP="00A3643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36433" w:rsidRPr="00A36433" w:rsidRDefault="00A36433" w:rsidP="00A3643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36433">
        <w:rPr>
          <w:rFonts w:ascii="Times New Roman" w:eastAsia="Times New Roman" w:hAnsi="Times New Roman" w:cs="Times New Roman"/>
          <w:sz w:val="24"/>
          <w:szCs w:val="24"/>
          <w:lang w:eastAsia="ar-SA"/>
        </w:rPr>
        <w:t>Наименование и адрес Участника закупки: _______________________________</w:t>
      </w:r>
    </w:p>
    <w:p w:rsidR="00A36433" w:rsidRPr="00A36433" w:rsidRDefault="00A36433" w:rsidP="00A3643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212" w:type="dxa"/>
        <w:tblInd w:w="-323" w:type="dxa"/>
        <w:tblLayout w:type="fixed"/>
        <w:tblLook w:val="0000" w:firstRow="0" w:lastRow="0" w:firstColumn="0" w:lastColumn="0" w:noHBand="0" w:noVBand="0"/>
      </w:tblPr>
      <w:tblGrid>
        <w:gridCol w:w="711"/>
        <w:gridCol w:w="2555"/>
        <w:gridCol w:w="1843"/>
        <w:gridCol w:w="1985"/>
        <w:gridCol w:w="1417"/>
        <w:gridCol w:w="1701"/>
      </w:tblGrid>
      <w:tr w:rsidR="00A36433" w:rsidRPr="00A36433" w:rsidTr="00A13AB9">
        <w:trPr>
          <w:cantSplit/>
          <w:tblHeader/>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A36433">
              <w:rPr>
                <w:rFonts w:ascii="Times New Roman" w:eastAsia="Times New Roman" w:hAnsi="Times New Roman" w:cs="Times New Roman"/>
                <w:sz w:val="24"/>
                <w:szCs w:val="24"/>
                <w:lang w:eastAsia="ar-SA"/>
              </w:rPr>
              <w:t>№</w:t>
            </w:r>
          </w:p>
          <w:p w:rsidR="00A36433" w:rsidRPr="00A36433" w:rsidRDefault="00A36433" w:rsidP="00A36433">
            <w:pPr>
              <w:keepNext/>
              <w:tabs>
                <w:tab w:val="left" w:pos="425"/>
                <w:tab w:val="left" w:pos="567"/>
                <w:tab w:val="left" w:pos="709"/>
              </w:tabs>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A36433">
              <w:rPr>
                <w:rFonts w:ascii="Times New Roman" w:eastAsia="Times New Roman" w:hAnsi="Times New Roman" w:cs="Times New Roman"/>
                <w:sz w:val="24"/>
                <w:szCs w:val="24"/>
                <w:lang w:eastAsia="ar-SA"/>
              </w:rPr>
              <w:t>п</w:t>
            </w:r>
            <w:proofErr w:type="gramEnd"/>
            <w:r w:rsidRPr="00A36433">
              <w:rPr>
                <w:rFonts w:ascii="Times New Roman" w:eastAsia="Times New Roman" w:hAnsi="Times New Roman" w:cs="Times New Roman"/>
                <w:sz w:val="24"/>
                <w:szCs w:val="24"/>
                <w:lang w:eastAsia="ar-SA"/>
              </w:rPr>
              <w:t>/п</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A36433">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w:t>
            </w:r>
            <w:r w:rsidRPr="00734077">
              <w:rPr>
                <w:rFonts w:ascii="Times New Roman" w:eastAsia="Times New Roman" w:hAnsi="Times New Roman" w:cs="Times New Roman"/>
                <w:sz w:val="24"/>
                <w:szCs w:val="24"/>
                <w:lang w:eastAsia="ar-SA"/>
              </w:rPr>
              <w:t>выполнения, для незавершенных договоров – процент выполнения)</w:t>
            </w:r>
            <w:r w:rsidRPr="00794B79">
              <w:rPr>
                <w:rFonts w:ascii="Times New Roman" w:eastAsia="Times New Roman" w:hAnsi="Times New Roman" w:cs="Times New Roman"/>
                <w:sz w:val="24"/>
                <w:szCs w:val="24"/>
                <w:lang w:eastAsia="ar-SA"/>
              </w:rPr>
              <w:t xml:space="preserve"> </w:t>
            </w: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before="40" w:after="40" w:line="240" w:lineRule="auto"/>
              <w:ind w:right="-108"/>
              <w:rPr>
                <w:rFonts w:ascii="Times New Roman" w:eastAsia="Calibri" w:hAnsi="Times New Roman" w:cs="Times New Roman"/>
                <w:sz w:val="24"/>
                <w:szCs w:val="24"/>
                <w:lang w:eastAsia="ar-SA"/>
              </w:rPr>
            </w:pPr>
            <w:r w:rsidRPr="00A36433">
              <w:rPr>
                <w:rFonts w:ascii="Times New Roman" w:eastAsia="Times New Roman" w:hAnsi="Times New Roman" w:cs="Times New Roman"/>
                <w:sz w:val="24"/>
                <w:szCs w:val="24"/>
                <w:lang w:eastAsia="ar-SA"/>
              </w:rPr>
              <w:t xml:space="preserve">Заказчик </w:t>
            </w:r>
            <w:r w:rsidRPr="00A36433">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A36433">
              <w:rPr>
                <w:rFonts w:ascii="Times New Roman" w:eastAsia="Calibri" w:hAnsi="Times New Roman" w:cs="Times New Roman"/>
                <w:sz w:val="24"/>
                <w:szCs w:val="24"/>
                <w:lang w:eastAsia="ar-SA"/>
              </w:rPr>
              <w:t>Описание договора</w:t>
            </w:r>
            <w:r w:rsidRPr="00A36433">
              <w:rPr>
                <w:rFonts w:ascii="Times New Roman" w:eastAsia="Calibri" w:hAnsi="Times New Roman" w:cs="Times New Roman"/>
                <w:sz w:val="24"/>
                <w:szCs w:val="24"/>
                <w:lang w:eastAsia="ar-SA"/>
              </w:rPr>
              <w:br/>
              <w:t>(описание основных условий договора), номер договора</w:t>
            </w: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A36433">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before="40" w:after="40" w:line="240" w:lineRule="auto"/>
              <w:ind w:left="57" w:right="57"/>
              <w:rPr>
                <w:rFonts w:ascii="Calibri" w:eastAsia="Calibri" w:hAnsi="Calibri" w:cs="Times New Roman"/>
                <w:sz w:val="24"/>
                <w:szCs w:val="24"/>
                <w:lang w:eastAsia="ar-SA"/>
              </w:rPr>
            </w:pPr>
            <w:r w:rsidRPr="00A36433">
              <w:rPr>
                <w:rFonts w:ascii="Times New Roman" w:eastAsia="Times New Roman" w:hAnsi="Times New Roman" w:cs="Times New Roman"/>
                <w:sz w:val="24"/>
                <w:szCs w:val="24"/>
                <w:lang w:eastAsia="ar-SA"/>
              </w:rPr>
              <w:t>Наличие актов выполненных работ (иных документов, подтверждающих выполнение работ)</w:t>
            </w:r>
          </w:p>
        </w:tc>
      </w:tr>
      <w:tr w:rsidR="00A36433" w:rsidRPr="00A36433" w:rsidTr="00A13AB9">
        <w:trPr>
          <w:cantSplit/>
          <w:tblHeader/>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numPr>
                <w:ilvl w:val="0"/>
                <w:numId w:val="38"/>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r>
      <w:tr w:rsidR="00A36433" w:rsidRPr="00A36433" w:rsidTr="00A13AB9">
        <w:trPr>
          <w:cantSplit/>
          <w:tblHeader/>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numPr>
                <w:ilvl w:val="0"/>
                <w:numId w:val="38"/>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r>
      <w:tr w:rsidR="00A36433" w:rsidRPr="00A36433" w:rsidTr="00A13AB9">
        <w:trPr>
          <w:cantSplit/>
          <w:trHeight w:val="353"/>
          <w:tblHeader/>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numPr>
                <w:ilvl w:val="0"/>
                <w:numId w:val="38"/>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r>
      <w:tr w:rsidR="00A36433" w:rsidRPr="00A36433" w:rsidTr="00A13AB9">
        <w:trPr>
          <w:cantSplit/>
          <w:tblHeader/>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A36433">
              <w:rPr>
                <w:rFonts w:ascii="Times New Roman" w:eastAsia="Times New Roman" w:hAnsi="Times New Roman" w:cs="Times New Roman"/>
                <w:sz w:val="24"/>
                <w:szCs w:val="24"/>
                <w:lang w:eastAsia="ar-SA"/>
              </w:rPr>
              <w:t>…</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r>
      <w:tr w:rsidR="00A36433" w:rsidRPr="00A36433" w:rsidTr="00A13AB9">
        <w:trPr>
          <w:cantSplit/>
        </w:trPr>
        <w:tc>
          <w:tcPr>
            <w:tcW w:w="7094" w:type="dxa"/>
            <w:gridSpan w:val="4"/>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r w:rsidRPr="00A36433">
              <w:rPr>
                <w:rFonts w:ascii="Times New Roman" w:eastAsia="Times New Roman" w:hAnsi="Times New Roman" w:cs="Times New Roman"/>
                <w:b/>
                <w:sz w:val="24"/>
                <w:szCs w:val="20"/>
                <w:lang w:eastAsia="ar-SA"/>
              </w:rPr>
              <w:t xml:space="preserve">ИТОГО </w:t>
            </w:r>
            <w:proofErr w:type="gramStart"/>
            <w:r w:rsidRPr="00A36433">
              <w:rPr>
                <w:rFonts w:ascii="Times New Roman" w:eastAsia="Times New Roman" w:hAnsi="Times New Roman" w:cs="Times New Roman"/>
                <w:b/>
                <w:sz w:val="24"/>
                <w:szCs w:val="20"/>
                <w:lang w:eastAsia="ar-SA"/>
              </w:rPr>
              <w:t>за полный год</w:t>
            </w:r>
            <w:proofErr w:type="gramEnd"/>
            <w:r w:rsidRPr="00A36433">
              <w:rPr>
                <w:rFonts w:ascii="Times New Roman" w:eastAsia="Times New Roman" w:hAnsi="Times New Roman" w:cs="Times New Roman"/>
                <w:b/>
                <w:sz w:val="24"/>
                <w:szCs w:val="20"/>
                <w:lang w:eastAsia="ar-SA"/>
              </w:rPr>
              <w:t xml:space="preserve"> [</w:t>
            </w:r>
            <w:r w:rsidRPr="00A36433">
              <w:rPr>
                <w:rFonts w:ascii="Times New Roman" w:eastAsia="Times New Roman" w:hAnsi="Times New Roman" w:cs="Times New Roman"/>
                <w:b/>
                <w:i/>
                <w:sz w:val="24"/>
                <w:szCs w:val="20"/>
                <w:shd w:val="clear" w:color="auto" w:fill="FFFF99"/>
                <w:lang w:eastAsia="ar-SA"/>
              </w:rPr>
              <w:t>указать год</w:t>
            </w:r>
            <w:r w:rsidRPr="00A36433">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Calibri" w:eastAsia="Calibri" w:hAnsi="Calibri" w:cs="Times New Roman"/>
                <w:sz w:val="24"/>
                <w:szCs w:val="24"/>
                <w:lang w:eastAsia="ar-SA"/>
              </w:rPr>
            </w:pPr>
          </w:p>
        </w:tc>
      </w:tr>
      <w:tr w:rsidR="00A36433" w:rsidRPr="00A36433" w:rsidTr="00A13AB9">
        <w:trPr>
          <w:cantSplit/>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0"/>
                <w:lang w:eastAsia="ar-SA"/>
              </w:rPr>
            </w:pPr>
            <w:r w:rsidRPr="00A36433">
              <w:rPr>
                <w:rFonts w:ascii="Times New Roman" w:eastAsia="Times New Roman" w:hAnsi="Times New Roman" w:cs="Times New Roman"/>
                <w:sz w:val="24"/>
                <w:szCs w:val="20"/>
                <w:lang w:eastAsia="ar-SA"/>
              </w:rPr>
              <w:t>1.</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r>
      <w:tr w:rsidR="00A36433" w:rsidRPr="00A36433" w:rsidTr="00A13AB9">
        <w:trPr>
          <w:cantSplit/>
          <w:trHeight w:val="319"/>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0"/>
                <w:lang w:eastAsia="ar-SA"/>
              </w:rPr>
            </w:pPr>
            <w:r w:rsidRPr="00A36433">
              <w:rPr>
                <w:rFonts w:ascii="Times New Roman" w:eastAsia="Times New Roman" w:hAnsi="Times New Roman" w:cs="Times New Roman"/>
                <w:sz w:val="24"/>
                <w:szCs w:val="20"/>
                <w:lang w:eastAsia="ar-SA"/>
              </w:rPr>
              <w:t>2.</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r>
      <w:tr w:rsidR="00A36433" w:rsidRPr="00A36433" w:rsidTr="00A13AB9">
        <w:trPr>
          <w:cantSplit/>
          <w:trHeight w:val="312"/>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0"/>
                <w:lang w:eastAsia="ar-SA"/>
              </w:rPr>
            </w:pPr>
            <w:r w:rsidRPr="00A36433">
              <w:rPr>
                <w:rFonts w:ascii="Times New Roman" w:eastAsia="Times New Roman" w:hAnsi="Times New Roman" w:cs="Times New Roman"/>
                <w:sz w:val="24"/>
                <w:szCs w:val="20"/>
                <w:lang w:eastAsia="ar-SA"/>
              </w:rPr>
              <w:t>3.</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r>
      <w:tr w:rsidR="00A36433" w:rsidRPr="00A36433" w:rsidTr="00A13AB9">
        <w:trPr>
          <w:cantSplit/>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r w:rsidRPr="00A36433">
              <w:rPr>
                <w:rFonts w:ascii="Times New Roman" w:eastAsia="Times New Roman" w:hAnsi="Times New Roman" w:cs="Times New Roman"/>
                <w:sz w:val="24"/>
                <w:szCs w:val="20"/>
                <w:lang w:eastAsia="ar-SA"/>
              </w:rPr>
              <w:t>…</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r>
      <w:tr w:rsidR="00A36433" w:rsidRPr="00A36433" w:rsidTr="00A13AB9">
        <w:trPr>
          <w:cantSplit/>
        </w:trPr>
        <w:tc>
          <w:tcPr>
            <w:tcW w:w="7094" w:type="dxa"/>
            <w:gridSpan w:val="4"/>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r w:rsidRPr="00A36433">
              <w:rPr>
                <w:rFonts w:ascii="Times New Roman" w:eastAsia="Times New Roman" w:hAnsi="Times New Roman" w:cs="Times New Roman"/>
                <w:b/>
                <w:sz w:val="24"/>
                <w:szCs w:val="20"/>
                <w:lang w:eastAsia="ar-SA"/>
              </w:rPr>
              <w:t xml:space="preserve">ИТОГО </w:t>
            </w:r>
            <w:proofErr w:type="gramStart"/>
            <w:r w:rsidRPr="00A36433">
              <w:rPr>
                <w:rFonts w:ascii="Times New Roman" w:eastAsia="Times New Roman" w:hAnsi="Times New Roman" w:cs="Times New Roman"/>
                <w:b/>
                <w:sz w:val="24"/>
                <w:szCs w:val="20"/>
                <w:lang w:eastAsia="ar-SA"/>
              </w:rPr>
              <w:t>за полный год</w:t>
            </w:r>
            <w:proofErr w:type="gramEnd"/>
            <w:r w:rsidRPr="00A36433">
              <w:rPr>
                <w:rFonts w:ascii="Times New Roman" w:eastAsia="Times New Roman" w:hAnsi="Times New Roman" w:cs="Times New Roman"/>
                <w:b/>
                <w:sz w:val="24"/>
                <w:szCs w:val="20"/>
                <w:lang w:eastAsia="ar-SA"/>
              </w:rPr>
              <w:t xml:space="preserve"> [</w:t>
            </w:r>
            <w:r w:rsidRPr="00A36433">
              <w:rPr>
                <w:rFonts w:ascii="Times New Roman" w:eastAsia="Times New Roman" w:hAnsi="Times New Roman" w:cs="Times New Roman"/>
                <w:b/>
                <w:i/>
                <w:sz w:val="24"/>
                <w:szCs w:val="20"/>
                <w:shd w:val="clear" w:color="auto" w:fill="FFFF99"/>
                <w:lang w:eastAsia="ar-SA"/>
              </w:rPr>
              <w:t>указать год</w:t>
            </w:r>
            <w:r w:rsidRPr="00A36433">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Calibri" w:eastAsia="Calibri" w:hAnsi="Calibri" w:cs="Times New Roman"/>
                <w:sz w:val="24"/>
                <w:szCs w:val="24"/>
                <w:lang w:eastAsia="ar-SA"/>
              </w:rPr>
            </w:pPr>
          </w:p>
        </w:tc>
      </w:tr>
      <w:tr w:rsidR="00A36433" w:rsidRPr="00A36433" w:rsidTr="00A13AB9">
        <w:trPr>
          <w:cantSplit/>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r w:rsidRPr="00A36433">
              <w:rPr>
                <w:rFonts w:ascii="Times New Roman" w:eastAsia="Times New Roman" w:hAnsi="Times New Roman" w:cs="Times New Roman"/>
                <w:sz w:val="24"/>
                <w:szCs w:val="20"/>
                <w:lang w:eastAsia="ar-SA"/>
              </w:rPr>
              <w:t>1.</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r w:rsidR="00A36433" w:rsidRPr="00A36433" w:rsidTr="00A13AB9">
        <w:trPr>
          <w:cantSplit/>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r w:rsidRPr="00A36433">
              <w:rPr>
                <w:rFonts w:ascii="Times New Roman" w:eastAsia="Times New Roman" w:hAnsi="Times New Roman" w:cs="Times New Roman"/>
                <w:sz w:val="24"/>
                <w:szCs w:val="20"/>
                <w:lang w:eastAsia="ar-SA"/>
              </w:rPr>
              <w:t>2.</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r w:rsidR="00A36433" w:rsidRPr="00A36433" w:rsidTr="00A13AB9">
        <w:trPr>
          <w:cantSplit/>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r w:rsidRPr="00A36433">
              <w:rPr>
                <w:rFonts w:ascii="Times New Roman" w:eastAsia="Times New Roman" w:hAnsi="Times New Roman" w:cs="Times New Roman"/>
                <w:sz w:val="24"/>
                <w:szCs w:val="20"/>
                <w:lang w:eastAsia="ar-SA"/>
              </w:rPr>
              <w:t>3.</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r w:rsidR="00A36433" w:rsidRPr="00A36433" w:rsidTr="00A13AB9">
        <w:trPr>
          <w:cantSplit/>
        </w:trPr>
        <w:tc>
          <w:tcPr>
            <w:tcW w:w="711"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r w:rsidRPr="00A36433">
              <w:rPr>
                <w:rFonts w:ascii="Times New Roman" w:eastAsia="Times New Roman" w:hAnsi="Times New Roman" w:cs="Times New Roman"/>
                <w:sz w:val="24"/>
                <w:szCs w:val="20"/>
                <w:lang w:eastAsia="ar-SA"/>
              </w:rPr>
              <w:t>…</w:t>
            </w:r>
          </w:p>
        </w:tc>
        <w:tc>
          <w:tcPr>
            <w:tcW w:w="255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r w:rsidR="00A36433" w:rsidRPr="00A36433" w:rsidTr="00A13AB9">
        <w:trPr>
          <w:cantSplit/>
        </w:trPr>
        <w:tc>
          <w:tcPr>
            <w:tcW w:w="7094" w:type="dxa"/>
            <w:gridSpan w:val="4"/>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r w:rsidRPr="00A36433">
              <w:rPr>
                <w:rFonts w:ascii="Times New Roman" w:eastAsia="Times New Roman" w:hAnsi="Times New Roman" w:cs="Times New Roman"/>
                <w:b/>
                <w:sz w:val="24"/>
                <w:szCs w:val="20"/>
                <w:lang w:eastAsia="ar-SA"/>
              </w:rPr>
              <w:t xml:space="preserve">ИТОГО </w:t>
            </w:r>
            <w:proofErr w:type="gramStart"/>
            <w:r w:rsidRPr="00A36433">
              <w:rPr>
                <w:rFonts w:ascii="Times New Roman" w:eastAsia="Times New Roman" w:hAnsi="Times New Roman" w:cs="Times New Roman"/>
                <w:b/>
                <w:sz w:val="24"/>
                <w:szCs w:val="20"/>
                <w:lang w:eastAsia="ar-SA"/>
              </w:rPr>
              <w:t>за полный год</w:t>
            </w:r>
            <w:proofErr w:type="gramEnd"/>
            <w:r w:rsidRPr="00A36433">
              <w:rPr>
                <w:rFonts w:ascii="Times New Roman" w:eastAsia="Times New Roman" w:hAnsi="Times New Roman" w:cs="Times New Roman"/>
                <w:b/>
                <w:sz w:val="24"/>
                <w:szCs w:val="20"/>
                <w:lang w:eastAsia="ar-SA"/>
              </w:rPr>
              <w:t xml:space="preserve"> [</w:t>
            </w:r>
            <w:r w:rsidRPr="00A36433">
              <w:rPr>
                <w:rFonts w:ascii="Times New Roman" w:eastAsia="Times New Roman" w:hAnsi="Times New Roman" w:cs="Times New Roman"/>
                <w:b/>
                <w:i/>
                <w:sz w:val="24"/>
                <w:szCs w:val="20"/>
                <w:shd w:val="clear" w:color="auto" w:fill="FFFF99"/>
                <w:lang w:eastAsia="ar-SA"/>
              </w:rPr>
              <w:t>указать год</w:t>
            </w:r>
            <w:r w:rsidRPr="00A36433">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Calibri" w:eastAsia="Calibri" w:hAnsi="Calibri" w:cs="Times New Roman"/>
                <w:sz w:val="24"/>
                <w:szCs w:val="24"/>
                <w:lang w:eastAsia="ar-SA"/>
              </w:rPr>
            </w:pPr>
          </w:p>
        </w:tc>
      </w:tr>
      <w:tr w:rsidR="00A36433" w:rsidRPr="00A36433" w:rsidTr="00A13AB9">
        <w:trPr>
          <w:cantSplit/>
        </w:trPr>
        <w:tc>
          <w:tcPr>
            <w:tcW w:w="7094" w:type="dxa"/>
            <w:gridSpan w:val="4"/>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r w:rsidRPr="00A36433">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Calibri" w:eastAsia="Calibri" w:hAnsi="Calibri" w:cs="Times New Roman"/>
                <w:sz w:val="24"/>
                <w:szCs w:val="24"/>
                <w:lang w:eastAsia="ar-SA"/>
              </w:rPr>
            </w:pPr>
          </w:p>
        </w:tc>
      </w:tr>
      <w:tr w:rsidR="00A36433" w:rsidRPr="00A36433" w:rsidTr="00A13AB9">
        <w:trPr>
          <w:cantSplit/>
        </w:trPr>
        <w:tc>
          <w:tcPr>
            <w:tcW w:w="7094" w:type="dxa"/>
            <w:gridSpan w:val="4"/>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trike/>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36433" w:rsidRPr="00A36433" w:rsidRDefault="00A36433" w:rsidP="00A36433">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bl>
    <w:p w:rsidR="00A36433" w:rsidRPr="00A36433" w:rsidRDefault="00A36433" w:rsidP="00A3643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A36433" w:rsidRPr="00A36433" w:rsidRDefault="00A36433" w:rsidP="00A3643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A36433">
        <w:rPr>
          <w:rFonts w:ascii="Times New Roman" w:eastAsia="Times New Roman" w:hAnsi="Times New Roman" w:cs="Times New Roman"/>
          <w:sz w:val="20"/>
          <w:szCs w:val="20"/>
          <w:lang w:eastAsia="ar-SA"/>
        </w:rPr>
        <w:t>___________________________________</w:t>
      </w:r>
    </w:p>
    <w:p w:rsidR="00A36433" w:rsidRPr="00A36433" w:rsidRDefault="00A36433" w:rsidP="00A3643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A36433">
        <w:rPr>
          <w:rFonts w:ascii="Times New Roman" w:eastAsia="Times New Roman" w:hAnsi="Times New Roman" w:cs="Times New Roman"/>
          <w:sz w:val="20"/>
          <w:szCs w:val="20"/>
          <w:vertAlign w:val="superscript"/>
          <w:lang w:eastAsia="ar-SA"/>
        </w:rPr>
        <w:t xml:space="preserve">                                              (подпись)</w:t>
      </w:r>
    </w:p>
    <w:p w:rsidR="00A36433" w:rsidRPr="00A36433" w:rsidRDefault="00A36433" w:rsidP="00A3643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A36433">
        <w:rPr>
          <w:rFonts w:ascii="Times New Roman" w:eastAsia="Times New Roman" w:hAnsi="Times New Roman" w:cs="Times New Roman"/>
          <w:sz w:val="20"/>
          <w:szCs w:val="20"/>
          <w:lang w:eastAsia="ar-SA"/>
        </w:rPr>
        <w:t xml:space="preserve">        М.П.</w:t>
      </w:r>
    </w:p>
    <w:p w:rsidR="00A36433" w:rsidRPr="00A36433" w:rsidRDefault="00A36433" w:rsidP="00A3643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A36433">
        <w:rPr>
          <w:rFonts w:ascii="Times New Roman" w:eastAsia="Times New Roman" w:hAnsi="Times New Roman" w:cs="Times New Roman"/>
          <w:sz w:val="20"/>
          <w:szCs w:val="20"/>
          <w:lang w:eastAsia="ar-SA"/>
        </w:rPr>
        <w:t>___________________________________________________________________________</w:t>
      </w:r>
    </w:p>
    <w:p w:rsidR="00A36433" w:rsidRPr="00A36433" w:rsidRDefault="00A36433" w:rsidP="00A3643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A36433">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A36433">
        <w:rPr>
          <w:rFonts w:ascii="Times New Roman" w:eastAsia="Times New Roman" w:hAnsi="Times New Roman" w:cs="Times New Roman"/>
          <w:sz w:val="20"/>
          <w:szCs w:val="20"/>
          <w:vertAlign w:val="superscript"/>
          <w:lang w:eastAsia="ar-SA"/>
        </w:rPr>
        <w:t>подписавшего</w:t>
      </w:r>
      <w:proofErr w:type="gramEnd"/>
      <w:r w:rsidRPr="00A36433">
        <w:rPr>
          <w:rFonts w:ascii="Times New Roman" w:eastAsia="Times New Roman" w:hAnsi="Times New Roman" w:cs="Times New Roman"/>
          <w:sz w:val="20"/>
          <w:szCs w:val="20"/>
          <w:vertAlign w:val="superscript"/>
          <w:lang w:eastAsia="ar-SA"/>
        </w:rPr>
        <w:t>, должность)</w:t>
      </w:r>
    </w:p>
    <w:p w:rsidR="00A36433" w:rsidRPr="00A36433" w:rsidRDefault="00A36433" w:rsidP="00A3643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p>
    <w:p w:rsidR="00A36433" w:rsidRPr="00A36433" w:rsidRDefault="00A36433" w:rsidP="00A3643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A36433">
        <w:rPr>
          <w:rFonts w:ascii="Times New Roman" w:eastAsia="Times New Roman" w:hAnsi="Times New Roman" w:cs="Times New Roman"/>
          <w:b/>
          <w:spacing w:val="36"/>
          <w:sz w:val="24"/>
          <w:szCs w:val="24"/>
          <w:lang w:eastAsia="ar-SA"/>
        </w:rPr>
        <w:t>конец формы</w:t>
      </w:r>
    </w:p>
    <w:p w:rsidR="00A36433" w:rsidRPr="00A36433" w:rsidRDefault="00A36433" w:rsidP="00A3643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A36433">
        <w:rPr>
          <w:rFonts w:ascii="Times New Roman" w:eastAsia="Times New Roman" w:hAnsi="Times New Roman" w:cs="Times New Roman"/>
          <w:sz w:val="24"/>
          <w:szCs w:val="24"/>
          <w:lang w:eastAsia="ar-SA"/>
        </w:rPr>
        <w:t>Инструкции по заполнению</w:t>
      </w:r>
    </w:p>
    <w:p w:rsidR="00A36433" w:rsidRPr="00794B79" w:rsidRDefault="00A36433" w:rsidP="00A36433">
      <w:pPr>
        <w:tabs>
          <w:tab w:val="left" w:pos="0"/>
        </w:tabs>
        <w:suppressAutoHyphens/>
        <w:spacing w:after="0"/>
        <w:jc w:val="both"/>
        <w:rPr>
          <w:rFonts w:ascii="Times New Roman" w:eastAsia="Times New Roman" w:hAnsi="Times New Roman" w:cs="Times New Roman"/>
          <w:sz w:val="18"/>
          <w:szCs w:val="18"/>
          <w:lang w:eastAsia="ar-SA"/>
        </w:rPr>
      </w:pPr>
      <w:r w:rsidRPr="00794B79">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данная справка.</w:t>
      </w:r>
    </w:p>
    <w:p w:rsidR="00A36433" w:rsidRPr="00794B79" w:rsidRDefault="00A36433" w:rsidP="00A36433">
      <w:pPr>
        <w:tabs>
          <w:tab w:val="left" w:pos="0"/>
        </w:tabs>
        <w:suppressAutoHyphens/>
        <w:spacing w:after="0"/>
        <w:jc w:val="both"/>
        <w:rPr>
          <w:rFonts w:ascii="Times New Roman" w:eastAsia="Times New Roman" w:hAnsi="Times New Roman" w:cs="Times New Roman"/>
          <w:sz w:val="18"/>
          <w:szCs w:val="18"/>
          <w:lang w:eastAsia="ar-SA"/>
        </w:rPr>
      </w:pPr>
      <w:r w:rsidRPr="00794B79">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794B79">
        <w:rPr>
          <w:rFonts w:ascii="Times New Roman" w:eastAsia="Times New Roman" w:hAnsi="Times New Roman" w:cs="Times New Roman"/>
          <w:sz w:val="18"/>
          <w:szCs w:val="18"/>
          <w:lang w:eastAsia="ar-SA"/>
        </w:rPr>
        <w:t>т.ч</w:t>
      </w:r>
      <w:proofErr w:type="spellEnd"/>
      <w:r w:rsidRPr="00794B79">
        <w:rPr>
          <w:rFonts w:ascii="Times New Roman" w:eastAsia="Times New Roman" w:hAnsi="Times New Roman" w:cs="Times New Roman"/>
          <w:sz w:val="18"/>
          <w:szCs w:val="18"/>
          <w:lang w:eastAsia="ar-SA"/>
        </w:rPr>
        <w:t>. организационно-правовую форму) и свой адрес.</w:t>
      </w:r>
    </w:p>
    <w:p w:rsidR="00A36433" w:rsidRPr="00794B79" w:rsidRDefault="00A36433" w:rsidP="00A36433">
      <w:pPr>
        <w:tabs>
          <w:tab w:val="left" w:pos="0"/>
        </w:tabs>
        <w:suppressAutoHyphens/>
        <w:spacing w:after="0"/>
        <w:jc w:val="both"/>
        <w:rPr>
          <w:rFonts w:ascii="Times New Roman" w:eastAsia="Times New Roman" w:hAnsi="Times New Roman" w:cs="Times New Roman"/>
          <w:sz w:val="18"/>
          <w:szCs w:val="18"/>
          <w:lang w:eastAsia="ar-SA"/>
        </w:rPr>
      </w:pPr>
      <w:r w:rsidRPr="00794B79">
        <w:rPr>
          <w:rFonts w:ascii="Times New Roman" w:eastAsia="Times New Roman" w:hAnsi="Times New Roman" w:cs="Times New Roman"/>
          <w:sz w:val="18"/>
          <w:szCs w:val="18"/>
          <w:lang w:eastAsia="ar-SA"/>
        </w:rPr>
        <w:lastRenderedPageBreak/>
        <w:t>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A36433" w:rsidRPr="00794B79" w:rsidRDefault="00A36433" w:rsidP="00A36433">
      <w:pPr>
        <w:tabs>
          <w:tab w:val="left" w:pos="0"/>
        </w:tabs>
        <w:suppressAutoHyphens/>
        <w:spacing w:after="0"/>
        <w:jc w:val="both"/>
        <w:rPr>
          <w:rFonts w:ascii="Times New Roman" w:eastAsia="Times New Roman" w:hAnsi="Times New Roman" w:cs="Times New Roman"/>
          <w:sz w:val="18"/>
          <w:szCs w:val="18"/>
          <w:lang w:eastAsia="ar-SA"/>
        </w:rPr>
      </w:pPr>
      <w:r w:rsidRPr="00794B79">
        <w:rPr>
          <w:rFonts w:ascii="Times New Roman" w:eastAsia="Times New Roman" w:hAnsi="Times New Roman" w:cs="Times New Roman"/>
          <w:sz w:val="18"/>
          <w:szCs w:val="18"/>
          <w:lang w:eastAsia="ar-SA"/>
        </w:rPr>
        <w:t>4. Участник закупки может самостоятельно выбрать договоры за 201</w:t>
      </w:r>
      <w:r w:rsidR="00794B79" w:rsidRPr="00794B79">
        <w:rPr>
          <w:rFonts w:ascii="Times New Roman" w:eastAsia="Times New Roman" w:hAnsi="Times New Roman" w:cs="Times New Roman"/>
          <w:sz w:val="18"/>
          <w:szCs w:val="18"/>
          <w:lang w:eastAsia="ar-SA"/>
        </w:rPr>
        <w:t>4</w:t>
      </w:r>
      <w:r w:rsidRPr="00794B79">
        <w:rPr>
          <w:rFonts w:ascii="Times New Roman" w:eastAsia="Times New Roman" w:hAnsi="Times New Roman" w:cs="Times New Roman"/>
          <w:sz w:val="18"/>
          <w:szCs w:val="18"/>
          <w:lang w:eastAsia="ar-SA"/>
        </w:rPr>
        <w:t>-201</w:t>
      </w:r>
      <w:r w:rsidR="00794B79" w:rsidRPr="00794B79">
        <w:rPr>
          <w:rFonts w:ascii="Times New Roman" w:eastAsia="Times New Roman" w:hAnsi="Times New Roman" w:cs="Times New Roman"/>
          <w:sz w:val="18"/>
          <w:szCs w:val="18"/>
          <w:lang w:eastAsia="ar-SA"/>
        </w:rPr>
        <w:t>5</w:t>
      </w:r>
      <w:r w:rsidRPr="00794B79">
        <w:rPr>
          <w:rFonts w:ascii="Times New Roman" w:eastAsia="Times New Roman" w:hAnsi="Times New Roman" w:cs="Times New Roman"/>
          <w:sz w:val="18"/>
          <w:szCs w:val="18"/>
          <w:lang w:eastAsia="ar-SA"/>
        </w:rPr>
        <w:t xml:space="preserve"> годы, которые, по его мнению, наилучшим образом характеризует его опыт. Так как </w:t>
      </w:r>
      <w:r w:rsidR="00794B79" w:rsidRPr="00794B79">
        <w:rPr>
          <w:rFonts w:ascii="Times New Roman" w:eastAsia="Times New Roman" w:hAnsi="Times New Roman" w:cs="Times New Roman"/>
          <w:sz w:val="18"/>
          <w:szCs w:val="18"/>
          <w:lang w:eastAsia="ar-SA"/>
        </w:rPr>
        <w:t xml:space="preserve">«Опыт выполнения аналогичных услуг по перевозке» </w:t>
      </w:r>
      <w:r w:rsidRPr="00794B79">
        <w:rPr>
          <w:rFonts w:ascii="Times New Roman" w:eastAsia="Times New Roman" w:hAnsi="Times New Roman" w:cs="Times New Roman"/>
          <w:sz w:val="18"/>
          <w:szCs w:val="18"/>
          <w:lang w:eastAsia="ar-SA"/>
        </w:rPr>
        <w:t>является критерием оценки Участников, то в случа</w:t>
      </w:r>
      <w:r w:rsidR="00794B79" w:rsidRPr="00794B79">
        <w:rPr>
          <w:rFonts w:ascii="Times New Roman" w:eastAsia="Times New Roman" w:hAnsi="Times New Roman" w:cs="Times New Roman"/>
          <w:sz w:val="18"/>
          <w:szCs w:val="18"/>
          <w:lang w:eastAsia="ar-SA"/>
        </w:rPr>
        <w:t xml:space="preserve">е не указания сведений, </w:t>
      </w:r>
      <w:r w:rsidRPr="00794B79">
        <w:rPr>
          <w:rFonts w:ascii="Times New Roman" w:eastAsia="Times New Roman" w:hAnsi="Times New Roman" w:cs="Times New Roman"/>
          <w:sz w:val="18"/>
          <w:szCs w:val="18"/>
          <w:lang w:eastAsia="ar-SA"/>
        </w:rPr>
        <w:t>заявке такого Участника будет присуждатьс</w:t>
      </w:r>
      <w:r w:rsidR="00794B79" w:rsidRPr="00794B79">
        <w:rPr>
          <w:rFonts w:ascii="Times New Roman" w:eastAsia="Times New Roman" w:hAnsi="Times New Roman" w:cs="Times New Roman"/>
          <w:sz w:val="18"/>
          <w:szCs w:val="18"/>
          <w:lang w:eastAsia="ar-SA"/>
        </w:rPr>
        <w:t>я 0 баллов по данному критерию.</w:t>
      </w:r>
    </w:p>
    <w:p w:rsidR="00A36433" w:rsidRPr="00A36433" w:rsidRDefault="00A36433" w:rsidP="00A3643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40557" w:rsidRPr="00BE67A4" w:rsidRDefault="00C40557" w:rsidP="00C40557">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352" w:name="_Ref55336389"/>
      <w:bookmarkStart w:id="353" w:name="_Toc57314677"/>
      <w:bookmarkStart w:id="354" w:name="_Toc69728991"/>
      <w:bookmarkStart w:id="355" w:name="_Toc176240332"/>
      <w:bookmarkStart w:id="356" w:name="_Toc306106360"/>
      <w:bookmarkStart w:id="357" w:name="_Toc379967956"/>
      <w:bookmarkStart w:id="358" w:name="_Toc440887384"/>
      <w:bookmarkStart w:id="359" w:name="_Toc441766570"/>
      <w:r w:rsidRPr="00BE67A4">
        <w:rPr>
          <w:rFonts w:ascii="Times New Roman" w:eastAsia="Times New Roman" w:hAnsi="Times New Roman" w:cs="Times New Roman"/>
          <w:b/>
          <w:snapToGrid w:val="0"/>
          <w:sz w:val="24"/>
          <w:szCs w:val="24"/>
          <w:lang w:eastAsia="ru-RU"/>
        </w:rPr>
        <w:lastRenderedPageBreak/>
        <w:t>Справка о материально-технических ресурсах (форма 6)</w:t>
      </w:r>
      <w:bookmarkEnd w:id="352"/>
      <w:bookmarkEnd w:id="353"/>
      <w:bookmarkEnd w:id="354"/>
      <w:bookmarkEnd w:id="355"/>
      <w:bookmarkEnd w:id="356"/>
      <w:bookmarkEnd w:id="357"/>
      <w:bookmarkEnd w:id="358"/>
      <w:bookmarkEnd w:id="359"/>
    </w:p>
    <w:p w:rsidR="00C40557" w:rsidRPr="00BE67A4" w:rsidRDefault="00C40557" w:rsidP="00C40557">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360" w:name="_Toc176240333"/>
      <w:r w:rsidRPr="00BE67A4">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360"/>
    </w:p>
    <w:p w:rsidR="00C40557" w:rsidRPr="00BE67A4" w:rsidRDefault="00C40557" w:rsidP="00C40557">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BE67A4">
        <w:rPr>
          <w:rFonts w:ascii="Times New Roman" w:eastAsia="Times New Roman" w:hAnsi="Times New Roman" w:cs="Times New Roman"/>
          <w:b/>
          <w:snapToGrid w:val="0"/>
          <w:spacing w:val="36"/>
          <w:sz w:val="24"/>
          <w:szCs w:val="24"/>
          <w:lang w:eastAsia="ru-RU"/>
        </w:rPr>
        <w:t>начало формы</w:t>
      </w:r>
    </w:p>
    <w:p w:rsidR="00C40557" w:rsidRPr="00BE67A4" w:rsidRDefault="00C40557" w:rsidP="00C40557">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sidRPr="00BE67A4">
        <w:rPr>
          <w:rFonts w:ascii="Times New Roman" w:eastAsia="Times New Roman" w:hAnsi="Times New Roman" w:cs="Times New Roman"/>
          <w:snapToGrid w:val="0"/>
          <w:sz w:val="24"/>
          <w:szCs w:val="24"/>
          <w:lang w:eastAsia="ru-RU"/>
        </w:rPr>
        <w:t>Приложение 6 к письму о подаче оферты</w:t>
      </w:r>
      <w:r w:rsidRPr="00BE67A4">
        <w:rPr>
          <w:rFonts w:ascii="Times New Roman" w:eastAsia="Times New Roman" w:hAnsi="Times New Roman" w:cs="Times New Roman"/>
          <w:snapToGrid w:val="0"/>
          <w:sz w:val="24"/>
          <w:szCs w:val="24"/>
          <w:lang w:eastAsia="ru-RU"/>
        </w:rPr>
        <w:br/>
        <w:t>от «____»_____________ </w:t>
      </w:r>
      <w:proofErr w:type="gramStart"/>
      <w:r w:rsidRPr="00BE67A4">
        <w:rPr>
          <w:rFonts w:ascii="Times New Roman" w:eastAsia="Times New Roman" w:hAnsi="Times New Roman" w:cs="Times New Roman"/>
          <w:snapToGrid w:val="0"/>
          <w:sz w:val="24"/>
          <w:szCs w:val="24"/>
          <w:lang w:eastAsia="ru-RU"/>
        </w:rPr>
        <w:t>г</w:t>
      </w:r>
      <w:proofErr w:type="gramEnd"/>
      <w:r w:rsidRPr="00BE67A4">
        <w:rPr>
          <w:rFonts w:ascii="Times New Roman" w:eastAsia="Times New Roman" w:hAnsi="Times New Roman" w:cs="Times New Roman"/>
          <w:snapToGrid w:val="0"/>
          <w:sz w:val="24"/>
          <w:szCs w:val="24"/>
          <w:lang w:eastAsia="ru-RU"/>
        </w:rPr>
        <w:t>. №__________</w:t>
      </w:r>
    </w:p>
    <w:p w:rsidR="00C40557" w:rsidRPr="00BE67A4" w:rsidRDefault="00C40557" w:rsidP="00C4055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C40557" w:rsidRPr="00BE67A4" w:rsidRDefault="00C40557" w:rsidP="00C40557">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BE67A4">
        <w:rPr>
          <w:rFonts w:ascii="Times New Roman" w:eastAsia="Times New Roman" w:hAnsi="Times New Roman" w:cs="Times New Roman"/>
          <w:b/>
          <w:snapToGrid w:val="0"/>
          <w:sz w:val="24"/>
          <w:szCs w:val="24"/>
          <w:lang w:eastAsia="ru-RU"/>
        </w:rPr>
        <w:t>Справка о материально-технических ресурсах</w:t>
      </w:r>
    </w:p>
    <w:p w:rsidR="00C40557" w:rsidRPr="00BE67A4" w:rsidRDefault="00C40557" w:rsidP="00C4055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C40557" w:rsidRPr="00BE67A4" w:rsidRDefault="00C40557" w:rsidP="00C40557">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BE67A4">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C40557" w:rsidRPr="00BE67A4" w:rsidRDefault="00C40557" w:rsidP="00C4055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10348"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59"/>
        <w:gridCol w:w="1418"/>
        <w:gridCol w:w="1842"/>
        <w:gridCol w:w="1560"/>
        <w:gridCol w:w="1276"/>
        <w:gridCol w:w="2125"/>
      </w:tblGrid>
      <w:tr w:rsidR="00C40557" w:rsidRPr="00BE67A4" w:rsidTr="00A13AB9">
        <w:trPr>
          <w:cantSplit/>
          <w:trHeight w:val="530"/>
        </w:trPr>
        <w:tc>
          <w:tcPr>
            <w:tcW w:w="568" w:type="dxa"/>
          </w:tcPr>
          <w:p w:rsidR="00C40557" w:rsidRPr="00BE67A4" w:rsidRDefault="00C40557" w:rsidP="00C40557">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BE67A4">
              <w:rPr>
                <w:rFonts w:ascii="Times New Roman" w:eastAsia="Times New Roman" w:hAnsi="Times New Roman" w:cs="Times New Roman"/>
                <w:snapToGrid w:val="0"/>
                <w:lang w:eastAsia="ru-RU"/>
              </w:rPr>
              <w:t>№</w:t>
            </w:r>
          </w:p>
          <w:p w:rsidR="00C40557" w:rsidRPr="00BE67A4" w:rsidRDefault="00C40557" w:rsidP="00C40557">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proofErr w:type="gramStart"/>
            <w:r w:rsidRPr="00BE67A4">
              <w:rPr>
                <w:rFonts w:ascii="Times New Roman" w:eastAsia="Times New Roman" w:hAnsi="Times New Roman" w:cs="Times New Roman"/>
                <w:snapToGrid w:val="0"/>
                <w:lang w:eastAsia="ru-RU"/>
              </w:rPr>
              <w:t>п</w:t>
            </w:r>
            <w:proofErr w:type="gramEnd"/>
            <w:r w:rsidRPr="00BE67A4">
              <w:rPr>
                <w:rFonts w:ascii="Times New Roman" w:eastAsia="Times New Roman" w:hAnsi="Times New Roman" w:cs="Times New Roman"/>
                <w:snapToGrid w:val="0"/>
                <w:lang w:eastAsia="ru-RU"/>
              </w:rPr>
              <w:t>/п</w:t>
            </w:r>
          </w:p>
        </w:tc>
        <w:tc>
          <w:tcPr>
            <w:tcW w:w="1559" w:type="dxa"/>
          </w:tcPr>
          <w:p w:rsidR="00C40557" w:rsidRPr="00BE67A4" w:rsidRDefault="00C40557" w:rsidP="00C40557">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BE67A4">
              <w:rPr>
                <w:rFonts w:ascii="Times New Roman" w:eastAsia="Times New Roman" w:hAnsi="Times New Roman" w:cs="Times New Roman"/>
                <w:snapToGrid w:val="0"/>
                <w:lang w:eastAsia="ru-RU"/>
              </w:rPr>
              <w:t>Наименование</w:t>
            </w:r>
          </w:p>
          <w:p w:rsidR="00C40557" w:rsidRPr="00BE67A4" w:rsidRDefault="00C40557" w:rsidP="00C40557">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BE67A4">
              <w:rPr>
                <w:rFonts w:ascii="Times New Roman" w:eastAsia="Times New Roman" w:hAnsi="Times New Roman" w:cs="Times New Roman"/>
                <w:snapToGrid w:val="0"/>
                <w:lang w:eastAsia="ru-RU"/>
              </w:rPr>
              <w:t>автотранспортного средства</w:t>
            </w:r>
          </w:p>
        </w:tc>
        <w:tc>
          <w:tcPr>
            <w:tcW w:w="1418" w:type="dxa"/>
          </w:tcPr>
          <w:p w:rsidR="00C40557" w:rsidRPr="00BE67A4" w:rsidRDefault="00C40557" w:rsidP="00C40557">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BE67A4">
              <w:rPr>
                <w:rFonts w:ascii="Times New Roman" w:eastAsia="Times New Roman" w:hAnsi="Times New Roman" w:cs="Times New Roman"/>
                <w:snapToGrid w:val="0"/>
                <w:lang w:eastAsia="ru-RU"/>
              </w:rPr>
              <w:t>Местонахождение</w:t>
            </w:r>
          </w:p>
        </w:tc>
        <w:tc>
          <w:tcPr>
            <w:tcW w:w="1842" w:type="dxa"/>
          </w:tcPr>
          <w:p w:rsidR="00C40557" w:rsidRPr="00BE67A4" w:rsidRDefault="00C40557" w:rsidP="00C40557">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sidRPr="00BE67A4">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w:t>
            </w:r>
          </w:p>
        </w:tc>
        <w:tc>
          <w:tcPr>
            <w:tcW w:w="1560" w:type="dxa"/>
          </w:tcPr>
          <w:p w:rsidR="00C40557" w:rsidRPr="00BE67A4" w:rsidRDefault="00C40557" w:rsidP="00C40557">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sidRPr="00BE67A4">
              <w:rPr>
                <w:rFonts w:ascii="Times New Roman" w:eastAsia="Times New Roman" w:hAnsi="Times New Roman" w:cs="Times New Roman"/>
                <w:lang w:eastAsia="ar-SA"/>
              </w:rPr>
              <w:t xml:space="preserve">Количество в наличии </w:t>
            </w:r>
            <w:r w:rsidRPr="00BE67A4">
              <w:rPr>
                <w:rFonts w:ascii="Times New Roman" w:eastAsia="Times New Roman" w:hAnsi="Times New Roman" w:cs="Times New Roman"/>
                <w:u w:val="single"/>
                <w:lang w:eastAsia="ar-SA"/>
              </w:rPr>
              <w:t>(не менее 1 шт.)</w:t>
            </w:r>
          </w:p>
        </w:tc>
        <w:tc>
          <w:tcPr>
            <w:tcW w:w="1276" w:type="dxa"/>
          </w:tcPr>
          <w:p w:rsidR="00C40557" w:rsidRPr="00BE67A4" w:rsidRDefault="00C40557" w:rsidP="00C40557">
            <w:pPr>
              <w:keepNext/>
              <w:tabs>
                <w:tab w:val="left" w:pos="425"/>
                <w:tab w:val="left" w:pos="567"/>
                <w:tab w:val="left" w:pos="709"/>
              </w:tabs>
              <w:suppressAutoHyphens/>
              <w:spacing w:before="40" w:after="40" w:line="240" w:lineRule="auto"/>
              <w:rPr>
                <w:rFonts w:ascii="Times New Roman" w:eastAsia="Times New Roman" w:hAnsi="Times New Roman" w:cs="Times New Roman"/>
                <w:snapToGrid w:val="0"/>
                <w:lang w:eastAsia="ru-RU"/>
              </w:rPr>
            </w:pPr>
            <w:r w:rsidRPr="00BE67A4">
              <w:rPr>
                <w:rFonts w:ascii="Times New Roman" w:eastAsia="Times New Roman" w:hAnsi="Times New Roman" w:cs="Times New Roman"/>
                <w:snapToGrid w:val="0"/>
                <w:lang w:eastAsia="ru-RU"/>
              </w:rPr>
              <w:t xml:space="preserve">Состояние </w:t>
            </w:r>
          </w:p>
        </w:tc>
        <w:tc>
          <w:tcPr>
            <w:tcW w:w="2125" w:type="dxa"/>
          </w:tcPr>
          <w:p w:rsidR="00C40557" w:rsidRPr="00BE67A4" w:rsidRDefault="00C40557" w:rsidP="00C40557">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BE67A4">
              <w:rPr>
                <w:rFonts w:ascii="Times New Roman" w:eastAsia="Times New Roman" w:hAnsi="Times New Roman" w:cs="Times New Roman"/>
                <w:snapToGrid w:val="0"/>
                <w:lang w:eastAsia="ru-RU"/>
              </w:rPr>
              <w:t xml:space="preserve">Документ, подтверждающий наличие ресурса </w:t>
            </w:r>
            <w:r w:rsidRPr="00BE67A4">
              <w:rPr>
                <w:rFonts w:ascii="Times New Roman" w:eastAsia="Times New Roman" w:hAnsi="Times New Roman" w:cs="Times New Roman"/>
                <w:i/>
                <w:snapToGrid w:val="0"/>
                <w:u w:val="single"/>
                <w:lang w:eastAsia="ru-RU"/>
              </w:rPr>
              <w:t>(паспорт, паспорт транспортного средства и др.</w:t>
            </w:r>
            <w:r w:rsidRPr="00BE67A4">
              <w:rPr>
                <w:rFonts w:ascii="Times New Roman" w:eastAsia="Times New Roman" w:hAnsi="Times New Roman" w:cs="Times New Roman"/>
                <w:snapToGrid w:val="0"/>
                <w:lang w:eastAsia="ru-RU"/>
              </w:rPr>
              <w:t xml:space="preserve"> </w:t>
            </w:r>
            <w:r w:rsidRPr="00BE67A4">
              <w:rPr>
                <w:rFonts w:ascii="Times New Roman" w:eastAsia="Times New Roman" w:hAnsi="Times New Roman" w:cs="Times New Roman"/>
                <w:i/>
                <w:snapToGrid w:val="0"/>
                <w:u w:val="single"/>
                <w:lang w:eastAsia="ru-RU"/>
              </w:rPr>
              <w:t>приложены)</w:t>
            </w:r>
          </w:p>
        </w:tc>
      </w:tr>
      <w:tr w:rsidR="00C40557" w:rsidRPr="00C40557" w:rsidTr="00A13AB9">
        <w:trPr>
          <w:cantSplit/>
        </w:trPr>
        <w:tc>
          <w:tcPr>
            <w:tcW w:w="568" w:type="dxa"/>
          </w:tcPr>
          <w:p w:rsidR="00C40557" w:rsidRPr="00C40557" w:rsidRDefault="00C40557" w:rsidP="00C40557">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C40557" w:rsidRPr="00C40557" w:rsidTr="00A13AB9">
        <w:trPr>
          <w:cantSplit/>
        </w:trPr>
        <w:tc>
          <w:tcPr>
            <w:tcW w:w="568" w:type="dxa"/>
          </w:tcPr>
          <w:p w:rsidR="00C40557" w:rsidRPr="00C40557" w:rsidRDefault="00C40557" w:rsidP="00C40557">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C40557" w:rsidRPr="00C40557" w:rsidTr="00A13AB9">
        <w:trPr>
          <w:cantSplit/>
        </w:trPr>
        <w:tc>
          <w:tcPr>
            <w:tcW w:w="568" w:type="dxa"/>
          </w:tcPr>
          <w:p w:rsidR="00C40557" w:rsidRPr="00C40557" w:rsidRDefault="00C40557" w:rsidP="00C40557">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C40557" w:rsidRPr="00C40557" w:rsidTr="00A13AB9">
        <w:trPr>
          <w:cantSplit/>
        </w:trPr>
        <w:tc>
          <w:tcPr>
            <w:tcW w:w="568"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C40557">
              <w:rPr>
                <w:rFonts w:ascii="Times New Roman" w:eastAsia="Times New Roman" w:hAnsi="Times New Roman" w:cs="Times New Roman"/>
                <w:snapToGrid w:val="0"/>
                <w:sz w:val="24"/>
                <w:szCs w:val="24"/>
                <w:lang w:eastAsia="ru-RU"/>
              </w:rPr>
              <w:t>…</w:t>
            </w:r>
          </w:p>
        </w:tc>
        <w:tc>
          <w:tcPr>
            <w:tcW w:w="1559"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Pr>
          <w:p w:rsidR="00C40557" w:rsidRPr="00C40557" w:rsidRDefault="00C40557" w:rsidP="00C40557">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C40557" w:rsidRPr="00C40557" w:rsidRDefault="00C40557" w:rsidP="00C4055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C40557" w:rsidRPr="00C40557" w:rsidRDefault="00C40557" w:rsidP="00C4055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C40557">
        <w:rPr>
          <w:rFonts w:ascii="Times New Roman" w:eastAsia="Times New Roman" w:hAnsi="Times New Roman" w:cs="Times New Roman"/>
          <w:sz w:val="20"/>
          <w:szCs w:val="20"/>
          <w:lang w:eastAsia="ar-SA"/>
        </w:rPr>
        <w:t>___________________________________</w:t>
      </w:r>
    </w:p>
    <w:p w:rsidR="00C40557" w:rsidRPr="00C40557" w:rsidRDefault="00C40557" w:rsidP="00C4055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C40557">
        <w:rPr>
          <w:rFonts w:ascii="Times New Roman" w:eastAsia="Times New Roman" w:hAnsi="Times New Roman" w:cs="Times New Roman"/>
          <w:sz w:val="20"/>
          <w:szCs w:val="20"/>
          <w:vertAlign w:val="superscript"/>
          <w:lang w:eastAsia="ar-SA"/>
        </w:rPr>
        <w:t xml:space="preserve">                                              (подпись)</w:t>
      </w:r>
    </w:p>
    <w:p w:rsidR="00C40557" w:rsidRPr="00C40557" w:rsidRDefault="00C40557" w:rsidP="00C4055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C40557" w:rsidRPr="00C40557" w:rsidRDefault="00C40557" w:rsidP="00C4055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C40557">
        <w:rPr>
          <w:rFonts w:ascii="Times New Roman" w:eastAsia="Times New Roman" w:hAnsi="Times New Roman" w:cs="Times New Roman"/>
          <w:sz w:val="20"/>
          <w:szCs w:val="20"/>
          <w:lang w:eastAsia="ar-SA"/>
        </w:rPr>
        <w:t xml:space="preserve">        М.П.</w:t>
      </w:r>
    </w:p>
    <w:p w:rsidR="00C40557" w:rsidRPr="00C40557" w:rsidRDefault="00C40557" w:rsidP="00C4055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C40557" w:rsidRPr="00C40557" w:rsidRDefault="00C40557" w:rsidP="00C4055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C40557">
        <w:rPr>
          <w:rFonts w:ascii="Times New Roman" w:eastAsia="Times New Roman" w:hAnsi="Times New Roman" w:cs="Times New Roman"/>
          <w:sz w:val="20"/>
          <w:szCs w:val="20"/>
          <w:lang w:eastAsia="ar-SA"/>
        </w:rPr>
        <w:t>___________________________________________________________________________</w:t>
      </w:r>
    </w:p>
    <w:p w:rsidR="00C40557" w:rsidRPr="00C40557" w:rsidRDefault="00C40557" w:rsidP="00C4055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C4055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C40557">
        <w:rPr>
          <w:rFonts w:ascii="Times New Roman" w:eastAsia="Times New Roman" w:hAnsi="Times New Roman" w:cs="Times New Roman"/>
          <w:sz w:val="20"/>
          <w:szCs w:val="20"/>
          <w:vertAlign w:val="superscript"/>
          <w:lang w:eastAsia="ar-SA"/>
        </w:rPr>
        <w:t>подписавшего</w:t>
      </w:r>
      <w:proofErr w:type="gramEnd"/>
      <w:r w:rsidRPr="00C40557">
        <w:rPr>
          <w:rFonts w:ascii="Times New Roman" w:eastAsia="Times New Roman" w:hAnsi="Times New Roman" w:cs="Times New Roman"/>
          <w:sz w:val="20"/>
          <w:szCs w:val="20"/>
          <w:vertAlign w:val="superscript"/>
          <w:lang w:eastAsia="ar-SA"/>
        </w:rPr>
        <w:t>, должность)</w:t>
      </w:r>
    </w:p>
    <w:p w:rsidR="00C40557" w:rsidRPr="00C40557" w:rsidRDefault="00C40557" w:rsidP="00C40557">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C40557" w:rsidRPr="00C40557" w:rsidRDefault="00C40557" w:rsidP="00C40557">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C40557">
        <w:rPr>
          <w:rFonts w:ascii="Times New Roman" w:eastAsia="Times New Roman" w:hAnsi="Times New Roman" w:cs="Times New Roman"/>
          <w:b/>
          <w:snapToGrid w:val="0"/>
          <w:spacing w:val="36"/>
          <w:sz w:val="24"/>
          <w:szCs w:val="24"/>
          <w:lang w:eastAsia="ru-RU"/>
        </w:rPr>
        <w:t>конец формы</w:t>
      </w:r>
    </w:p>
    <w:p w:rsidR="00C40557" w:rsidRPr="00C40557" w:rsidRDefault="00C40557" w:rsidP="00C40557">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C40557">
        <w:rPr>
          <w:rFonts w:ascii="Times New Roman" w:eastAsia="Times New Roman" w:hAnsi="Times New Roman" w:cs="Times New Roman"/>
          <w:snapToGrid w:val="0"/>
          <w:sz w:val="24"/>
          <w:szCs w:val="24"/>
          <w:lang w:eastAsia="ru-RU"/>
        </w:rPr>
        <w:t>Инструкции по заполнению</w:t>
      </w:r>
    </w:p>
    <w:p w:rsidR="00C40557" w:rsidRPr="00C40557" w:rsidRDefault="00C40557" w:rsidP="00C40557">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C40557">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C40557" w:rsidRPr="00C40557" w:rsidRDefault="00C40557" w:rsidP="00C40557">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C40557">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C40557">
        <w:rPr>
          <w:rFonts w:ascii="Times New Roman" w:eastAsia="Times New Roman" w:hAnsi="Times New Roman" w:cs="Times New Roman"/>
          <w:sz w:val="20"/>
          <w:szCs w:val="20"/>
          <w:lang w:eastAsia="ar-SA"/>
        </w:rPr>
        <w:t>т.ч</w:t>
      </w:r>
      <w:proofErr w:type="spellEnd"/>
      <w:r w:rsidRPr="00C40557">
        <w:rPr>
          <w:rFonts w:ascii="Times New Roman" w:eastAsia="Times New Roman" w:hAnsi="Times New Roman" w:cs="Times New Roman"/>
          <w:sz w:val="20"/>
          <w:szCs w:val="20"/>
          <w:lang w:eastAsia="ar-SA"/>
        </w:rPr>
        <w:t>. организационно-правовую форму) и свой адрес.</w:t>
      </w:r>
    </w:p>
    <w:p w:rsidR="00C40557" w:rsidRDefault="00C40557" w:rsidP="00C40557">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C40557">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закупки планирует использовать в ходе выполнения Договора. </w:t>
      </w:r>
    </w:p>
    <w:p w:rsidR="000D5567" w:rsidRPr="00C40557" w:rsidRDefault="000D5567" w:rsidP="00C40557">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C40557" w:rsidRPr="00C40557" w:rsidRDefault="00C40557" w:rsidP="00C4055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9135C" w:rsidRDefault="00C9135C"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34077" w:rsidRDefault="00734077" w:rsidP="00734077">
      <w:pPr>
        <w:keepNext/>
        <w:keepLines/>
        <w:tabs>
          <w:tab w:val="left" w:pos="425"/>
          <w:tab w:val="left" w:pos="567"/>
          <w:tab w:val="left" w:pos="709"/>
        </w:tabs>
        <w:suppressAutoHyphens/>
        <w:spacing w:after="0" w:line="240" w:lineRule="auto"/>
        <w:jc w:val="right"/>
        <w:outlineLvl w:val="0"/>
        <w:rPr>
          <w:rFonts w:ascii="Times New Roman" w:eastAsia="Times New Roman" w:hAnsi="Times New Roman" w:cs="Times New Roman"/>
          <w:b/>
          <w:bCs/>
          <w:sz w:val="24"/>
          <w:szCs w:val="24"/>
          <w:lang w:eastAsia="ar-SA"/>
        </w:rPr>
      </w:pPr>
      <w:bookmarkStart w:id="361" w:name="_Toc441766571"/>
      <w:r w:rsidRPr="009B59BB">
        <w:rPr>
          <w:rFonts w:ascii="Times New Roman" w:eastAsia="Times New Roman" w:hAnsi="Times New Roman" w:cs="Times New Roman"/>
          <w:b/>
          <w:bCs/>
          <w:sz w:val="24"/>
          <w:szCs w:val="24"/>
          <w:lang w:eastAsia="ar-SA"/>
        </w:rPr>
        <w:lastRenderedPageBreak/>
        <w:t xml:space="preserve">Приложение № </w:t>
      </w:r>
      <w:r>
        <w:rPr>
          <w:rFonts w:ascii="Times New Roman" w:eastAsia="Times New Roman" w:hAnsi="Times New Roman" w:cs="Times New Roman"/>
          <w:b/>
          <w:bCs/>
          <w:sz w:val="24"/>
          <w:szCs w:val="24"/>
          <w:lang w:eastAsia="ar-SA"/>
        </w:rPr>
        <w:t>2</w:t>
      </w:r>
      <w:bookmarkEnd w:id="361"/>
      <w:r>
        <w:rPr>
          <w:rFonts w:ascii="Times New Roman" w:eastAsia="Times New Roman" w:hAnsi="Times New Roman" w:cs="Times New Roman"/>
          <w:b/>
          <w:bCs/>
          <w:sz w:val="24"/>
          <w:szCs w:val="24"/>
          <w:lang w:eastAsia="ar-SA"/>
        </w:rPr>
        <w:t xml:space="preserve"> </w:t>
      </w:r>
    </w:p>
    <w:p w:rsidR="00EC5453" w:rsidRPr="00EC5453" w:rsidRDefault="00EC5453" w:rsidP="00EC5453">
      <w:pPr>
        <w:spacing w:after="0" w:line="240" w:lineRule="auto"/>
        <w:jc w:val="right"/>
        <w:rPr>
          <w:rFonts w:ascii="Times New Roman" w:eastAsia="Times New Roman" w:hAnsi="Times New Roman" w:cs="Times New Roman"/>
          <w:b/>
          <w:sz w:val="24"/>
          <w:szCs w:val="24"/>
          <w:lang w:eastAsia="ar-SA"/>
        </w:rPr>
      </w:pPr>
      <w:r w:rsidRPr="00EC5453">
        <w:rPr>
          <w:rFonts w:ascii="Times New Roman" w:hAnsi="Times New Roman" w:cs="Times New Roman"/>
          <w:b/>
          <w:sz w:val="24"/>
          <w:szCs w:val="24"/>
          <w:lang w:eastAsia="ar-SA"/>
        </w:rPr>
        <w:t>к Документации</w:t>
      </w:r>
      <w:r w:rsidRPr="00EC5453">
        <w:rPr>
          <w:rFonts w:ascii="Times New Roman" w:hAnsi="Times New Roman" w:cs="Times New Roman"/>
          <w:b/>
          <w:sz w:val="24"/>
          <w:szCs w:val="24"/>
        </w:rPr>
        <w:t xml:space="preserve"> </w:t>
      </w:r>
      <w:r w:rsidRPr="00EC5453">
        <w:rPr>
          <w:rFonts w:ascii="Times New Roman" w:eastAsia="Times New Roman" w:hAnsi="Times New Roman" w:cs="Times New Roman"/>
          <w:b/>
          <w:sz w:val="24"/>
          <w:szCs w:val="24"/>
          <w:lang w:eastAsia="ar-SA"/>
        </w:rPr>
        <w:t xml:space="preserve">о проведении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конкурентных переговоров на право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заключения договора на оказание услуг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по перевозке мазута топочного 100,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ГОСТ 10585-2013</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 или нефтепродуктов </w:t>
      </w:r>
      <w:proofErr w:type="gramStart"/>
      <w:r w:rsidRPr="00EC5453">
        <w:rPr>
          <w:rFonts w:ascii="Times New Roman" w:hAnsi="Times New Roman" w:cs="Times New Roman"/>
          <w:b/>
          <w:sz w:val="24"/>
          <w:szCs w:val="24"/>
          <w:lang w:eastAsia="ar-SA"/>
        </w:rPr>
        <w:t>аналогичного</w:t>
      </w:r>
      <w:proofErr w:type="gramEnd"/>
      <w:r w:rsidRPr="00EC5453">
        <w:rPr>
          <w:rFonts w:ascii="Times New Roman" w:hAnsi="Times New Roman" w:cs="Times New Roman"/>
          <w:b/>
          <w:sz w:val="24"/>
          <w:szCs w:val="24"/>
          <w:lang w:eastAsia="ar-SA"/>
        </w:rPr>
        <w:t xml:space="preserve"> </w:t>
      </w:r>
    </w:p>
    <w:p w:rsidR="00734077" w:rsidRPr="00EC5453" w:rsidRDefault="00EC5453" w:rsidP="00EC5453">
      <w:pPr>
        <w:jc w:val="right"/>
        <w:rPr>
          <w:rFonts w:ascii="Times New Roman" w:eastAsia="Times New Roman" w:hAnsi="Times New Roman" w:cs="Times New Roman"/>
          <w:b/>
          <w:sz w:val="24"/>
          <w:szCs w:val="24"/>
          <w:lang w:eastAsia="ar-SA"/>
        </w:rPr>
      </w:pPr>
      <w:r w:rsidRPr="00EC5453">
        <w:rPr>
          <w:rFonts w:ascii="Times New Roman" w:hAnsi="Times New Roman" w:cs="Times New Roman"/>
          <w:b/>
          <w:sz w:val="24"/>
          <w:szCs w:val="24"/>
          <w:lang w:eastAsia="ar-SA"/>
        </w:rPr>
        <w:t>или лучшего качества</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6C56C5" w:rsidP="00CC2F50">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b/>
          <w:i/>
          <w:spacing w:val="-10"/>
          <w:sz w:val="24"/>
          <w:szCs w:val="24"/>
          <w:lang w:eastAsia="ar-SA"/>
        </w:rPr>
      </w:pPr>
      <w:r>
        <w:rPr>
          <w:rFonts w:ascii="Times New Roman" w:eastAsia="Lucida Sans Unicode" w:hAnsi="Times New Roman"/>
          <w:b/>
          <w:i/>
          <w:color w:val="000000"/>
          <w:spacing w:val="-10"/>
          <w:sz w:val="24"/>
          <w:szCs w:val="24"/>
          <w:lang w:eastAsia="ar-SA"/>
        </w:rPr>
        <w:t xml:space="preserve">Письмо </w:t>
      </w:r>
      <w:r w:rsidR="000C5969" w:rsidRPr="00390286">
        <w:rPr>
          <w:rFonts w:ascii="Times New Roman" w:eastAsia="Lucida Sans Unicode" w:hAnsi="Times New Roman"/>
          <w:b/>
          <w:i/>
          <w:color w:val="000000"/>
          <w:spacing w:val="-10"/>
          <w:sz w:val="24"/>
          <w:szCs w:val="24"/>
          <w:lang w:eastAsia="ar-SA"/>
        </w:rPr>
        <w:t xml:space="preserve">о соответствии Участника закупки требованиям, которые установлены </w:t>
      </w:r>
      <w:r w:rsidR="000C5969" w:rsidRPr="00390286">
        <w:rPr>
          <w:rFonts w:ascii="Times New Roman" w:eastAsia="Times New Roman" w:hAnsi="Times New Roman"/>
          <w:b/>
          <w:i/>
          <w:sz w:val="24"/>
          <w:szCs w:val="24"/>
          <w:lang w:eastAsia="ar-SA" w:bidi="en-US"/>
        </w:rPr>
        <w:t xml:space="preserve">п. 3.1. </w:t>
      </w:r>
      <w:r w:rsidR="000C5969" w:rsidRPr="001101AB">
        <w:rPr>
          <w:rFonts w:ascii="Times New Roman" w:eastAsia="Times New Roman" w:hAnsi="Times New Roman"/>
          <w:b/>
          <w:i/>
          <w:sz w:val="24"/>
          <w:szCs w:val="24"/>
          <w:lang w:eastAsia="ar-SA" w:bidi="en-US"/>
        </w:rPr>
        <w:t>Документации</w:t>
      </w:r>
      <w:r w:rsidR="00B13AAB">
        <w:rPr>
          <w:rFonts w:ascii="Times New Roman" w:eastAsia="Times New Roman" w:hAnsi="Times New Roman"/>
          <w:b/>
          <w:i/>
          <w:sz w:val="24"/>
          <w:szCs w:val="24"/>
          <w:lang w:eastAsia="ar-SA" w:bidi="en-US"/>
        </w:rPr>
        <w:t xml:space="preserve"> о проведении конкурентных переговоров</w:t>
      </w:r>
      <w:r w:rsidR="00A16E1F">
        <w:rPr>
          <w:rFonts w:ascii="Times New Roman" w:eastAsia="Times New Roman" w:hAnsi="Times New Roman"/>
          <w:b/>
          <w:i/>
          <w:sz w:val="24"/>
          <w:szCs w:val="24"/>
          <w:lang w:eastAsia="ar-SA" w:bidi="en-US"/>
        </w:rPr>
        <w:t xml:space="preserve"> </w:t>
      </w:r>
      <w:r w:rsidR="000C5969" w:rsidRPr="00390286">
        <w:rPr>
          <w:rFonts w:ascii="Times New Roman" w:eastAsia="Times New Roman" w:hAnsi="Times New Roman"/>
          <w:b/>
          <w:i/>
          <w:sz w:val="24"/>
          <w:szCs w:val="24"/>
          <w:lang w:eastAsia="ar-SA" w:bidi="en-US"/>
        </w:rPr>
        <w:t>на право заключения договора 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6C56C5"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Pr>
          <w:rFonts w:ascii="Times New Roman" w:eastAsia="Times New Roman" w:hAnsi="Times New Roman"/>
          <w:sz w:val="24"/>
          <w:szCs w:val="24"/>
          <w:lang w:eastAsia="ar-SA" w:bidi="en-US"/>
        </w:rPr>
        <w:t>С</w:t>
      </w:r>
      <w:r w:rsidR="000C5969" w:rsidRPr="00390286">
        <w:rPr>
          <w:rFonts w:ascii="Times New Roman" w:eastAsia="Times New Roman" w:hAnsi="Times New Roman"/>
          <w:sz w:val="24"/>
          <w:szCs w:val="24"/>
          <w:lang w:eastAsia="ar-SA" w:bidi="en-US"/>
        </w:rPr>
        <w:t xml:space="preserve"> целью участия в__________________________________ </w:t>
      </w:r>
      <w:r w:rsidR="000C5969" w:rsidRPr="00390286">
        <w:rPr>
          <w:rFonts w:ascii="Times New Roman" w:eastAsia="Times New Roman" w:hAnsi="Times New Roman"/>
          <w:i/>
          <w:sz w:val="24"/>
          <w:szCs w:val="24"/>
          <w:lang w:eastAsia="ar-SA" w:bidi="en-US"/>
        </w:rPr>
        <w:t>(указать способ и предмет закупки</w:t>
      </w:r>
      <w:r w:rsidR="000C5969" w:rsidRPr="00390286">
        <w:rPr>
          <w:rFonts w:ascii="Times New Roman" w:eastAsia="Times New Roman" w:hAnsi="Times New Roman"/>
          <w:sz w:val="24"/>
          <w:szCs w:val="24"/>
          <w:lang w:eastAsia="ar-SA" w:bidi="en-US"/>
        </w:rPr>
        <w:t xml:space="preserve">), извещение №________________ </w:t>
      </w:r>
      <w:r w:rsidR="000C5969" w:rsidRPr="00390286">
        <w:rPr>
          <w:rFonts w:ascii="Times New Roman" w:eastAsia="Times New Roman" w:hAnsi="Times New Roman"/>
          <w:sz w:val="24"/>
          <w:szCs w:val="24"/>
          <w:shd w:val="clear" w:color="auto" w:fill="D9D9D9"/>
          <w:lang w:eastAsia="ar-SA" w:bidi="en-US"/>
        </w:rPr>
        <w:t>(</w:t>
      </w:r>
      <w:r w:rsidR="000C5969" w:rsidRPr="00390286">
        <w:rPr>
          <w:rFonts w:ascii="Times New Roman" w:eastAsia="Times New Roman" w:hAnsi="Times New Roman"/>
          <w:i/>
          <w:sz w:val="24"/>
          <w:szCs w:val="24"/>
          <w:shd w:val="clear" w:color="auto" w:fill="D9D9D9"/>
          <w:lang w:eastAsia="ar-SA" w:bidi="en-US"/>
        </w:rPr>
        <w:t>указать номер извещения</w:t>
      </w:r>
      <w:r w:rsidR="000C5969" w:rsidRPr="00390286">
        <w:rPr>
          <w:rFonts w:ascii="Times New Roman" w:eastAsia="Times New Roman" w:hAnsi="Times New Roman"/>
          <w:sz w:val="24"/>
          <w:szCs w:val="24"/>
          <w:shd w:val="clear" w:color="auto" w:fill="D9D9D9"/>
          <w:lang w:eastAsia="ar-SA" w:bidi="en-US"/>
        </w:rPr>
        <w:t>)</w:t>
      </w:r>
      <w:r w:rsidR="000C5969" w:rsidRPr="00390286">
        <w:rPr>
          <w:rFonts w:ascii="Times New Roman" w:eastAsia="Times New Roman" w:hAnsi="Times New Roman"/>
          <w:sz w:val="24"/>
          <w:szCs w:val="24"/>
          <w:lang w:eastAsia="ar-SA" w:bidi="en-US"/>
        </w:rPr>
        <w:t xml:space="preserve">, _________________ </w:t>
      </w:r>
      <w:r w:rsidR="000C5969" w:rsidRPr="00390286">
        <w:rPr>
          <w:rFonts w:ascii="Times New Roman" w:eastAsia="Times New Roman" w:hAnsi="Times New Roman"/>
          <w:sz w:val="24"/>
          <w:szCs w:val="24"/>
          <w:shd w:val="clear" w:color="auto" w:fill="D9D9D9"/>
          <w:lang w:eastAsia="ar-SA" w:bidi="en-US"/>
        </w:rPr>
        <w:t>(</w:t>
      </w:r>
      <w:r w:rsidR="000C5969"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000C5969" w:rsidRPr="00390286">
        <w:rPr>
          <w:rFonts w:ascii="Times New Roman" w:eastAsia="Times New Roman" w:hAnsi="Times New Roman"/>
          <w:sz w:val="24"/>
          <w:szCs w:val="24"/>
          <w:shd w:val="clear" w:color="auto" w:fill="D9D9D9"/>
          <w:lang w:eastAsia="ar-SA" w:bidi="en-US"/>
        </w:rPr>
        <w:t>)</w:t>
      </w:r>
      <w:r w:rsidR="000C5969" w:rsidRPr="00390286">
        <w:rPr>
          <w:rFonts w:ascii="Times New Roman" w:eastAsia="Times New Roman" w:hAnsi="Times New Roman"/>
          <w:sz w:val="24"/>
          <w:szCs w:val="24"/>
          <w:lang w:eastAsia="ar-SA" w:bidi="en-US"/>
        </w:rPr>
        <w:t>,</w:t>
      </w:r>
      <w:r w:rsidR="000C5969">
        <w:rPr>
          <w:rFonts w:ascii="Times New Roman" w:eastAsia="Times New Roman" w:hAnsi="Times New Roman"/>
          <w:sz w:val="24"/>
          <w:szCs w:val="24"/>
          <w:lang w:eastAsia="ar-SA" w:bidi="en-US"/>
        </w:rPr>
        <w:t xml:space="preserve"> </w:t>
      </w:r>
      <w:r w:rsidR="000C5969"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000C5969" w:rsidRPr="001101AB">
        <w:rPr>
          <w:rFonts w:ascii="Times New Roman" w:eastAsia="Times New Roman" w:hAnsi="Times New Roman"/>
          <w:sz w:val="24"/>
          <w:szCs w:val="24"/>
          <w:lang w:eastAsia="ar-SA" w:bidi="en-US"/>
        </w:rPr>
        <w:t>Документации</w:t>
      </w:r>
      <w:r w:rsidR="000C5969"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000C5969"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1.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shd w:val="clear" w:color="auto" w:fill="D9D9D9"/>
          <w:lang w:eastAsia="ru-RU"/>
        </w:rPr>
        <w:t>у</w:t>
      </w:r>
      <w:r w:rsidRPr="00C81684">
        <w:rPr>
          <w:rFonts w:ascii="Times New Roman" w:eastAsia="Times New Roman" w:hAnsi="Times New Roman"/>
          <w:i/>
          <w:snapToGrid w:val="0"/>
          <w:sz w:val="24"/>
          <w:szCs w:val="24"/>
          <w:highlight w:val="lightGray"/>
          <w:lang w:eastAsia="ru-RU"/>
        </w:rPr>
        <w:t xml:space="preserve">казать наименование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не проводится ликвидация и отсутствует судебный акт о введении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shd w:val="clear" w:color="auto" w:fill="D9D9D9"/>
          <w:lang w:eastAsia="ru-RU"/>
        </w:rPr>
        <w:t>указать наименование Участника закупки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i/>
          <w:snapToGrid w:val="0"/>
          <w:sz w:val="24"/>
          <w:szCs w:val="24"/>
          <w:lang w:eastAsia="ru-RU"/>
        </w:rPr>
        <w:t xml:space="preserve"> </w:t>
      </w:r>
      <w:r w:rsidRPr="00390286">
        <w:rPr>
          <w:rFonts w:ascii="Times New Roman" w:eastAsia="Times New Roman" w:hAnsi="Times New Roman"/>
          <w:snapToGrid w:val="0"/>
          <w:sz w:val="24"/>
          <w:szCs w:val="24"/>
          <w:lang w:eastAsia="ru-RU"/>
        </w:rPr>
        <w:t>процедуры банкротства;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w:t>
      </w:r>
      <w:r w:rsidRPr="00390286">
        <w:rPr>
          <w:rFonts w:ascii="Times New Roman" w:eastAsia="Times New Roman" w:hAnsi="Times New Roman"/>
          <w:snapToGrid w:val="0"/>
          <w:sz w:val="24"/>
          <w:szCs w:val="24"/>
          <w:lang w:eastAsia="ru-RU"/>
        </w:rPr>
        <w:lastRenderedPageBreak/>
        <w:t>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90286">
        <w:rPr>
          <w:rFonts w:ascii="Times New Roman" w:eastAsia="Times New Roman" w:hAnsi="Times New Roman"/>
          <w:snapToGrid w:val="0"/>
          <w:sz w:val="24"/>
          <w:szCs w:val="24"/>
          <w:lang w:eastAsia="ru-RU"/>
        </w:rPr>
        <w:t xml:space="preserve">, которые связаны </w:t>
      </w:r>
      <w:r w:rsidRPr="001101AB">
        <w:rPr>
          <w:rFonts w:ascii="Times New Roman" w:eastAsia="Times New Roman" w:hAnsi="Times New Roman"/>
          <w:snapToGrid w:val="0"/>
          <w:sz w:val="24"/>
          <w:szCs w:val="24"/>
          <w:lang w:eastAsia="ru-RU"/>
        </w:rPr>
        <w:t xml:space="preserve">с </w:t>
      </w:r>
      <w:r w:rsidR="001A03F9">
        <w:rPr>
          <w:rFonts w:ascii="Times New Roman" w:hAnsi="Times New Roman"/>
          <w:sz w:val="24"/>
          <w:szCs w:val="24"/>
          <w:lang w:eastAsia="ar-SA"/>
        </w:rPr>
        <w:t>оказанием услуг</w:t>
      </w:r>
      <w:r w:rsidR="001A03F9">
        <w:rPr>
          <w:rFonts w:ascii="Times New Roman" w:eastAsia="Times New Roman" w:hAnsi="Times New Roman"/>
          <w:snapToGrid w:val="0"/>
          <w:sz w:val="24"/>
          <w:szCs w:val="24"/>
          <w:lang w:eastAsia="ru-RU"/>
        </w:rPr>
        <w:t>, являющихся</w:t>
      </w:r>
      <w:r w:rsidRPr="001101AB">
        <w:rPr>
          <w:rFonts w:ascii="Times New Roman" w:eastAsia="Times New Roman" w:hAnsi="Times New Roman"/>
          <w:snapToGrid w:val="0"/>
          <w:sz w:val="24"/>
          <w:szCs w:val="24"/>
          <w:lang w:eastAsia="ru-RU"/>
        </w:rPr>
        <w:t xml:space="preserve">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34077" w:rsidRDefault="00734077" w:rsidP="00734077">
      <w:pPr>
        <w:keepNext/>
        <w:keepLines/>
        <w:tabs>
          <w:tab w:val="left" w:pos="425"/>
          <w:tab w:val="left" w:pos="567"/>
          <w:tab w:val="left" w:pos="709"/>
        </w:tabs>
        <w:suppressAutoHyphens/>
        <w:spacing w:after="0" w:line="240" w:lineRule="auto"/>
        <w:jc w:val="right"/>
        <w:outlineLvl w:val="0"/>
        <w:rPr>
          <w:rFonts w:ascii="Times New Roman" w:eastAsia="Times New Roman" w:hAnsi="Times New Roman" w:cs="Times New Roman"/>
          <w:b/>
          <w:bCs/>
          <w:sz w:val="24"/>
          <w:szCs w:val="24"/>
          <w:lang w:eastAsia="ar-SA"/>
        </w:rPr>
      </w:pPr>
      <w:bookmarkStart w:id="362" w:name="_Toc441766572"/>
      <w:r w:rsidRPr="009B59BB">
        <w:rPr>
          <w:rFonts w:ascii="Times New Roman" w:eastAsia="Times New Roman" w:hAnsi="Times New Roman" w:cs="Times New Roman"/>
          <w:b/>
          <w:bCs/>
          <w:sz w:val="24"/>
          <w:szCs w:val="24"/>
          <w:lang w:eastAsia="ar-SA"/>
        </w:rPr>
        <w:t xml:space="preserve">Приложение № </w:t>
      </w:r>
      <w:r>
        <w:rPr>
          <w:rFonts w:ascii="Times New Roman" w:eastAsia="Times New Roman" w:hAnsi="Times New Roman" w:cs="Times New Roman"/>
          <w:b/>
          <w:bCs/>
          <w:sz w:val="24"/>
          <w:szCs w:val="24"/>
          <w:lang w:eastAsia="ar-SA"/>
        </w:rPr>
        <w:t>3</w:t>
      </w:r>
      <w:bookmarkEnd w:id="362"/>
      <w:r>
        <w:rPr>
          <w:rFonts w:ascii="Times New Roman" w:eastAsia="Times New Roman" w:hAnsi="Times New Roman" w:cs="Times New Roman"/>
          <w:b/>
          <w:bCs/>
          <w:sz w:val="24"/>
          <w:szCs w:val="24"/>
          <w:lang w:eastAsia="ar-SA"/>
        </w:rPr>
        <w:t xml:space="preserve"> </w:t>
      </w:r>
    </w:p>
    <w:p w:rsidR="00EC5453" w:rsidRPr="00EC5453" w:rsidRDefault="00EC5453" w:rsidP="00EC5453">
      <w:pPr>
        <w:spacing w:after="0" w:line="240" w:lineRule="auto"/>
        <w:jc w:val="right"/>
        <w:rPr>
          <w:rFonts w:ascii="Times New Roman" w:eastAsia="Times New Roman" w:hAnsi="Times New Roman" w:cs="Times New Roman"/>
          <w:b/>
          <w:sz w:val="24"/>
          <w:szCs w:val="24"/>
          <w:lang w:eastAsia="ar-SA"/>
        </w:rPr>
      </w:pPr>
      <w:r w:rsidRPr="00EC5453">
        <w:rPr>
          <w:rFonts w:ascii="Times New Roman" w:hAnsi="Times New Roman" w:cs="Times New Roman"/>
          <w:b/>
          <w:sz w:val="24"/>
          <w:szCs w:val="24"/>
          <w:lang w:eastAsia="ar-SA"/>
        </w:rPr>
        <w:t>к Документации</w:t>
      </w:r>
      <w:r w:rsidRPr="00EC5453">
        <w:rPr>
          <w:rFonts w:ascii="Times New Roman" w:hAnsi="Times New Roman" w:cs="Times New Roman"/>
          <w:b/>
          <w:sz w:val="24"/>
          <w:szCs w:val="24"/>
        </w:rPr>
        <w:t xml:space="preserve"> </w:t>
      </w:r>
      <w:r w:rsidRPr="00EC5453">
        <w:rPr>
          <w:rFonts w:ascii="Times New Roman" w:eastAsia="Times New Roman" w:hAnsi="Times New Roman" w:cs="Times New Roman"/>
          <w:b/>
          <w:sz w:val="24"/>
          <w:szCs w:val="24"/>
          <w:lang w:eastAsia="ar-SA"/>
        </w:rPr>
        <w:t xml:space="preserve">о проведении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конкурентных переговоров на право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заключения договора на оказание услуг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по перевозке мазута топочного 100,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ГОСТ 10585-2013</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 или нефтепродуктов </w:t>
      </w:r>
      <w:proofErr w:type="gramStart"/>
      <w:r w:rsidRPr="00EC5453">
        <w:rPr>
          <w:rFonts w:ascii="Times New Roman" w:hAnsi="Times New Roman" w:cs="Times New Roman"/>
          <w:b/>
          <w:sz w:val="24"/>
          <w:szCs w:val="24"/>
          <w:lang w:eastAsia="ar-SA"/>
        </w:rPr>
        <w:t>аналогичного</w:t>
      </w:r>
      <w:proofErr w:type="gramEnd"/>
      <w:r w:rsidRPr="00EC5453">
        <w:rPr>
          <w:rFonts w:ascii="Times New Roman" w:hAnsi="Times New Roman" w:cs="Times New Roman"/>
          <w:b/>
          <w:sz w:val="24"/>
          <w:szCs w:val="24"/>
          <w:lang w:eastAsia="ar-SA"/>
        </w:rPr>
        <w:t xml:space="preserve"> </w:t>
      </w:r>
    </w:p>
    <w:p w:rsidR="00734077" w:rsidRPr="00EC5453" w:rsidRDefault="00EC5453" w:rsidP="00EC5453">
      <w:pPr>
        <w:jc w:val="right"/>
        <w:rPr>
          <w:rFonts w:ascii="Times New Roman" w:eastAsia="Times New Roman" w:hAnsi="Times New Roman" w:cs="Times New Roman"/>
          <w:b/>
          <w:sz w:val="24"/>
          <w:szCs w:val="24"/>
          <w:lang w:eastAsia="ar-SA"/>
        </w:rPr>
      </w:pPr>
      <w:r w:rsidRPr="00EC5453">
        <w:rPr>
          <w:rFonts w:ascii="Times New Roman" w:hAnsi="Times New Roman" w:cs="Times New Roman"/>
          <w:b/>
          <w:sz w:val="24"/>
          <w:szCs w:val="24"/>
          <w:lang w:eastAsia="ar-SA"/>
        </w:rPr>
        <w:t>или лучшего качества</w:t>
      </w:r>
    </w:p>
    <w:p w:rsidR="008C79C5" w:rsidRPr="006C3AEF" w:rsidRDefault="008C79C5" w:rsidP="008C79C5">
      <w:pPr>
        <w:spacing w:line="240" w:lineRule="auto"/>
        <w:ind w:firstLine="902"/>
        <w:contextualSpacing/>
        <w:jc w:val="right"/>
        <w:rPr>
          <w:rFonts w:ascii="Times New Roman" w:eastAsia="Times New Roman" w:hAnsi="Times New Roman" w:cs="Times New Roman"/>
          <w:b/>
          <w:sz w:val="24"/>
          <w:szCs w:val="24"/>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Организационно – правовая форма организации – Участника конкурентных переговоров «________________»  в лице Руководителя _______________________________ действующего на основании _________________, настоящей доверенностью уполномочивает (</w:t>
      </w:r>
      <w:r w:rsidRPr="006C3AEF">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конкурентных переговоров на право заключения договора ______________________________________</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и контракты на оказание услуг, а также совершать все необходимые действия, связанные с выполнением настоящего поручения.</w:t>
      </w:r>
      <w:proofErr w:type="gramEnd"/>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(Руководитель) __________________________________ М.П.</w:t>
      </w:r>
    </w:p>
    <w:bookmarkEnd w:id="334"/>
    <w:bookmarkEnd w:id="335"/>
    <w:p w:rsidR="0061312E" w:rsidRPr="006C3AEF" w:rsidRDefault="0061312E" w:rsidP="00163CAA">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1312E" w:rsidRPr="006C3AEF" w:rsidSect="00010973">
          <w:headerReference w:type="even" r:id="rId31"/>
          <w:headerReference w:type="default" r:id="rId32"/>
          <w:footerReference w:type="even" r:id="rId33"/>
          <w:footerReference w:type="default" r:id="rId34"/>
          <w:type w:val="continuous"/>
          <w:pgSz w:w="11909" w:h="16834"/>
          <w:pgMar w:top="1134" w:right="567" w:bottom="1134" w:left="1418" w:header="720" w:footer="720" w:gutter="0"/>
          <w:cols w:space="720"/>
          <w:noEndnote/>
          <w:docGrid w:linePitch="299"/>
        </w:sectPr>
      </w:pPr>
    </w:p>
    <w:p w:rsidR="006C3AEF" w:rsidRPr="006C3AEF" w:rsidRDefault="006C3AEF" w:rsidP="006C3AE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6C3AEF" w:rsidRPr="006C3AEF" w:rsidRDefault="006C3AEF" w:rsidP="00163CAA">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734077" w:rsidRDefault="00734077" w:rsidP="00734077">
      <w:pPr>
        <w:keepNext/>
        <w:keepLines/>
        <w:tabs>
          <w:tab w:val="left" w:pos="425"/>
          <w:tab w:val="left" w:pos="567"/>
          <w:tab w:val="left" w:pos="709"/>
        </w:tabs>
        <w:suppressAutoHyphens/>
        <w:spacing w:after="0" w:line="240" w:lineRule="auto"/>
        <w:jc w:val="right"/>
        <w:outlineLvl w:val="0"/>
        <w:rPr>
          <w:rFonts w:ascii="Times New Roman" w:eastAsia="Times New Roman" w:hAnsi="Times New Roman" w:cs="Times New Roman"/>
          <w:b/>
          <w:bCs/>
          <w:sz w:val="24"/>
          <w:szCs w:val="24"/>
          <w:lang w:eastAsia="ar-SA"/>
        </w:rPr>
      </w:pPr>
      <w:bookmarkStart w:id="363" w:name="_Toc441766573"/>
      <w:r w:rsidRPr="009B59BB">
        <w:rPr>
          <w:rFonts w:ascii="Times New Roman" w:eastAsia="Times New Roman" w:hAnsi="Times New Roman" w:cs="Times New Roman"/>
          <w:b/>
          <w:bCs/>
          <w:sz w:val="24"/>
          <w:szCs w:val="24"/>
          <w:lang w:eastAsia="ar-SA"/>
        </w:rPr>
        <w:lastRenderedPageBreak/>
        <w:t xml:space="preserve">Приложение № </w:t>
      </w:r>
      <w:r>
        <w:rPr>
          <w:rFonts w:ascii="Times New Roman" w:eastAsia="Times New Roman" w:hAnsi="Times New Roman" w:cs="Times New Roman"/>
          <w:b/>
          <w:bCs/>
          <w:sz w:val="24"/>
          <w:szCs w:val="24"/>
          <w:lang w:eastAsia="ar-SA"/>
        </w:rPr>
        <w:t>4</w:t>
      </w:r>
      <w:bookmarkEnd w:id="363"/>
      <w:r>
        <w:rPr>
          <w:rFonts w:ascii="Times New Roman" w:eastAsia="Times New Roman" w:hAnsi="Times New Roman" w:cs="Times New Roman"/>
          <w:b/>
          <w:bCs/>
          <w:sz w:val="24"/>
          <w:szCs w:val="24"/>
          <w:lang w:eastAsia="ar-SA"/>
        </w:rPr>
        <w:t xml:space="preserve"> </w:t>
      </w:r>
    </w:p>
    <w:p w:rsidR="00EC5453" w:rsidRPr="00EC5453" w:rsidRDefault="00EC5453" w:rsidP="00EC5453">
      <w:pPr>
        <w:spacing w:after="0" w:line="240" w:lineRule="auto"/>
        <w:jc w:val="right"/>
        <w:rPr>
          <w:rFonts w:ascii="Times New Roman" w:eastAsia="Times New Roman" w:hAnsi="Times New Roman" w:cs="Times New Roman"/>
          <w:b/>
          <w:sz w:val="24"/>
          <w:szCs w:val="24"/>
          <w:lang w:eastAsia="ar-SA"/>
        </w:rPr>
      </w:pPr>
      <w:r w:rsidRPr="00EC5453">
        <w:rPr>
          <w:rFonts w:ascii="Times New Roman" w:hAnsi="Times New Roman" w:cs="Times New Roman"/>
          <w:b/>
          <w:sz w:val="24"/>
          <w:szCs w:val="24"/>
          <w:lang w:eastAsia="ar-SA"/>
        </w:rPr>
        <w:t>к Документации</w:t>
      </w:r>
      <w:r w:rsidRPr="00EC5453">
        <w:rPr>
          <w:rFonts w:ascii="Times New Roman" w:hAnsi="Times New Roman" w:cs="Times New Roman"/>
          <w:b/>
          <w:sz w:val="24"/>
          <w:szCs w:val="24"/>
        </w:rPr>
        <w:t xml:space="preserve"> </w:t>
      </w:r>
      <w:r w:rsidRPr="00EC5453">
        <w:rPr>
          <w:rFonts w:ascii="Times New Roman" w:eastAsia="Times New Roman" w:hAnsi="Times New Roman" w:cs="Times New Roman"/>
          <w:b/>
          <w:sz w:val="24"/>
          <w:szCs w:val="24"/>
          <w:lang w:eastAsia="ar-SA"/>
        </w:rPr>
        <w:t xml:space="preserve">о проведении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конкурентных переговоров на право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заключения договора на оказание услуг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по перевозке мазута топочного 100,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ГОСТ 10585-2013</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 или нефтепродуктов </w:t>
      </w:r>
      <w:proofErr w:type="gramStart"/>
      <w:r w:rsidRPr="00EC5453">
        <w:rPr>
          <w:rFonts w:ascii="Times New Roman" w:hAnsi="Times New Roman" w:cs="Times New Roman"/>
          <w:b/>
          <w:sz w:val="24"/>
          <w:szCs w:val="24"/>
          <w:lang w:eastAsia="ar-SA"/>
        </w:rPr>
        <w:t>аналогичного</w:t>
      </w:r>
      <w:proofErr w:type="gramEnd"/>
      <w:r w:rsidRPr="00EC5453">
        <w:rPr>
          <w:rFonts w:ascii="Times New Roman" w:hAnsi="Times New Roman" w:cs="Times New Roman"/>
          <w:b/>
          <w:sz w:val="24"/>
          <w:szCs w:val="24"/>
          <w:lang w:eastAsia="ar-SA"/>
        </w:rPr>
        <w:t xml:space="preserve"> </w:t>
      </w:r>
    </w:p>
    <w:p w:rsidR="00734077" w:rsidRPr="00EC5453" w:rsidRDefault="00EC5453" w:rsidP="00EC5453">
      <w:pPr>
        <w:jc w:val="right"/>
        <w:rPr>
          <w:rFonts w:ascii="Times New Roman" w:eastAsia="Times New Roman" w:hAnsi="Times New Roman" w:cs="Times New Roman"/>
          <w:b/>
          <w:sz w:val="24"/>
          <w:szCs w:val="24"/>
          <w:lang w:eastAsia="ar-SA"/>
        </w:rPr>
      </w:pPr>
      <w:r w:rsidRPr="00EC5453">
        <w:rPr>
          <w:rFonts w:ascii="Times New Roman" w:hAnsi="Times New Roman" w:cs="Times New Roman"/>
          <w:b/>
          <w:sz w:val="24"/>
          <w:szCs w:val="24"/>
          <w:lang w:eastAsia="ar-SA"/>
        </w:rPr>
        <w:t>или лучшего качества</w:t>
      </w: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30D69" w:rsidRPr="00B30D69" w:rsidRDefault="00B30D69" w:rsidP="00B30D69">
      <w:pPr>
        <w:spacing w:after="0" w:line="240" w:lineRule="auto"/>
        <w:jc w:val="center"/>
        <w:rPr>
          <w:rFonts w:ascii="Times New Roman" w:eastAsia="Times New Roman" w:hAnsi="Times New Roman" w:cs="Times New Roman"/>
          <w:snapToGrid w:val="0"/>
          <w:sz w:val="24"/>
          <w:szCs w:val="24"/>
          <w:lang w:eastAsia="ru-RU"/>
        </w:rPr>
      </w:pPr>
      <w:r w:rsidRPr="00B30D69">
        <w:rPr>
          <w:rFonts w:ascii="Times New Roman" w:eastAsia="Courier New" w:hAnsi="Times New Roman" w:cs="Times New Roman"/>
          <w:b/>
          <w:bCs/>
          <w:sz w:val="24"/>
          <w:szCs w:val="24"/>
          <w:lang w:eastAsia="ru-RU"/>
        </w:rPr>
        <w:t xml:space="preserve">ДОГОВОР № </w:t>
      </w:r>
    </w:p>
    <w:p w:rsidR="00B30D69" w:rsidRPr="00B30D69" w:rsidRDefault="00B30D69" w:rsidP="00B30D69">
      <w:pPr>
        <w:spacing w:after="0" w:line="240" w:lineRule="auto"/>
        <w:ind w:right="-5"/>
        <w:jc w:val="center"/>
        <w:rPr>
          <w:rFonts w:ascii="Times New Roman" w:eastAsia="Courier New" w:hAnsi="Times New Roman" w:cs="Times New Roman"/>
          <w:b/>
          <w:bCs/>
          <w:sz w:val="24"/>
          <w:szCs w:val="24"/>
          <w:lang w:eastAsia="ru-RU"/>
        </w:rPr>
      </w:pPr>
      <w:r w:rsidRPr="00B30D69">
        <w:rPr>
          <w:rFonts w:ascii="Times New Roman" w:eastAsia="Courier New" w:hAnsi="Times New Roman" w:cs="Times New Roman"/>
          <w:b/>
          <w:bCs/>
          <w:sz w:val="24"/>
          <w:szCs w:val="24"/>
          <w:lang w:eastAsia="ru-RU"/>
        </w:rPr>
        <w:t>на оказание услуг по перевозке мазута топочного 100, ГОСТ 10585-2013 или нефтепродуктов аналогичного или лучшего качества.</w:t>
      </w:r>
    </w:p>
    <w:p w:rsidR="00B30D69" w:rsidRPr="00B30D69" w:rsidRDefault="00B30D69" w:rsidP="00B30D69">
      <w:pPr>
        <w:spacing w:after="0" w:line="240" w:lineRule="auto"/>
        <w:ind w:right="-5"/>
        <w:jc w:val="both"/>
        <w:rPr>
          <w:rFonts w:ascii="Times New Roman" w:eastAsia="Courier New" w:hAnsi="Times New Roman" w:cs="Times New Roman"/>
          <w:b/>
          <w:bCs/>
          <w:sz w:val="24"/>
          <w:szCs w:val="24"/>
          <w:lang w:eastAsia="zh-CN"/>
        </w:rPr>
      </w:pPr>
    </w:p>
    <w:p w:rsidR="00B30D69" w:rsidRPr="00B30D69" w:rsidRDefault="00B30D69" w:rsidP="00B30D69">
      <w:pPr>
        <w:tabs>
          <w:tab w:val="left" w:pos="7878"/>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г. Мурманск                                                                                                      «    »                 201_ г.</w:t>
      </w:r>
    </w:p>
    <w:p w:rsidR="00B30D69" w:rsidRPr="00B30D69" w:rsidRDefault="00B30D69" w:rsidP="00B30D69">
      <w:pPr>
        <w:tabs>
          <w:tab w:val="left" w:pos="7878"/>
        </w:tabs>
        <w:spacing w:after="0" w:line="240" w:lineRule="auto"/>
        <w:ind w:right="-5"/>
        <w:jc w:val="both"/>
        <w:rPr>
          <w:rFonts w:ascii="Times New Roman" w:eastAsia="Times New Roman" w:hAnsi="Times New Roman" w:cs="Times New Roman"/>
          <w:sz w:val="24"/>
          <w:szCs w:val="24"/>
          <w:lang w:eastAsia="ru-RU"/>
        </w:rPr>
      </w:pPr>
    </w:p>
    <w:p w:rsidR="00B30D69" w:rsidRPr="00B30D69" w:rsidRDefault="00B30D69" w:rsidP="00B30D69">
      <w:pPr>
        <w:spacing w:after="0" w:line="240" w:lineRule="auto"/>
        <w:ind w:right="-5"/>
        <w:jc w:val="both"/>
        <w:rPr>
          <w:rFonts w:ascii="Times New Roman" w:eastAsia="Courier New" w:hAnsi="Times New Roman" w:cs="Times New Roman"/>
          <w:b/>
          <w:bCs/>
          <w:sz w:val="24"/>
          <w:szCs w:val="24"/>
          <w:lang w:eastAsia="ru-RU"/>
        </w:rPr>
      </w:pPr>
      <w:proofErr w:type="gramStart"/>
      <w:r w:rsidRPr="00B30D69">
        <w:rPr>
          <w:rFonts w:ascii="Times New Roman" w:eastAsia="Courier New" w:hAnsi="Times New Roman" w:cs="Times New Roman"/>
          <w:b/>
          <w:bCs/>
          <w:sz w:val="24"/>
          <w:szCs w:val="24"/>
          <w:lang w:eastAsia="ru-RU"/>
        </w:rPr>
        <w:t xml:space="preserve">Акционерное общество «Мурманэнергосбыт» (АО «МЭС») </w:t>
      </w:r>
      <w:r w:rsidRPr="00B30D69">
        <w:rPr>
          <w:rFonts w:ascii="Times New Roman" w:eastAsia="Courier New" w:hAnsi="Times New Roman" w:cs="Times New Roman"/>
          <w:bCs/>
          <w:sz w:val="24"/>
          <w:szCs w:val="24"/>
          <w:lang w:eastAsia="ru-RU"/>
        </w:rPr>
        <w:t>именуемое в дальнейшем</w:t>
      </w:r>
      <w:r w:rsidRPr="00B30D69">
        <w:rPr>
          <w:rFonts w:ascii="Times New Roman" w:eastAsia="Courier New" w:hAnsi="Times New Roman" w:cs="Times New Roman"/>
          <w:b/>
          <w:bCs/>
          <w:sz w:val="24"/>
          <w:szCs w:val="24"/>
          <w:lang w:eastAsia="ru-RU"/>
        </w:rPr>
        <w:t xml:space="preserve"> «Заказчик»,</w:t>
      </w:r>
      <w:r w:rsidRPr="00B30D69">
        <w:rPr>
          <w:rFonts w:ascii="Times New Roman" w:eastAsia="Courier New" w:hAnsi="Times New Roman" w:cs="Times New Roman"/>
          <w:sz w:val="24"/>
          <w:szCs w:val="24"/>
          <w:lang w:eastAsia="ru-RU"/>
        </w:rPr>
        <w:t xml:space="preserve"> в лице ___________________, действующего на основании_______________, с одной стороны, и </w:t>
      </w:r>
      <w:r w:rsidRPr="00B30D69">
        <w:rPr>
          <w:rFonts w:ascii="Times New Roman" w:eastAsia="Courier New" w:hAnsi="Times New Roman" w:cs="Times New Roman"/>
          <w:b/>
          <w:bCs/>
          <w:sz w:val="24"/>
          <w:szCs w:val="24"/>
          <w:lang w:eastAsia="ru-RU"/>
        </w:rPr>
        <w:t>__________ «__________________» (_______ «_______»),</w:t>
      </w:r>
      <w:r w:rsidRPr="00B30D69">
        <w:rPr>
          <w:rFonts w:ascii="Times New Roman" w:eastAsia="Courier New" w:hAnsi="Times New Roman" w:cs="Times New Roman"/>
          <w:sz w:val="24"/>
          <w:szCs w:val="24"/>
          <w:lang w:eastAsia="ru-RU"/>
        </w:rPr>
        <w:t xml:space="preserve"> именуемое в дальнейшем </w:t>
      </w:r>
      <w:r w:rsidRPr="00B30D69">
        <w:rPr>
          <w:rFonts w:ascii="Times New Roman" w:eastAsia="Courier New" w:hAnsi="Times New Roman" w:cs="Times New Roman"/>
          <w:b/>
          <w:bCs/>
          <w:sz w:val="24"/>
          <w:szCs w:val="24"/>
          <w:lang w:eastAsia="ru-RU"/>
        </w:rPr>
        <w:t>«Перевозчик»</w:t>
      </w:r>
      <w:r w:rsidRPr="00B30D69">
        <w:rPr>
          <w:rFonts w:ascii="Times New Roman" w:eastAsia="Courier New" w:hAnsi="Times New Roman" w:cs="Times New Roman"/>
          <w:sz w:val="24"/>
          <w:szCs w:val="24"/>
          <w:lang w:eastAsia="ru-RU"/>
        </w:rPr>
        <w:t>, в лице  _________________________, действующего на основании ____________, с другой стороны, именуемые «Стороны», заключили настоящий Договор о нижеследующем:</w:t>
      </w:r>
      <w:proofErr w:type="gramEnd"/>
    </w:p>
    <w:p w:rsidR="00B30D69" w:rsidRPr="00B30D69" w:rsidRDefault="00B30D69" w:rsidP="00B30D69">
      <w:pPr>
        <w:numPr>
          <w:ilvl w:val="0"/>
          <w:numId w:val="43"/>
        </w:numPr>
        <w:spacing w:after="0" w:line="240" w:lineRule="auto"/>
        <w:ind w:left="0" w:right="-5" w:firstLine="0"/>
        <w:jc w:val="center"/>
        <w:rPr>
          <w:rFonts w:ascii="Times New Roman" w:eastAsia="Courier New" w:hAnsi="Times New Roman" w:cs="Times New Roman"/>
          <w:b/>
          <w:bCs/>
          <w:sz w:val="24"/>
          <w:szCs w:val="24"/>
          <w:lang w:eastAsia="ru-RU"/>
        </w:rPr>
      </w:pPr>
      <w:r w:rsidRPr="00B30D69">
        <w:rPr>
          <w:rFonts w:ascii="Times New Roman" w:eastAsia="Courier New" w:hAnsi="Times New Roman" w:cs="Times New Roman"/>
          <w:b/>
          <w:bCs/>
          <w:sz w:val="24"/>
          <w:szCs w:val="24"/>
          <w:lang w:eastAsia="ru-RU"/>
        </w:rPr>
        <w:t>ПРЕДМЕТ ДОГОВОРА</w:t>
      </w:r>
    </w:p>
    <w:p w:rsidR="00B30D69" w:rsidRPr="00B30D69" w:rsidRDefault="00B30D69" w:rsidP="00B30D69">
      <w:pPr>
        <w:spacing w:after="0" w:line="240" w:lineRule="auto"/>
        <w:ind w:right="-5"/>
        <w:rPr>
          <w:rFonts w:ascii="Times New Roman" w:eastAsia="Courier New" w:hAnsi="Times New Roman" w:cs="Times New Roman"/>
          <w:b/>
          <w:bCs/>
          <w:sz w:val="24"/>
          <w:szCs w:val="24"/>
          <w:lang w:eastAsia="ru-RU"/>
        </w:rPr>
      </w:pPr>
    </w:p>
    <w:p w:rsidR="00B30D69" w:rsidRPr="00B30D69" w:rsidRDefault="00B30D69" w:rsidP="00B30D69">
      <w:pPr>
        <w:numPr>
          <w:ilvl w:val="0"/>
          <w:numId w:val="40"/>
        </w:numPr>
        <w:tabs>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Перевозчик обязуется в течение срока действия настоящего Договора оказывать услуги по перевозке принадлежащего Заказчику мазута</w:t>
      </w:r>
      <w:r w:rsidRPr="00B30D69">
        <w:rPr>
          <w:rFonts w:ascii="Times New Roman" w:eastAsia="Courier New" w:hAnsi="Times New Roman" w:cs="Times New Roman"/>
          <w:sz w:val="24"/>
          <w:szCs w:val="24"/>
          <w:lang w:eastAsia="ru-RU"/>
        </w:rPr>
        <w:t xml:space="preserve"> топочного 100, </w:t>
      </w:r>
      <w:r w:rsidRPr="00B30D69">
        <w:rPr>
          <w:rFonts w:ascii="Times New Roman" w:eastAsia="Courier New" w:hAnsi="Times New Roman" w:cs="Times New Roman"/>
          <w:bCs/>
          <w:sz w:val="24"/>
          <w:szCs w:val="24"/>
          <w:lang w:eastAsia="ru-RU"/>
        </w:rPr>
        <w:t>ГОСТ 10585-2013 или нефтепродуктов аналогичного или лучшего качества</w:t>
      </w:r>
      <w:r w:rsidRPr="00B30D69">
        <w:rPr>
          <w:rFonts w:ascii="Times New Roman" w:eastAsia="Times New Roman" w:hAnsi="Times New Roman" w:cs="Times New Roman"/>
          <w:sz w:val="24"/>
          <w:szCs w:val="24"/>
          <w:lang w:eastAsia="ru-RU"/>
        </w:rPr>
        <w:t xml:space="preserve"> (далее – услуги по перевозке, перевозка) а Заказчик оплачивать их в сроки и по цене, установленные Договором. </w:t>
      </w:r>
    </w:p>
    <w:p w:rsidR="00B30D69" w:rsidRPr="00B30D69" w:rsidRDefault="00B30D69" w:rsidP="00B30D69">
      <w:pPr>
        <w:numPr>
          <w:ilvl w:val="0"/>
          <w:numId w:val="40"/>
        </w:numPr>
        <w:tabs>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__________________________________________________________________________________.</w:t>
      </w:r>
    </w:p>
    <w:p w:rsidR="00B30D69" w:rsidRPr="00B30D69" w:rsidRDefault="00B30D69" w:rsidP="00B30D69">
      <w:pPr>
        <w:numPr>
          <w:ilvl w:val="0"/>
          <w:numId w:val="40"/>
        </w:numPr>
        <w:tabs>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Существенные условия Договора.</w:t>
      </w:r>
    </w:p>
    <w:p w:rsidR="00B30D69" w:rsidRPr="00B30D69" w:rsidRDefault="00B30D69" w:rsidP="00B30D69">
      <w:pPr>
        <w:spacing w:after="0" w:line="240" w:lineRule="auto"/>
        <w:ind w:firstLine="426"/>
        <w:jc w:val="both"/>
        <w:rPr>
          <w:rFonts w:ascii="Times New Roman" w:eastAsia="Times New Roman" w:hAnsi="Times New Roman" w:cs="Times New Roman"/>
          <w:sz w:val="24"/>
          <w:szCs w:val="20"/>
          <w:lang w:eastAsia="ru-RU"/>
        </w:rPr>
      </w:pPr>
      <w:r w:rsidRPr="00B30D69">
        <w:rPr>
          <w:rFonts w:ascii="Times New Roman" w:eastAsia="Times New Roman" w:hAnsi="Times New Roman" w:cs="Times New Roman"/>
          <w:sz w:val="24"/>
          <w:szCs w:val="20"/>
          <w:lang w:eastAsia="ru-RU"/>
        </w:rPr>
        <w:t>Общее количество перевозимого мазута топочного 100, ГОСТ 10585-2013 или нефтепродуктов аналогичного или лучшего качества (далее – Груз)</w:t>
      </w:r>
      <w:r w:rsidRPr="00B30D69">
        <w:rPr>
          <w:rFonts w:ascii="Times New Roman" w:eastAsia="Times New Roman" w:hAnsi="Times New Roman" w:cs="Times New Roman"/>
          <w:sz w:val="20"/>
          <w:szCs w:val="20"/>
          <w:lang w:eastAsia="ru-RU"/>
        </w:rPr>
        <w:t xml:space="preserve"> - </w:t>
      </w:r>
      <w:r w:rsidRPr="00B30D69">
        <w:rPr>
          <w:rFonts w:ascii="Times New Roman" w:eastAsia="Times New Roman" w:hAnsi="Times New Roman" w:cs="Times New Roman"/>
          <w:sz w:val="24"/>
          <w:szCs w:val="20"/>
          <w:lang w:eastAsia="ru-RU"/>
        </w:rPr>
        <w:t>_____ тонн</w:t>
      </w:r>
      <w:r w:rsidRPr="00B30D69">
        <w:rPr>
          <w:rFonts w:ascii="Times New Roman" w:eastAsia="Times New Roman" w:hAnsi="Times New Roman" w:cs="Times New Roman"/>
          <w:szCs w:val="20"/>
          <w:lang w:eastAsia="ru-RU"/>
        </w:rPr>
        <w:t xml:space="preserve">. </w:t>
      </w:r>
    </w:p>
    <w:p w:rsidR="00B30D69" w:rsidRPr="00B30D69" w:rsidRDefault="00B30D69" w:rsidP="00B30D69">
      <w:pPr>
        <w:numPr>
          <w:ilvl w:val="2"/>
          <w:numId w:val="44"/>
        </w:numPr>
        <w:tabs>
          <w:tab w:val="left" w:pos="567"/>
        </w:tabs>
        <w:spacing w:after="0" w:line="240" w:lineRule="auto"/>
        <w:ind w:right="-5"/>
        <w:jc w:val="both"/>
        <w:rPr>
          <w:rFonts w:ascii="Times New Roman" w:eastAsia="Times New Roman" w:hAnsi="Times New Roman" w:cs="Times New Roman"/>
          <w:sz w:val="24"/>
          <w:szCs w:val="24"/>
          <w:lang w:eastAsia="ru-RU"/>
        </w:rPr>
      </w:pPr>
      <w:bookmarkStart w:id="364" w:name="bookmark0"/>
      <w:r w:rsidRPr="00B30D69">
        <w:rPr>
          <w:rFonts w:ascii="Times New Roman" w:eastAsia="Times New Roman" w:hAnsi="Times New Roman" w:cs="Times New Roman"/>
          <w:sz w:val="24"/>
          <w:szCs w:val="24"/>
          <w:lang w:eastAsia="ru-RU"/>
        </w:rPr>
        <w:t xml:space="preserve">Общее количество перевозимого Груза:  _____ тонн. </w:t>
      </w:r>
    </w:p>
    <w:p w:rsidR="00B30D69" w:rsidRPr="00B30D69" w:rsidRDefault="00B30D69" w:rsidP="00B30D69">
      <w:pPr>
        <w:tabs>
          <w:tab w:val="left" w:pos="567"/>
        </w:tabs>
        <w:spacing w:after="0" w:line="240" w:lineRule="auto"/>
        <w:ind w:left="1146"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Количество Груза устанавливается в объеме +/-10% от </w:t>
      </w:r>
      <w:proofErr w:type="spellStart"/>
      <w:r w:rsidRPr="00B30D69">
        <w:rPr>
          <w:rFonts w:ascii="Times New Roman" w:eastAsia="Times New Roman" w:hAnsi="Times New Roman" w:cs="Times New Roman"/>
          <w:sz w:val="24"/>
          <w:szCs w:val="24"/>
          <w:lang w:eastAsia="ru-RU"/>
        </w:rPr>
        <w:t>тарировочной</w:t>
      </w:r>
      <w:proofErr w:type="spellEnd"/>
      <w:r w:rsidRPr="00B30D69">
        <w:rPr>
          <w:rFonts w:ascii="Times New Roman" w:eastAsia="Times New Roman" w:hAnsi="Times New Roman" w:cs="Times New Roman"/>
          <w:sz w:val="24"/>
          <w:szCs w:val="24"/>
          <w:lang w:eastAsia="ru-RU"/>
        </w:rPr>
        <w:t xml:space="preserve"> емкости Перевозчика.</w:t>
      </w:r>
    </w:p>
    <w:p w:rsidR="00B30D69" w:rsidRPr="00B30D69" w:rsidRDefault="00B30D69" w:rsidP="00B30D69">
      <w:pPr>
        <w:tabs>
          <w:tab w:val="left" w:pos="567"/>
        </w:tabs>
        <w:spacing w:after="0" w:line="240" w:lineRule="auto"/>
        <w:ind w:left="426"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1.3.2.  Количество Груза по пунктам выдачи, приема: </w:t>
      </w:r>
    </w:p>
    <w:p w:rsidR="00B30D69" w:rsidRPr="00B30D69" w:rsidRDefault="00B30D69" w:rsidP="00B30D69">
      <w:pPr>
        <w:tabs>
          <w:tab w:val="left" w:pos="567"/>
        </w:tabs>
        <w:spacing w:after="0" w:line="240" w:lineRule="auto"/>
        <w:ind w:left="426"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1.3.3. Сведения о цене Договора, стоимости услуг по перевозке за тонну Груза:</w:t>
      </w:r>
    </w:p>
    <w:p w:rsidR="00B30D69" w:rsidRPr="00B30D69" w:rsidRDefault="00B30D69" w:rsidP="00B30D69">
      <w:pPr>
        <w:tabs>
          <w:tab w:val="left" w:pos="567"/>
        </w:tabs>
        <w:spacing w:after="0" w:line="240" w:lineRule="auto"/>
        <w:ind w:left="1146"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Общая цена подлежащих </w:t>
      </w:r>
      <w:proofErr w:type="spellStart"/>
      <w:r w:rsidRPr="00B30D69">
        <w:rPr>
          <w:rFonts w:ascii="Times New Roman" w:eastAsia="Times New Roman" w:hAnsi="Times New Roman" w:cs="Times New Roman"/>
          <w:sz w:val="24"/>
          <w:szCs w:val="24"/>
          <w:lang w:eastAsia="ru-RU"/>
        </w:rPr>
        <w:t>оказыванию</w:t>
      </w:r>
      <w:proofErr w:type="spellEnd"/>
      <w:r w:rsidRPr="00B30D69">
        <w:rPr>
          <w:rFonts w:ascii="Times New Roman" w:eastAsia="Times New Roman" w:hAnsi="Times New Roman" w:cs="Times New Roman"/>
          <w:sz w:val="24"/>
          <w:szCs w:val="24"/>
          <w:lang w:eastAsia="ru-RU"/>
        </w:rPr>
        <w:t xml:space="preserve"> услуг по перевозке составляет     ___________  (</w:t>
      </w:r>
      <w:r w:rsidRPr="00B30D69">
        <w:rPr>
          <w:rFonts w:ascii="Times New Roman" w:eastAsia="Times New Roman" w:hAnsi="Times New Roman" w:cs="Times New Roman"/>
          <w:i/>
          <w:sz w:val="24"/>
          <w:szCs w:val="24"/>
          <w:lang w:eastAsia="ru-RU"/>
        </w:rPr>
        <w:t>прописью</w:t>
      </w:r>
      <w:r w:rsidRPr="00B30D69">
        <w:rPr>
          <w:rFonts w:ascii="Times New Roman" w:eastAsia="Times New Roman" w:hAnsi="Times New Roman" w:cs="Times New Roman"/>
          <w:sz w:val="24"/>
          <w:szCs w:val="24"/>
          <w:lang w:eastAsia="ru-RU"/>
        </w:rPr>
        <w:t xml:space="preserve">) рублей __ копеек, в </w:t>
      </w:r>
      <w:proofErr w:type="spellStart"/>
      <w:r w:rsidRPr="00B30D69">
        <w:rPr>
          <w:rFonts w:ascii="Times New Roman" w:eastAsia="Times New Roman" w:hAnsi="Times New Roman" w:cs="Times New Roman"/>
          <w:i/>
          <w:sz w:val="24"/>
          <w:szCs w:val="24"/>
          <w:lang w:eastAsia="ru-RU"/>
        </w:rPr>
        <w:t>т.ч</w:t>
      </w:r>
      <w:proofErr w:type="spellEnd"/>
      <w:r w:rsidRPr="00B30D69">
        <w:rPr>
          <w:rFonts w:ascii="Times New Roman" w:eastAsia="Times New Roman" w:hAnsi="Times New Roman" w:cs="Times New Roman"/>
          <w:i/>
          <w:sz w:val="24"/>
          <w:szCs w:val="24"/>
          <w:lang w:eastAsia="ru-RU"/>
        </w:rPr>
        <w:t xml:space="preserve">. НДС </w:t>
      </w:r>
      <w:r w:rsidRPr="00B30D69">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w:t>
      </w:r>
      <w:proofErr w:type="gramStart"/>
      <w:r w:rsidRPr="00B30D69">
        <w:rPr>
          <w:rFonts w:ascii="Times New Roman" w:eastAsia="Times New Roman" w:hAnsi="Times New Roman" w:cs="Times New Roman"/>
          <w:i/>
          <w:iCs/>
          <w:sz w:val="24"/>
          <w:szCs w:val="24"/>
          <w:lang w:eastAsia="ru-RU"/>
        </w:rPr>
        <w:t>я-</w:t>
      </w:r>
      <w:proofErr w:type="gramEnd"/>
      <w:r w:rsidRPr="00B30D69">
        <w:rPr>
          <w:rFonts w:ascii="Times New Roman" w:eastAsia="Times New Roman" w:hAnsi="Times New Roman" w:cs="Times New Roman"/>
          <w:i/>
          <w:iCs/>
          <w:sz w:val="24"/>
          <w:szCs w:val="24"/>
          <w:lang w:eastAsia="ru-RU"/>
        </w:rPr>
        <w:t xml:space="preserve"> НДС не облагается)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B30D69" w:rsidRPr="00B30D69" w:rsidRDefault="00B30D69" w:rsidP="00B30D69">
      <w:pPr>
        <w:tabs>
          <w:tab w:val="left" w:pos="567"/>
        </w:tabs>
        <w:spacing w:after="0" w:line="240" w:lineRule="auto"/>
        <w:ind w:left="1146" w:right="-5"/>
        <w:jc w:val="both"/>
        <w:rPr>
          <w:rFonts w:ascii="Times New Roman" w:eastAsia="Times New Roman" w:hAnsi="Times New Roman" w:cs="Times New Roman"/>
          <w:i/>
          <w:iCs/>
          <w:sz w:val="24"/>
          <w:szCs w:val="24"/>
          <w:lang w:eastAsia="ru-RU"/>
        </w:rPr>
      </w:pPr>
      <w:r w:rsidRPr="00B30D69">
        <w:rPr>
          <w:rFonts w:ascii="Times New Roman" w:eastAsia="Times New Roman" w:hAnsi="Times New Roman" w:cs="Times New Roman"/>
          <w:sz w:val="24"/>
          <w:szCs w:val="24"/>
          <w:lang w:eastAsia="ru-RU"/>
        </w:rPr>
        <w:t>Стоимость услуги по перевозке 1 тонны Груза устанавливается в размере: ___________ (</w:t>
      </w:r>
      <w:r w:rsidRPr="00B30D69">
        <w:rPr>
          <w:rFonts w:ascii="Times New Roman" w:eastAsia="Times New Roman" w:hAnsi="Times New Roman" w:cs="Times New Roman"/>
          <w:i/>
          <w:sz w:val="24"/>
          <w:szCs w:val="24"/>
          <w:lang w:eastAsia="ru-RU"/>
        </w:rPr>
        <w:t>прописью</w:t>
      </w:r>
      <w:r w:rsidRPr="00B30D69">
        <w:rPr>
          <w:rFonts w:ascii="Times New Roman" w:eastAsia="Times New Roman" w:hAnsi="Times New Roman" w:cs="Times New Roman"/>
          <w:sz w:val="24"/>
          <w:szCs w:val="24"/>
          <w:lang w:eastAsia="ru-RU"/>
        </w:rPr>
        <w:t xml:space="preserve">) рублей ___ копеек, в </w:t>
      </w:r>
      <w:proofErr w:type="spellStart"/>
      <w:r w:rsidRPr="00B30D69">
        <w:rPr>
          <w:rFonts w:ascii="Times New Roman" w:eastAsia="Times New Roman" w:hAnsi="Times New Roman" w:cs="Times New Roman"/>
          <w:i/>
          <w:sz w:val="24"/>
          <w:szCs w:val="24"/>
          <w:lang w:eastAsia="ru-RU"/>
        </w:rPr>
        <w:t>т.ч</w:t>
      </w:r>
      <w:proofErr w:type="spellEnd"/>
      <w:r w:rsidRPr="00B30D69">
        <w:rPr>
          <w:rFonts w:ascii="Times New Roman" w:eastAsia="Times New Roman" w:hAnsi="Times New Roman" w:cs="Times New Roman"/>
          <w:i/>
          <w:sz w:val="24"/>
          <w:szCs w:val="24"/>
          <w:lang w:eastAsia="ru-RU"/>
        </w:rPr>
        <w:t xml:space="preserve">. НДС  </w:t>
      </w:r>
      <w:r w:rsidRPr="00B30D69">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w:t>
      </w:r>
      <w:proofErr w:type="gramStart"/>
      <w:r w:rsidRPr="00B30D69">
        <w:rPr>
          <w:rFonts w:ascii="Times New Roman" w:eastAsia="Times New Roman" w:hAnsi="Times New Roman" w:cs="Times New Roman"/>
          <w:i/>
          <w:iCs/>
          <w:sz w:val="24"/>
          <w:szCs w:val="24"/>
          <w:lang w:eastAsia="ru-RU"/>
        </w:rPr>
        <w:t>я-</w:t>
      </w:r>
      <w:proofErr w:type="gramEnd"/>
      <w:r w:rsidRPr="00B30D69">
        <w:rPr>
          <w:rFonts w:ascii="Times New Roman" w:eastAsia="Times New Roman" w:hAnsi="Times New Roman" w:cs="Times New Roman"/>
          <w:i/>
          <w:iCs/>
          <w:sz w:val="24"/>
          <w:szCs w:val="24"/>
          <w:lang w:eastAsia="ru-RU"/>
        </w:rPr>
        <w:t xml:space="preserve"> НДС не облагается)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B30D69" w:rsidRPr="00B30D69" w:rsidRDefault="00B30D69" w:rsidP="00B30D69">
      <w:pPr>
        <w:tabs>
          <w:tab w:val="left" w:pos="567"/>
        </w:tabs>
        <w:spacing w:after="0" w:line="240" w:lineRule="auto"/>
        <w:ind w:left="1146" w:right="-5"/>
        <w:jc w:val="both"/>
        <w:rPr>
          <w:rFonts w:ascii="Times New Roman" w:eastAsia="Times New Roman" w:hAnsi="Times New Roman" w:cs="Times New Roman"/>
          <w:sz w:val="24"/>
          <w:szCs w:val="24"/>
          <w:lang w:eastAsia="ru-RU"/>
        </w:rPr>
      </w:pPr>
    </w:p>
    <w:p w:rsidR="00B30D69" w:rsidRPr="00B30D69" w:rsidRDefault="00B30D69" w:rsidP="00B30D69">
      <w:pPr>
        <w:tabs>
          <w:tab w:val="left" w:pos="567"/>
        </w:tabs>
        <w:spacing w:after="0" w:line="240" w:lineRule="auto"/>
        <w:ind w:left="426"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1.3.4. Срок (период) оказания услуг по перевозке: </w:t>
      </w:r>
      <w:proofErr w:type="gramStart"/>
      <w:r w:rsidRPr="00B30D69">
        <w:rPr>
          <w:rFonts w:ascii="Times New Roman" w:eastAsia="Times New Roman" w:hAnsi="Times New Roman" w:cs="Times New Roman"/>
          <w:sz w:val="24"/>
          <w:szCs w:val="24"/>
          <w:lang w:eastAsia="ru-RU"/>
        </w:rPr>
        <w:t>с</w:t>
      </w:r>
      <w:proofErr w:type="gramEnd"/>
      <w:r w:rsidRPr="00B30D69">
        <w:rPr>
          <w:rFonts w:ascii="Times New Roman" w:eastAsia="Times New Roman" w:hAnsi="Times New Roman" w:cs="Times New Roman"/>
          <w:sz w:val="24"/>
          <w:szCs w:val="24"/>
          <w:lang w:eastAsia="ru-RU"/>
        </w:rPr>
        <w:t xml:space="preserve"> __________  по  _______________</w:t>
      </w:r>
    </w:p>
    <w:p w:rsidR="00B30D69" w:rsidRPr="00B30D69" w:rsidRDefault="00B30D69" w:rsidP="00B30D69">
      <w:pPr>
        <w:tabs>
          <w:tab w:val="left" w:pos="567"/>
        </w:tabs>
        <w:spacing w:after="0" w:line="240" w:lineRule="auto"/>
        <w:ind w:left="426" w:right="-5"/>
        <w:jc w:val="both"/>
        <w:rPr>
          <w:rFonts w:ascii="Times New Roman" w:eastAsia="Times New Roman" w:hAnsi="Times New Roman" w:cs="Times New Roman"/>
          <w:sz w:val="24"/>
          <w:szCs w:val="24"/>
          <w:lang w:eastAsia="ru-RU"/>
        </w:rPr>
      </w:pPr>
    </w:p>
    <w:p w:rsidR="00B30D69" w:rsidRPr="00B30D69" w:rsidRDefault="00B30D69" w:rsidP="00B30D69">
      <w:pPr>
        <w:keepNext/>
        <w:keepLines/>
        <w:numPr>
          <w:ilvl w:val="0"/>
          <w:numId w:val="44"/>
        </w:numPr>
        <w:spacing w:after="0" w:line="240" w:lineRule="auto"/>
        <w:ind w:right="-5"/>
        <w:jc w:val="center"/>
        <w:rPr>
          <w:rFonts w:ascii="Times New Roman" w:eastAsia="Courier New" w:hAnsi="Times New Roman" w:cs="Times New Roman"/>
          <w:b/>
          <w:bCs/>
          <w:sz w:val="24"/>
          <w:szCs w:val="24"/>
          <w:lang w:eastAsia="ru-RU"/>
        </w:rPr>
      </w:pPr>
      <w:r w:rsidRPr="00B30D69">
        <w:rPr>
          <w:rFonts w:ascii="Times New Roman" w:eastAsia="Courier New" w:hAnsi="Times New Roman" w:cs="Times New Roman"/>
          <w:b/>
          <w:bCs/>
          <w:sz w:val="24"/>
          <w:szCs w:val="24"/>
          <w:lang w:eastAsia="ru-RU"/>
        </w:rPr>
        <w:t>УСЛОВИЯ ПЕРЕВОЗКИ</w:t>
      </w:r>
      <w:bookmarkEnd w:id="364"/>
    </w:p>
    <w:p w:rsidR="00B30D69" w:rsidRPr="00B30D69" w:rsidRDefault="00B30D69" w:rsidP="00B30D69">
      <w:pPr>
        <w:tabs>
          <w:tab w:val="left" w:pos="1465"/>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2.1. Перевозка Груза осуществляется в соответствии с заявками, направляемыми Заказчиком Перевозчику на электронную почту: </w:t>
      </w:r>
      <w:r w:rsidRPr="00B30D69">
        <w:rPr>
          <w:rFonts w:ascii="Times New Roman" w:eastAsia="Times New Roman" w:hAnsi="Times New Roman" w:cs="Times New Roman"/>
          <w:b/>
          <w:sz w:val="24"/>
          <w:szCs w:val="24"/>
          <w:lang w:eastAsia="ru-RU"/>
        </w:rPr>
        <w:t xml:space="preserve">________ </w:t>
      </w:r>
      <w:r w:rsidRPr="00B30D69">
        <w:rPr>
          <w:rFonts w:ascii="Times New Roman" w:eastAsia="Times New Roman" w:hAnsi="Times New Roman" w:cs="Times New Roman"/>
          <w:sz w:val="24"/>
          <w:szCs w:val="24"/>
          <w:lang w:eastAsia="ru-RU"/>
        </w:rPr>
        <w:t xml:space="preserve">либо по факсу: </w:t>
      </w:r>
      <w:r w:rsidRPr="00B30D69">
        <w:rPr>
          <w:rFonts w:ascii="Times New Roman" w:eastAsia="Times New Roman" w:hAnsi="Times New Roman" w:cs="Times New Roman"/>
          <w:b/>
          <w:sz w:val="24"/>
          <w:szCs w:val="24"/>
          <w:lang w:eastAsia="ru-RU"/>
        </w:rPr>
        <w:t>________</w:t>
      </w:r>
      <w:r w:rsidRPr="00B30D69">
        <w:rPr>
          <w:rFonts w:ascii="Times New Roman" w:eastAsia="Times New Roman" w:hAnsi="Times New Roman" w:cs="Times New Roman"/>
          <w:sz w:val="24"/>
          <w:szCs w:val="24"/>
          <w:lang w:eastAsia="ru-RU"/>
        </w:rPr>
        <w:t xml:space="preserve"> не менее чем за двое суток до момента приема Груза для перевозки. Заявка на перевозку Груза оформляется в письменном виде и должна содержать следующие сведения: </w:t>
      </w:r>
    </w:p>
    <w:p w:rsidR="00B30D69" w:rsidRPr="00B30D69" w:rsidRDefault="00B30D69" w:rsidP="00B30D69">
      <w:pPr>
        <w:tabs>
          <w:tab w:val="left" w:pos="1465"/>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 наименование и количество Груза, </w:t>
      </w:r>
    </w:p>
    <w:p w:rsidR="00B30D69" w:rsidRPr="00B30D69" w:rsidRDefault="00B30D69" w:rsidP="00B30D69">
      <w:pPr>
        <w:tabs>
          <w:tab w:val="left" w:pos="1465"/>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 пункты приема и выдачи Груза, </w:t>
      </w:r>
    </w:p>
    <w:p w:rsidR="00B30D69" w:rsidRPr="00B30D69" w:rsidRDefault="00B30D69" w:rsidP="00B30D69">
      <w:pPr>
        <w:tabs>
          <w:tab w:val="left" w:pos="1465"/>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 сроки приема и выдачи Груза, </w:t>
      </w:r>
    </w:p>
    <w:p w:rsidR="00B30D69" w:rsidRPr="00B30D69" w:rsidRDefault="00B30D69" w:rsidP="00B30D69">
      <w:pPr>
        <w:tabs>
          <w:tab w:val="left" w:pos="142"/>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-полные и точные сведения о реквизитах Грузоотправителя и Грузополучателя, примечания/указания (при наличии). </w:t>
      </w:r>
    </w:p>
    <w:p w:rsidR="00B30D69" w:rsidRPr="00B30D69" w:rsidRDefault="00B30D69" w:rsidP="00B30D69">
      <w:pPr>
        <w:tabs>
          <w:tab w:val="left" w:pos="567"/>
          <w:tab w:val="left" w:pos="1109"/>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2.2.  Под перевозкой в данном Договоре понимается:</w:t>
      </w:r>
    </w:p>
    <w:p w:rsidR="00B30D69" w:rsidRPr="00B30D69" w:rsidRDefault="00B30D69" w:rsidP="00B30D69">
      <w:pPr>
        <w:numPr>
          <w:ilvl w:val="0"/>
          <w:numId w:val="41"/>
        </w:numPr>
        <w:tabs>
          <w:tab w:val="left" w:pos="274"/>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прием </w:t>
      </w:r>
      <w:proofErr w:type="gramStart"/>
      <w:r w:rsidRPr="00B30D69">
        <w:rPr>
          <w:rFonts w:ascii="Times New Roman" w:eastAsia="Times New Roman" w:hAnsi="Times New Roman" w:cs="Times New Roman"/>
          <w:sz w:val="24"/>
          <w:szCs w:val="24"/>
          <w:lang w:eastAsia="ru-RU"/>
        </w:rPr>
        <w:t>Груза Заказчика</w:t>
      </w:r>
      <w:proofErr w:type="gramEnd"/>
      <w:r w:rsidRPr="00B30D69">
        <w:rPr>
          <w:rFonts w:ascii="Times New Roman" w:eastAsia="Times New Roman" w:hAnsi="Times New Roman" w:cs="Times New Roman"/>
          <w:sz w:val="24"/>
          <w:szCs w:val="24"/>
          <w:lang w:eastAsia="ru-RU"/>
        </w:rPr>
        <w:t xml:space="preserve"> на автомобильный транспорт Перевозчика в пункте, указанном в     заявке;</w:t>
      </w:r>
    </w:p>
    <w:p w:rsidR="00B30D69" w:rsidRPr="00B30D69" w:rsidRDefault="00B30D69" w:rsidP="00B30D69">
      <w:pPr>
        <w:numPr>
          <w:ilvl w:val="0"/>
          <w:numId w:val="41"/>
        </w:numPr>
        <w:tabs>
          <w:tab w:val="left" w:pos="274"/>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оформление всех сопроводительных документов;</w:t>
      </w:r>
    </w:p>
    <w:p w:rsidR="00B30D69" w:rsidRPr="00B30D69" w:rsidRDefault="00B30D69" w:rsidP="00B30D69">
      <w:pPr>
        <w:numPr>
          <w:ilvl w:val="0"/>
          <w:numId w:val="41"/>
        </w:numPr>
        <w:tabs>
          <w:tab w:val="left" w:pos="140"/>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   доставка Груза до пункта выдачи;</w:t>
      </w:r>
    </w:p>
    <w:p w:rsidR="00B30D69" w:rsidRPr="00B30D69" w:rsidRDefault="00B30D69" w:rsidP="00B30D69">
      <w:pPr>
        <w:numPr>
          <w:ilvl w:val="0"/>
          <w:numId w:val="41"/>
        </w:numPr>
        <w:tabs>
          <w:tab w:val="left" w:pos="150"/>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   выдача Груза Заказчику или иному лицу, указанному Заказчиком, в пункте выдачи.</w:t>
      </w:r>
    </w:p>
    <w:p w:rsidR="00B30D69" w:rsidRPr="00B30D69" w:rsidRDefault="00B30D69" w:rsidP="00B30D69">
      <w:pPr>
        <w:tabs>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2.3. Прием Груза осуществляется в пунктах, указанных Заказчиком в заявке, в соответствии с объемом цистерны и документами, подтверждающими качество и количество груза.</w:t>
      </w:r>
    </w:p>
    <w:p w:rsidR="00B30D69" w:rsidRPr="00B30D69" w:rsidRDefault="00B30D69" w:rsidP="00B30D69">
      <w:pPr>
        <w:tabs>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2.4. Доставка осуществляется автомобильным транспортом, средне грузовой скоростью, при соблюдении соответствующих норм безопасности.</w:t>
      </w:r>
    </w:p>
    <w:p w:rsidR="00B30D69" w:rsidRPr="00B30D69" w:rsidRDefault="00B30D69" w:rsidP="00B30D69">
      <w:pPr>
        <w:tabs>
          <w:tab w:val="left" w:pos="567"/>
          <w:tab w:val="left" w:pos="709"/>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2.5.  Выдача груза производится в пункте, указанном Заказчиком, в соответствии с документами, оформленными предварительно Перевозчиком. Подтверждающими документами являются транспортные накладные (установленной</w:t>
      </w:r>
      <w:r w:rsidRPr="00B30D69">
        <w:rPr>
          <w:rFonts w:ascii="Times New Roman" w:eastAsia="Times New Roman" w:hAnsi="Times New Roman" w:cs="Times New Roman"/>
          <w:i/>
          <w:sz w:val="24"/>
          <w:szCs w:val="24"/>
          <w:lang w:eastAsia="ru-RU"/>
        </w:rPr>
        <w:t xml:space="preserve"> </w:t>
      </w:r>
      <w:r w:rsidRPr="00B30D69">
        <w:rPr>
          <w:rFonts w:ascii="Times New Roman" w:eastAsia="Times New Roman" w:hAnsi="Times New Roman" w:cs="Times New Roman"/>
          <w:sz w:val="24"/>
          <w:szCs w:val="24"/>
          <w:lang w:eastAsia="ru-RU"/>
        </w:rPr>
        <w:t>формы в Приложении № 4 к Правилам перевозок грузов автомобильным транспортом, в ред. Постановления Правительства РФ от 30.12.2011 № 1208), подписанные уполномоченными представителями Сторон.</w:t>
      </w:r>
    </w:p>
    <w:p w:rsidR="00B30D69" w:rsidRPr="00B30D69" w:rsidRDefault="00B30D69" w:rsidP="00B30D69">
      <w:pPr>
        <w:tabs>
          <w:tab w:val="left" w:pos="1407"/>
        </w:tabs>
        <w:spacing w:after="0" w:line="240" w:lineRule="auto"/>
        <w:ind w:right="-5"/>
        <w:jc w:val="both"/>
        <w:rPr>
          <w:rFonts w:ascii="Times New Roman" w:eastAsia="Times New Roman" w:hAnsi="Times New Roman" w:cs="Times New Roman"/>
          <w:sz w:val="24"/>
          <w:szCs w:val="24"/>
          <w:lang w:eastAsia="ru-RU"/>
        </w:rPr>
      </w:pPr>
    </w:p>
    <w:p w:rsidR="00B30D69" w:rsidRPr="00B30D69" w:rsidRDefault="00B30D69" w:rsidP="00B30D69">
      <w:pPr>
        <w:keepNext/>
        <w:keepLines/>
        <w:numPr>
          <w:ilvl w:val="0"/>
          <w:numId w:val="44"/>
        </w:numPr>
        <w:spacing w:after="0" w:line="240" w:lineRule="auto"/>
        <w:ind w:right="-5"/>
        <w:jc w:val="center"/>
        <w:rPr>
          <w:rFonts w:ascii="Times New Roman" w:eastAsia="Courier New" w:hAnsi="Times New Roman" w:cs="Times New Roman"/>
          <w:b/>
          <w:bCs/>
          <w:sz w:val="24"/>
          <w:szCs w:val="24"/>
          <w:lang w:eastAsia="zh-CN"/>
        </w:rPr>
      </w:pPr>
      <w:bookmarkStart w:id="365" w:name="bookmark1"/>
      <w:r w:rsidRPr="00B30D69">
        <w:rPr>
          <w:rFonts w:ascii="Times New Roman" w:eastAsia="Courier New" w:hAnsi="Times New Roman" w:cs="Times New Roman"/>
          <w:b/>
          <w:bCs/>
          <w:sz w:val="24"/>
          <w:szCs w:val="24"/>
          <w:lang w:eastAsia="ru-RU"/>
        </w:rPr>
        <w:t>ПРАВА И ОБЯЗАННОСТИ СТОРОН</w:t>
      </w:r>
      <w:bookmarkEnd w:id="365"/>
    </w:p>
    <w:p w:rsidR="00B30D69" w:rsidRPr="00B30D69" w:rsidRDefault="00B30D69" w:rsidP="00B30D69">
      <w:pPr>
        <w:numPr>
          <w:ilvl w:val="1"/>
          <w:numId w:val="40"/>
        </w:numPr>
        <w:tabs>
          <w:tab w:val="left" w:pos="567"/>
        </w:tabs>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b/>
          <w:sz w:val="24"/>
          <w:szCs w:val="24"/>
          <w:lang w:eastAsia="ru-RU"/>
        </w:rPr>
        <w:t>Перевозчик обязан</w:t>
      </w:r>
      <w:r w:rsidRPr="00B30D69">
        <w:rPr>
          <w:rFonts w:ascii="Times New Roman" w:eastAsia="Times New Roman" w:hAnsi="Times New Roman" w:cs="Times New Roman"/>
          <w:sz w:val="24"/>
          <w:szCs w:val="24"/>
          <w:lang w:eastAsia="ru-RU"/>
        </w:rPr>
        <w:t>:</w:t>
      </w:r>
    </w:p>
    <w:p w:rsidR="00B30D69" w:rsidRPr="00B30D69" w:rsidRDefault="00B30D69" w:rsidP="00B30D69">
      <w:pPr>
        <w:tabs>
          <w:tab w:val="left" w:pos="567"/>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3.1.1. в течение одних суток с момента получения заявки, письменно сообщить Заказчику о возможности или невозможности организации заказываемой перевозки. В случае</w:t>
      </w:r>
      <w:proofErr w:type="gramStart"/>
      <w:r w:rsidRPr="00B30D69">
        <w:rPr>
          <w:rFonts w:ascii="Times New Roman" w:eastAsia="Times New Roman" w:hAnsi="Times New Roman" w:cs="Times New Roman"/>
          <w:sz w:val="24"/>
          <w:szCs w:val="24"/>
          <w:lang w:eastAsia="ru-RU"/>
        </w:rPr>
        <w:t>,</w:t>
      </w:r>
      <w:proofErr w:type="gramEnd"/>
      <w:r w:rsidRPr="00B30D69">
        <w:rPr>
          <w:rFonts w:ascii="Times New Roman" w:eastAsia="Times New Roman" w:hAnsi="Times New Roman" w:cs="Times New Roman"/>
          <w:sz w:val="24"/>
          <w:szCs w:val="24"/>
          <w:lang w:eastAsia="ru-RU"/>
        </w:rPr>
        <w:t xml:space="preserve"> если в указанный срок Перевозчик письменно не сообщил о возможности или невозможности выполнения данной заявки, заявка считается подтвержденной;</w:t>
      </w:r>
    </w:p>
    <w:p w:rsidR="00B30D69" w:rsidRPr="00B30D69" w:rsidRDefault="00B30D69" w:rsidP="00B30D69">
      <w:pPr>
        <w:tabs>
          <w:tab w:val="left" w:pos="426"/>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3.1.2. подать в пункты и сроки, указанные в заявке, под погрузку исправные автотранспортные средства (с водителями) в техническом состоянии, пригодном для перевозки соответствующего груза, заправленные горюче-смазочными материалами;</w:t>
      </w:r>
    </w:p>
    <w:p w:rsidR="00B30D69" w:rsidRPr="00B30D69" w:rsidDel="00ED3F5F" w:rsidRDefault="00B30D69" w:rsidP="00B30D69">
      <w:pPr>
        <w:tabs>
          <w:tab w:val="left" w:pos="426"/>
        </w:tabs>
        <w:spacing w:after="0" w:line="240" w:lineRule="auto"/>
        <w:jc w:val="both"/>
        <w:rPr>
          <w:del w:id="366" w:author="transport_3" w:date="2016-01-22T14:42:00Z"/>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3.1.3.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B30D69" w:rsidRPr="00B30D69" w:rsidRDefault="00B30D69" w:rsidP="00B30D69">
      <w:pPr>
        <w:tabs>
          <w:tab w:val="left" w:pos="426"/>
        </w:tabs>
        <w:spacing w:after="0" w:line="240" w:lineRule="auto"/>
        <w:jc w:val="both"/>
        <w:rPr>
          <w:rFonts w:ascii="Times New Roman" w:eastAsia="Times New Roman" w:hAnsi="Times New Roman" w:cs="Times New Roman"/>
          <w:sz w:val="24"/>
          <w:szCs w:val="24"/>
          <w:lang w:eastAsia="ru-RU"/>
        </w:rPr>
      </w:pPr>
      <w:proofErr w:type="gramStart"/>
      <w:r w:rsidRPr="00B30D69">
        <w:rPr>
          <w:rFonts w:ascii="Times New Roman" w:eastAsia="Times New Roman" w:hAnsi="Times New Roman" w:cs="Times New Roman"/>
          <w:sz w:val="24"/>
          <w:szCs w:val="24"/>
          <w:lang w:eastAsia="ru-RU"/>
        </w:rPr>
        <w:t>3.1.4. принять к перевозке и своевременно доставить Груз Заказчика в пункт назначения (выдачи), согласно заявке;</w:t>
      </w:r>
      <w:proofErr w:type="gramEnd"/>
    </w:p>
    <w:p w:rsidR="00B30D69" w:rsidRPr="00B30D69" w:rsidRDefault="00B30D69" w:rsidP="00B30D69">
      <w:pPr>
        <w:tabs>
          <w:tab w:val="left" w:pos="426"/>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3.1.5. передать Груз уполномоченному представителю Заказчика;</w:t>
      </w:r>
    </w:p>
    <w:p w:rsidR="00B30D69" w:rsidRPr="00B30D69" w:rsidRDefault="00B30D69" w:rsidP="00B30D69">
      <w:pPr>
        <w:tabs>
          <w:tab w:val="left" w:pos="1287"/>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3.1.6. в течение рабочих суток после доставки Груза до места назначения, предоставить Заказчику надлежаще оформленную транспортную накладную (установленной</w:t>
      </w:r>
      <w:r w:rsidRPr="00B30D69">
        <w:rPr>
          <w:rFonts w:ascii="Times New Roman" w:eastAsia="Times New Roman" w:hAnsi="Times New Roman" w:cs="Times New Roman"/>
          <w:i/>
          <w:sz w:val="24"/>
          <w:szCs w:val="24"/>
          <w:lang w:eastAsia="ru-RU"/>
        </w:rPr>
        <w:t xml:space="preserve"> </w:t>
      </w:r>
      <w:r w:rsidRPr="00B30D69">
        <w:rPr>
          <w:rFonts w:ascii="Times New Roman" w:eastAsia="Times New Roman" w:hAnsi="Times New Roman" w:cs="Times New Roman"/>
          <w:sz w:val="24"/>
          <w:szCs w:val="24"/>
          <w:lang w:eastAsia="ru-RU"/>
        </w:rPr>
        <w:t>формы в Приложении № 4 к Правилам перевозок грузов автомобильным транспортом, в ред. Постановления Правительства РФ от 30.12.2011 № 1208);</w:t>
      </w:r>
    </w:p>
    <w:p w:rsidR="00B30D69" w:rsidRPr="00B30D69" w:rsidRDefault="00B30D69" w:rsidP="00B30D69">
      <w:pPr>
        <w:tabs>
          <w:tab w:val="left" w:pos="1287"/>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3.1.7. оформить и передать Заказчику все необходимые документы (счета на оплату, счета-фактуры, акты оказанных услуг, акт сверки расчетов)  до 5 числа месяца, следующего за </w:t>
      </w:r>
      <w:proofErr w:type="gramStart"/>
      <w:r w:rsidRPr="00B30D69">
        <w:rPr>
          <w:rFonts w:ascii="Times New Roman" w:eastAsia="Times New Roman" w:hAnsi="Times New Roman" w:cs="Times New Roman"/>
          <w:sz w:val="24"/>
          <w:szCs w:val="24"/>
          <w:lang w:eastAsia="ru-RU"/>
        </w:rPr>
        <w:t>отчетным</w:t>
      </w:r>
      <w:proofErr w:type="gramEnd"/>
      <w:r w:rsidRPr="00B30D69">
        <w:rPr>
          <w:rFonts w:ascii="Times New Roman" w:eastAsia="Times New Roman" w:hAnsi="Times New Roman" w:cs="Times New Roman"/>
          <w:sz w:val="24"/>
          <w:szCs w:val="24"/>
          <w:lang w:eastAsia="ru-RU"/>
        </w:rPr>
        <w:t>;</w:t>
      </w:r>
    </w:p>
    <w:p w:rsidR="00B30D69" w:rsidRPr="00B30D69" w:rsidRDefault="00B30D69" w:rsidP="00B30D69">
      <w:pPr>
        <w:tabs>
          <w:tab w:val="left" w:pos="1287"/>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3.1.8. в случае наступления обстоятельств, которые могут стать причиной задержки при доставке Груза до места назначения (возникшая техническая неисправность автотранспортного </w:t>
      </w:r>
      <w:r w:rsidRPr="00B30D69">
        <w:rPr>
          <w:rFonts w:ascii="Times New Roman" w:eastAsia="Times New Roman" w:hAnsi="Times New Roman" w:cs="Times New Roman"/>
          <w:sz w:val="24"/>
          <w:szCs w:val="24"/>
          <w:lang w:eastAsia="ru-RU"/>
        </w:rPr>
        <w:lastRenderedPageBreak/>
        <w:t>средства, ДТП, задержка работниками ГИБДД и пр.), немедленно проинформировать Заказчика о причине задержки, а также об её примерной продолжительности;</w:t>
      </w:r>
    </w:p>
    <w:p w:rsidR="00B30D69" w:rsidRPr="00B30D69" w:rsidRDefault="00B30D69" w:rsidP="00B30D69">
      <w:pPr>
        <w:tabs>
          <w:tab w:val="left" w:pos="1287"/>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3.1.9. принимать все меры для обеспечения сохранности количества и качества принятого к перевозке Груза на протяжении всего маршрута следования;</w:t>
      </w:r>
    </w:p>
    <w:p w:rsidR="00B30D69" w:rsidRPr="00B30D69" w:rsidRDefault="00B30D69" w:rsidP="00B30D69">
      <w:pPr>
        <w:tabs>
          <w:tab w:val="left" w:pos="1287"/>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3.1.10. отвечать за техническую и пожарную безопасность автотранспорта, прибывшего в пункт налива и слива Груза, а также за соблюдение водителями правил дорожного движения, пожарной безопасности, правил пункта погрузки/выгрузки.</w:t>
      </w:r>
    </w:p>
    <w:p w:rsidR="00B30D69" w:rsidRPr="00B30D69" w:rsidRDefault="00B30D69" w:rsidP="00B30D69">
      <w:pPr>
        <w:tabs>
          <w:tab w:val="left" w:pos="1287"/>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3.1.11.</w:t>
      </w:r>
      <w:r w:rsidRPr="00B30D69">
        <w:rPr>
          <w:rFonts w:ascii="Times New Roman" w:eastAsia="Times New Roman" w:hAnsi="Times New Roman" w:cs="Times New Roman"/>
          <w:sz w:val="28"/>
          <w:szCs w:val="28"/>
          <w:lang w:eastAsia="ru-RU"/>
        </w:rPr>
        <w:t xml:space="preserve">  </w:t>
      </w:r>
      <w:r w:rsidRPr="00B30D69">
        <w:rPr>
          <w:rFonts w:ascii="Times New Roman" w:eastAsia="Times New Roman" w:hAnsi="Times New Roman" w:cs="Times New Roman"/>
          <w:sz w:val="24"/>
          <w:szCs w:val="24"/>
          <w:lang w:eastAsia="ru-RU"/>
        </w:rPr>
        <w:t xml:space="preserve">Иметь </w:t>
      </w:r>
      <w:proofErr w:type="gramStart"/>
      <w:r w:rsidRPr="00B30D69">
        <w:rPr>
          <w:rFonts w:ascii="Times New Roman" w:eastAsia="Times New Roman" w:hAnsi="Times New Roman" w:cs="Times New Roman"/>
          <w:sz w:val="24"/>
          <w:szCs w:val="24"/>
          <w:lang w:eastAsia="ru-RU"/>
        </w:rPr>
        <w:t>в наличии на весь срок действия договора полис</w:t>
      </w:r>
      <w:r w:rsidRPr="00B30D69">
        <w:rPr>
          <w:rFonts w:ascii="Times New Roman" w:eastAsia="Times New Roman" w:hAnsi="Times New Roman" w:cs="Times New Roman"/>
          <w:sz w:val="28"/>
          <w:szCs w:val="28"/>
          <w:lang w:eastAsia="ru-RU"/>
        </w:rPr>
        <w:t xml:space="preserve"> </w:t>
      </w:r>
      <w:r w:rsidRPr="00B30D69">
        <w:rPr>
          <w:rFonts w:ascii="Times New Roman" w:eastAsia="Times New Roman" w:hAnsi="Times New Roman" w:cs="Times New Roman"/>
          <w:sz w:val="24"/>
          <w:szCs w:val="24"/>
          <w:lang w:eastAsia="ru-RU"/>
        </w:rPr>
        <w:t>страхования гражданской ответственности за причинение вреда в результате аварии на опасном объекте</w:t>
      </w:r>
      <w:proofErr w:type="gramEnd"/>
      <w:r w:rsidRPr="00B30D69">
        <w:rPr>
          <w:rFonts w:ascii="Times New Roman" w:eastAsia="Times New Roman" w:hAnsi="Times New Roman" w:cs="Times New Roman"/>
          <w:sz w:val="24"/>
          <w:szCs w:val="24"/>
          <w:lang w:eastAsia="ru-RU"/>
        </w:rPr>
        <w:t xml:space="preserve"> на каждую единицу автотранспорта, перевозящего Груз.</w:t>
      </w:r>
    </w:p>
    <w:p w:rsidR="00B30D69" w:rsidRPr="00B30D69" w:rsidDel="001B2854" w:rsidRDefault="00B30D69" w:rsidP="00B30D69">
      <w:pPr>
        <w:tabs>
          <w:tab w:val="left" w:pos="1287"/>
        </w:tabs>
        <w:spacing w:after="0" w:line="240" w:lineRule="auto"/>
        <w:jc w:val="both"/>
        <w:rPr>
          <w:del w:id="367" w:author="transport_3" w:date="2016-01-22T15:44:00Z"/>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3.1.12.</w:t>
      </w:r>
      <w:r w:rsidRPr="00B30D69">
        <w:rPr>
          <w:rFonts w:ascii="Times New Roman" w:eastAsia="Times New Roman" w:hAnsi="Times New Roman" w:cs="Times New Roman"/>
          <w:sz w:val="28"/>
          <w:szCs w:val="28"/>
          <w:lang w:eastAsia="ru-RU"/>
        </w:rPr>
        <w:t xml:space="preserve"> </w:t>
      </w:r>
      <w:r w:rsidRPr="00B30D69">
        <w:rPr>
          <w:rFonts w:ascii="Times New Roman" w:eastAsia="Times New Roman" w:hAnsi="Times New Roman" w:cs="Times New Roman"/>
          <w:sz w:val="24"/>
          <w:szCs w:val="24"/>
          <w:lang w:eastAsia="ru-RU"/>
        </w:rPr>
        <w:t>Иметь в наличии на весь срок действия договора полис страхования убытков от повреждения (полной гибели или части груза) на каждую единицу автотранспорта,</w:t>
      </w:r>
      <w:del w:id="368" w:author="transport_3" w:date="2016-01-25T09:14:00Z">
        <w:r w:rsidRPr="00B30D69" w:rsidDel="00F92034">
          <w:rPr>
            <w:rFonts w:ascii="Times New Roman" w:eastAsia="Times New Roman" w:hAnsi="Times New Roman" w:cs="Times New Roman"/>
            <w:sz w:val="24"/>
            <w:szCs w:val="24"/>
            <w:lang w:eastAsia="ru-RU"/>
          </w:rPr>
          <w:delText xml:space="preserve"> </w:delText>
        </w:r>
      </w:del>
      <w:r w:rsidRPr="00B30D69">
        <w:rPr>
          <w:rFonts w:ascii="Times New Roman" w:eastAsia="Times New Roman" w:hAnsi="Times New Roman" w:cs="Times New Roman"/>
          <w:sz w:val="24"/>
          <w:szCs w:val="24"/>
          <w:lang w:eastAsia="ru-RU"/>
        </w:rPr>
        <w:t xml:space="preserve"> перевозящего Груз.</w:t>
      </w:r>
    </w:p>
    <w:p w:rsidR="00B30D69" w:rsidRPr="00B30D69" w:rsidRDefault="00B30D69" w:rsidP="00B30D69">
      <w:pPr>
        <w:tabs>
          <w:tab w:val="left" w:pos="1287"/>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3.1.13. Иметь в наличии действующий сертификат о калибровке на перевозку тёмных нефтепродуктов для каждой автоцистерны.</w:t>
      </w:r>
    </w:p>
    <w:p w:rsidR="00B30D69" w:rsidRPr="00B30D69" w:rsidRDefault="00B30D69" w:rsidP="00B30D69">
      <w:pPr>
        <w:autoSpaceDE w:val="0"/>
        <w:autoSpaceDN w:val="0"/>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3.1.14. </w:t>
      </w:r>
      <w:proofErr w:type="gramStart"/>
      <w:r w:rsidRPr="00B30D69">
        <w:rPr>
          <w:rFonts w:ascii="Times New Roman" w:eastAsia="Times New Roman" w:hAnsi="Times New Roman" w:cs="Times New Roman"/>
          <w:sz w:val="24"/>
          <w:szCs w:val="24"/>
          <w:lang w:eastAsia="ru-RU"/>
        </w:rPr>
        <w:t>Иметь в наличии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B30D69">
        <w:rPr>
          <w:rFonts w:ascii="Times New Roman" w:eastAsia="Times New Roman" w:hAnsi="Times New Roman" w:cs="Times New Roman"/>
          <w:sz w:val="24"/>
          <w:szCs w:val="24"/>
          <w:lang w:eastAsia="ru-RU"/>
        </w:rPr>
        <w:t xml:space="preserve"> Мурманской области» утвержденный план по предупреждению и ликвидации разливов нефти и нефтепродуктов и действующий договор с </w:t>
      </w:r>
      <w:proofErr w:type="gramStart"/>
      <w:r w:rsidRPr="00B30D69">
        <w:rPr>
          <w:rFonts w:ascii="Times New Roman" w:eastAsia="Times New Roman" w:hAnsi="Times New Roman" w:cs="Times New Roman"/>
          <w:sz w:val="24"/>
          <w:szCs w:val="24"/>
          <w:lang w:eastAsia="ru-RU"/>
        </w:rPr>
        <w:t>аварийно-спасательными</w:t>
      </w:r>
      <w:proofErr w:type="gramEnd"/>
      <w:r w:rsidRPr="00B30D69">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p>
    <w:p w:rsidR="00B30D69" w:rsidRPr="00B30D69" w:rsidRDefault="00B30D69" w:rsidP="00B30D69">
      <w:pPr>
        <w:tabs>
          <w:tab w:val="left" w:pos="567"/>
        </w:tabs>
        <w:spacing w:after="0" w:line="240" w:lineRule="auto"/>
        <w:jc w:val="both"/>
        <w:rPr>
          <w:rFonts w:ascii="Times New Roman" w:eastAsia="Times New Roman" w:hAnsi="Times New Roman" w:cs="Times New Roman"/>
          <w:b/>
          <w:sz w:val="24"/>
          <w:szCs w:val="24"/>
          <w:lang w:eastAsia="ru-RU"/>
        </w:rPr>
      </w:pPr>
      <w:r w:rsidRPr="00B30D69">
        <w:rPr>
          <w:rFonts w:ascii="Times New Roman" w:eastAsia="Times New Roman" w:hAnsi="Times New Roman" w:cs="Times New Roman"/>
          <w:b/>
          <w:sz w:val="24"/>
          <w:szCs w:val="24"/>
          <w:lang w:eastAsia="ru-RU"/>
        </w:rPr>
        <w:t>3.2.Заказчик обязан:</w:t>
      </w:r>
    </w:p>
    <w:p w:rsidR="00B30D69" w:rsidRPr="00B30D69" w:rsidRDefault="00B30D69" w:rsidP="00B30D69">
      <w:pPr>
        <w:tabs>
          <w:tab w:val="left" w:pos="1465"/>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3.2.1.подать в установленные сроки заявку на перевозку.</w:t>
      </w:r>
    </w:p>
    <w:p w:rsidR="00B30D69" w:rsidRPr="00B30D69" w:rsidRDefault="00B30D69" w:rsidP="00B30D69">
      <w:pPr>
        <w:tabs>
          <w:tab w:val="left" w:pos="1470"/>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3.2.2.согласовать самостоятельно условия, возможности и сроки подхода автомобильного транспорта Перевозчика к пунктам погрузки/выгрузки. Пункты погрузки/выгрузки должны соответствовать техническим возможностям автотранспортных средств Перевозчика для беспрепятственного выполнения погрузки/выдачи Груза и выполнения необходимых маневров при въезде/выезде.</w:t>
      </w:r>
    </w:p>
    <w:p w:rsidR="00B30D69" w:rsidRPr="00B30D69" w:rsidRDefault="00B30D69" w:rsidP="00B30D69">
      <w:pPr>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3.2.3.  принять Груз в соответствии с п.2.5. Договора.</w:t>
      </w:r>
    </w:p>
    <w:p w:rsidR="00B30D69" w:rsidRPr="00B30D69" w:rsidRDefault="00B30D69" w:rsidP="00B30D69">
      <w:pPr>
        <w:tabs>
          <w:tab w:val="left" w:pos="567"/>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3.2.4. обеспечить своевременный прием доставленного Груза.</w:t>
      </w:r>
    </w:p>
    <w:p w:rsidR="00B30D69" w:rsidRPr="00B30D69" w:rsidRDefault="00B30D69" w:rsidP="00B30D69">
      <w:pPr>
        <w:tabs>
          <w:tab w:val="left" w:pos="0"/>
        </w:tabs>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3.2.5. обеспечить исправность и надлежащее освещение разгрузочных площадок и подъездных путей к ним.</w:t>
      </w:r>
    </w:p>
    <w:p w:rsidR="00B30D69" w:rsidRPr="00B30D69" w:rsidRDefault="00B30D69" w:rsidP="00B30D69">
      <w:pPr>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3.2.6.  предоставить Перевозчику по его требованию документы и сведения о количественных и качественных свойствах Груза, об условиях его перевозки, иную информацию необходимую для надлежащего исполнения обязательств Перевозчика по данному Договору.</w:t>
      </w:r>
    </w:p>
    <w:p w:rsidR="00B30D69" w:rsidRPr="00B30D69" w:rsidRDefault="00B30D69" w:rsidP="00B30D69">
      <w:pPr>
        <w:spacing w:after="0" w:line="240" w:lineRule="auto"/>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3.2.7.  Оплачивать услуги по перевозке в сроки, указанные в п. 4.1. настоящего Договора.</w:t>
      </w:r>
    </w:p>
    <w:p w:rsidR="00B30D69" w:rsidRPr="00B30D69" w:rsidRDefault="00B30D69" w:rsidP="00B30D69">
      <w:pPr>
        <w:spacing w:after="0" w:line="240" w:lineRule="auto"/>
        <w:ind w:right="-5"/>
        <w:jc w:val="both"/>
        <w:rPr>
          <w:rFonts w:ascii="Times New Roman" w:eastAsia="Courier New" w:hAnsi="Times New Roman" w:cs="Times New Roman"/>
          <w:b/>
          <w:sz w:val="24"/>
          <w:szCs w:val="24"/>
          <w:lang w:eastAsia="ru-RU"/>
        </w:rPr>
      </w:pPr>
      <w:r w:rsidRPr="00B30D69">
        <w:rPr>
          <w:rFonts w:ascii="Times New Roman" w:eastAsia="Courier New" w:hAnsi="Times New Roman" w:cs="Times New Roman"/>
          <w:b/>
          <w:sz w:val="24"/>
          <w:szCs w:val="24"/>
          <w:lang w:eastAsia="ru-RU"/>
        </w:rPr>
        <w:t>3.3. Заказчик вправе:</w:t>
      </w:r>
    </w:p>
    <w:p w:rsidR="00B30D69" w:rsidRPr="00B30D69" w:rsidRDefault="00B30D69" w:rsidP="00B30D69">
      <w:pPr>
        <w:spacing w:after="0" w:line="240" w:lineRule="auto"/>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3.3.1.требовать от Перевозчика выполнения обязательств по данному Договору надлежащим образом, в полном объеме и в согласованный Сторонами срок;</w:t>
      </w:r>
    </w:p>
    <w:p w:rsidR="00B30D69" w:rsidRPr="00B30D69" w:rsidRDefault="00B30D69" w:rsidP="00B30D69">
      <w:pPr>
        <w:spacing w:after="0" w:line="240" w:lineRule="auto"/>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3.3.2. отказаться от погрузки Груза в поданные автотранспортные средства Перевозчика, не пригодные для перевозки соответствующего Груза;</w:t>
      </w:r>
    </w:p>
    <w:p w:rsidR="00B30D69" w:rsidRPr="00B30D69" w:rsidRDefault="00B30D69" w:rsidP="00B30D69">
      <w:pPr>
        <w:spacing w:after="0" w:line="240" w:lineRule="auto"/>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3.3.3. давать указания Перевозчику по вопросам транспортировки Груза.</w:t>
      </w:r>
    </w:p>
    <w:p w:rsidR="00B30D69" w:rsidRPr="00B30D69" w:rsidRDefault="00B30D69" w:rsidP="00B30D69">
      <w:pPr>
        <w:spacing w:after="0" w:line="240" w:lineRule="auto"/>
        <w:jc w:val="both"/>
        <w:rPr>
          <w:rFonts w:ascii="Times New Roman" w:eastAsia="Calibri" w:hAnsi="Times New Roman" w:cs="Times New Roman"/>
          <w:sz w:val="24"/>
          <w:szCs w:val="24"/>
        </w:rPr>
      </w:pPr>
      <w:r w:rsidRPr="00B30D69">
        <w:rPr>
          <w:rFonts w:ascii="Times New Roman" w:eastAsia="Calibri" w:hAnsi="Times New Roman" w:cs="Times New Roman"/>
          <w:sz w:val="24"/>
          <w:szCs w:val="24"/>
        </w:rPr>
        <w:t xml:space="preserve">3.4. 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B30D69">
        <w:rPr>
          <w:rFonts w:ascii="Times New Roman" w:eastAsia="Calibri" w:hAnsi="Times New Roman" w:cs="Times New Roman"/>
          <w:sz w:val="24"/>
          <w:szCs w:val="24"/>
        </w:rPr>
        <w:t>п.п</w:t>
      </w:r>
      <w:proofErr w:type="spellEnd"/>
      <w:r w:rsidRPr="00B30D69">
        <w:rPr>
          <w:rFonts w:ascii="Times New Roman" w:eastAsia="Calibri" w:hAnsi="Times New Roman" w:cs="Times New Roman"/>
          <w:sz w:val="24"/>
          <w:szCs w:val="24"/>
        </w:rPr>
        <w:t xml:space="preserve">. 1.3.1. </w:t>
      </w:r>
      <w:proofErr w:type="gramStart"/>
      <w:r w:rsidRPr="00B30D69">
        <w:rPr>
          <w:rFonts w:ascii="Times New Roman" w:eastAsia="Calibri" w:hAnsi="Times New Roman" w:cs="Times New Roman"/>
          <w:sz w:val="24"/>
          <w:szCs w:val="24"/>
        </w:rPr>
        <w:t xml:space="preserve">Договора (не обязан выбрать весь объем услуг по перевозке, указанный в </w:t>
      </w:r>
      <w:proofErr w:type="spellStart"/>
      <w:r w:rsidRPr="00B30D69">
        <w:rPr>
          <w:rFonts w:ascii="Times New Roman" w:eastAsia="Calibri" w:hAnsi="Times New Roman" w:cs="Times New Roman"/>
          <w:sz w:val="24"/>
          <w:szCs w:val="24"/>
        </w:rPr>
        <w:t>п.п</w:t>
      </w:r>
      <w:proofErr w:type="spellEnd"/>
      <w:r w:rsidRPr="00B30D69">
        <w:rPr>
          <w:rFonts w:ascii="Times New Roman" w:eastAsia="Calibri" w:hAnsi="Times New Roman" w:cs="Times New Roman"/>
          <w:sz w:val="24"/>
          <w:szCs w:val="24"/>
        </w:rPr>
        <w:t>. 1.3.1.</w:t>
      </w:r>
      <w:proofErr w:type="gramEnd"/>
      <w:r w:rsidRPr="00B30D69">
        <w:rPr>
          <w:rFonts w:ascii="Times New Roman" w:eastAsia="Calibri" w:hAnsi="Times New Roman" w:cs="Times New Roman"/>
          <w:sz w:val="24"/>
          <w:szCs w:val="24"/>
        </w:rPr>
        <w:t xml:space="preserve"> </w:t>
      </w:r>
      <w:proofErr w:type="gramStart"/>
      <w:r w:rsidRPr="00B30D69">
        <w:rPr>
          <w:rFonts w:ascii="Times New Roman" w:eastAsia="Calibri" w:hAnsi="Times New Roman" w:cs="Times New Roman"/>
          <w:sz w:val="24"/>
          <w:szCs w:val="24"/>
        </w:rPr>
        <w:t>Договора).</w:t>
      </w:r>
      <w:proofErr w:type="gramEnd"/>
      <w:r w:rsidRPr="00B30D69">
        <w:rPr>
          <w:rFonts w:ascii="Times New Roman" w:eastAsia="Calibri" w:hAnsi="Times New Roman" w:cs="Times New Roman"/>
          <w:sz w:val="24"/>
          <w:szCs w:val="24"/>
        </w:rPr>
        <w:t xml:space="preserve"> В случае</w:t>
      </w:r>
      <w:proofErr w:type="gramStart"/>
      <w:r w:rsidRPr="00B30D69">
        <w:rPr>
          <w:rFonts w:ascii="Times New Roman" w:eastAsia="Calibri" w:hAnsi="Times New Roman" w:cs="Times New Roman"/>
          <w:sz w:val="24"/>
          <w:szCs w:val="24"/>
        </w:rPr>
        <w:t>,</w:t>
      </w:r>
      <w:proofErr w:type="gramEnd"/>
      <w:r w:rsidRPr="00B30D69">
        <w:rPr>
          <w:rFonts w:ascii="Times New Roman" w:eastAsia="Calibri" w:hAnsi="Times New Roman" w:cs="Times New Roman"/>
          <w:sz w:val="24"/>
          <w:szCs w:val="24"/>
        </w:rPr>
        <w:t xml:space="preserve"> если в течение срока действия Договора от Заказчика не поступит заявок на перевозку всего объема Груза, указанного в </w:t>
      </w:r>
      <w:proofErr w:type="spellStart"/>
      <w:r w:rsidRPr="00B30D69">
        <w:rPr>
          <w:rFonts w:ascii="Times New Roman" w:eastAsia="Calibri" w:hAnsi="Times New Roman" w:cs="Times New Roman"/>
          <w:sz w:val="24"/>
          <w:szCs w:val="24"/>
        </w:rPr>
        <w:t>п.п</w:t>
      </w:r>
      <w:proofErr w:type="spellEnd"/>
      <w:r w:rsidRPr="00B30D69">
        <w:rPr>
          <w:rFonts w:ascii="Times New Roman" w:eastAsia="Calibri" w:hAnsi="Times New Roman" w:cs="Times New Roman"/>
          <w:sz w:val="24"/>
          <w:szCs w:val="24"/>
        </w:rPr>
        <w:t xml:space="preserve">. 1.3.1. Договора, или на перевозку части объема Груза, указанного в </w:t>
      </w:r>
      <w:proofErr w:type="spellStart"/>
      <w:r w:rsidRPr="00B30D69">
        <w:rPr>
          <w:rFonts w:ascii="Times New Roman" w:eastAsia="Calibri" w:hAnsi="Times New Roman" w:cs="Times New Roman"/>
          <w:sz w:val="24"/>
          <w:szCs w:val="24"/>
        </w:rPr>
        <w:t>п.п</w:t>
      </w:r>
      <w:proofErr w:type="spellEnd"/>
      <w:r w:rsidRPr="00B30D69">
        <w:rPr>
          <w:rFonts w:ascii="Times New Roman" w:eastAsia="Calibri" w:hAnsi="Times New Roman" w:cs="Times New Roman"/>
          <w:sz w:val="24"/>
          <w:szCs w:val="24"/>
        </w:rPr>
        <w:t xml:space="preserve">. 1.3.1.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w:t>
      </w:r>
    </w:p>
    <w:p w:rsidR="00B30D69" w:rsidRPr="00B30D69" w:rsidRDefault="00B30D69" w:rsidP="00B30D69">
      <w:pPr>
        <w:keepNext/>
        <w:keepLines/>
        <w:numPr>
          <w:ilvl w:val="0"/>
          <w:numId w:val="44"/>
        </w:numPr>
        <w:spacing w:after="0" w:line="240" w:lineRule="auto"/>
        <w:ind w:right="-5"/>
        <w:jc w:val="center"/>
        <w:rPr>
          <w:rFonts w:ascii="Times New Roman" w:eastAsia="Courier New" w:hAnsi="Times New Roman" w:cs="Times New Roman"/>
          <w:b/>
          <w:bCs/>
          <w:sz w:val="24"/>
          <w:szCs w:val="24"/>
          <w:lang w:eastAsia="ru-RU"/>
        </w:rPr>
      </w:pPr>
      <w:r w:rsidRPr="00B30D69">
        <w:rPr>
          <w:rFonts w:ascii="Times New Roman" w:eastAsia="Courier New" w:hAnsi="Times New Roman" w:cs="Times New Roman"/>
          <w:b/>
          <w:bCs/>
          <w:sz w:val="24"/>
          <w:szCs w:val="24"/>
          <w:lang w:eastAsia="ru-RU"/>
        </w:rPr>
        <w:lastRenderedPageBreak/>
        <w:t>РАСЧЕТЫ МЕЖДУ СТОРОНАМИ</w:t>
      </w:r>
    </w:p>
    <w:p w:rsidR="00B30D69" w:rsidRPr="00B30D69" w:rsidRDefault="00B30D69" w:rsidP="00B30D69">
      <w:pPr>
        <w:keepNext/>
        <w:keepLines/>
        <w:spacing w:after="0" w:line="240" w:lineRule="auto"/>
        <w:ind w:left="540" w:right="-5"/>
        <w:rPr>
          <w:rFonts w:ascii="Times New Roman" w:eastAsia="Courier New" w:hAnsi="Times New Roman" w:cs="Times New Roman"/>
          <w:b/>
          <w:bCs/>
          <w:sz w:val="24"/>
          <w:szCs w:val="24"/>
          <w:lang w:eastAsia="ru-RU"/>
        </w:rPr>
      </w:pPr>
    </w:p>
    <w:p w:rsidR="00B30D69" w:rsidRPr="00B30D69" w:rsidRDefault="00B30D69" w:rsidP="00B30D69">
      <w:pPr>
        <w:spacing w:after="0" w:line="240" w:lineRule="auto"/>
        <w:jc w:val="both"/>
        <w:rPr>
          <w:rFonts w:ascii="Times New Roman" w:eastAsia="Times New Roman" w:hAnsi="Times New Roman" w:cs="Times New Roman"/>
          <w:b/>
          <w:bCs/>
          <w:sz w:val="24"/>
          <w:szCs w:val="24"/>
          <w:lang w:eastAsia="ru-RU"/>
        </w:rPr>
      </w:pPr>
      <w:r w:rsidRPr="00B30D69">
        <w:rPr>
          <w:rFonts w:ascii="Times New Roman" w:eastAsia="Times New Roman" w:hAnsi="Times New Roman" w:cs="Times New Roman"/>
          <w:sz w:val="24"/>
          <w:szCs w:val="24"/>
          <w:lang w:eastAsia="ru-RU"/>
        </w:rPr>
        <w:t>4.1. Оплата по настоящему Договору производится путем безналичного перечисления Заказчиком денежных средств на расчетный счет Перевозчика. Срок оплаты услуг по перевозке в течение _______ календарных дней с момента выставления счетов-фактур, транспортных накладных, актов оказанных услуг, в соответствии с ценами, указанными в п.п.1.3.3. Договора. Допускаются иные формы расчетов, не противоречащие действующему законодательству</w:t>
      </w:r>
      <w:r w:rsidRPr="00B30D69">
        <w:rPr>
          <w:rFonts w:ascii="Times New Roman" w:eastAsia="Times New Roman" w:hAnsi="Times New Roman" w:cs="Times New Roman"/>
          <w:b/>
          <w:bCs/>
          <w:sz w:val="24"/>
          <w:szCs w:val="24"/>
          <w:lang w:eastAsia="ru-RU"/>
        </w:rPr>
        <w:t>.</w:t>
      </w:r>
    </w:p>
    <w:p w:rsidR="00B30D69" w:rsidRPr="00B30D69" w:rsidRDefault="00B30D69" w:rsidP="00B30D69">
      <w:pPr>
        <w:tabs>
          <w:tab w:val="left" w:pos="1139"/>
        </w:tabs>
        <w:spacing w:after="0" w:line="240" w:lineRule="auto"/>
        <w:ind w:right="-5"/>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 xml:space="preserve">4.2. В случае несвоевременного предоставления Перевозчиком Заказчику документов, предусмотренных </w:t>
      </w:r>
      <w:proofErr w:type="spellStart"/>
      <w:r w:rsidRPr="00B30D69">
        <w:rPr>
          <w:rFonts w:ascii="Times New Roman" w:eastAsia="Courier New" w:hAnsi="Times New Roman" w:cs="Times New Roman"/>
          <w:sz w:val="24"/>
          <w:szCs w:val="24"/>
          <w:lang w:eastAsia="ru-RU"/>
        </w:rPr>
        <w:t>п.п</w:t>
      </w:r>
      <w:proofErr w:type="spellEnd"/>
      <w:r w:rsidRPr="00B30D69">
        <w:rPr>
          <w:rFonts w:ascii="Times New Roman" w:eastAsia="Courier New" w:hAnsi="Times New Roman" w:cs="Times New Roman"/>
          <w:sz w:val="24"/>
          <w:szCs w:val="24"/>
          <w:lang w:eastAsia="ru-RU"/>
        </w:rPr>
        <w:t xml:space="preserve">. 3.1.6., </w:t>
      </w:r>
      <w:proofErr w:type="spellStart"/>
      <w:r w:rsidRPr="00B30D69">
        <w:rPr>
          <w:rFonts w:ascii="Times New Roman" w:eastAsia="Courier New" w:hAnsi="Times New Roman" w:cs="Times New Roman"/>
          <w:sz w:val="24"/>
          <w:szCs w:val="24"/>
          <w:lang w:eastAsia="ru-RU"/>
        </w:rPr>
        <w:t>п.п</w:t>
      </w:r>
      <w:proofErr w:type="spellEnd"/>
      <w:r w:rsidRPr="00B30D69">
        <w:rPr>
          <w:rFonts w:ascii="Times New Roman" w:eastAsia="Courier New" w:hAnsi="Times New Roman" w:cs="Times New Roman"/>
          <w:sz w:val="24"/>
          <w:szCs w:val="24"/>
          <w:lang w:eastAsia="ru-RU"/>
        </w:rPr>
        <w:t>. 3.1.7. Договора, срок оплаты услуг по перевозке увеличивается на количество дней просрочки.</w:t>
      </w:r>
    </w:p>
    <w:p w:rsidR="00B30D69" w:rsidRPr="00B30D69" w:rsidRDefault="00B30D69" w:rsidP="00B30D69">
      <w:pPr>
        <w:tabs>
          <w:tab w:val="left" w:pos="1154"/>
        </w:tabs>
        <w:spacing w:after="0" w:line="240" w:lineRule="auto"/>
        <w:ind w:right="-5"/>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4.3.</w:t>
      </w:r>
      <w:r w:rsidRPr="00B30D69">
        <w:rPr>
          <w:rFonts w:ascii="Times New Roman" w:eastAsia="Courier New" w:hAnsi="Times New Roman" w:cs="Times New Roman"/>
          <w:b/>
          <w:sz w:val="24"/>
          <w:szCs w:val="24"/>
          <w:lang w:eastAsia="ru-RU"/>
        </w:rPr>
        <w:t xml:space="preserve"> </w:t>
      </w:r>
      <w:r w:rsidRPr="00B30D69">
        <w:rPr>
          <w:rFonts w:ascii="Times New Roman" w:eastAsia="Courier New" w:hAnsi="Times New Roman" w:cs="Times New Roman"/>
          <w:sz w:val="24"/>
          <w:szCs w:val="24"/>
          <w:lang w:eastAsia="ru-RU"/>
        </w:rPr>
        <w:t>Датой оплаты считается дата списания денежных сре</w:t>
      </w:r>
      <w:proofErr w:type="gramStart"/>
      <w:r w:rsidRPr="00B30D69">
        <w:rPr>
          <w:rFonts w:ascii="Times New Roman" w:eastAsia="Courier New" w:hAnsi="Times New Roman" w:cs="Times New Roman"/>
          <w:sz w:val="24"/>
          <w:szCs w:val="24"/>
          <w:lang w:eastAsia="ru-RU"/>
        </w:rPr>
        <w:t>дств с р</w:t>
      </w:r>
      <w:proofErr w:type="gramEnd"/>
      <w:r w:rsidRPr="00B30D69">
        <w:rPr>
          <w:rFonts w:ascii="Times New Roman" w:eastAsia="Courier New" w:hAnsi="Times New Roman" w:cs="Times New Roman"/>
          <w:sz w:val="24"/>
          <w:szCs w:val="24"/>
          <w:lang w:eastAsia="ru-RU"/>
        </w:rPr>
        <w:t>асчетного счета Заказчика.</w:t>
      </w:r>
    </w:p>
    <w:p w:rsidR="00B30D69" w:rsidRPr="00B30D69" w:rsidRDefault="00B30D69" w:rsidP="00B30D69">
      <w:pPr>
        <w:tabs>
          <w:tab w:val="left" w:pos="1144"/>
        </w:tabs>
        <w:spacing w:after="0" w:line="240" w:lineRule="auto"/>
        <w:ind w:right="-5"/>
        <w:jc w:val="both"/>
        <w:rPr>
          <w:rFonts w:ascii="Times New Roman" w:eastAsia="Courier New" w:hAnsi="Times New Roman" w:cs="Times New Roman"/>
          <w:i/>
          <w:iCs/>
          <w:sz w:val="24"/>
          <w:szCs w:val="24"/>
          <w:lang w:eastAsia="ru-RU"/>
        </w:rPr>
      </w:pPr>
      <w:r w:rsidRPr="00B30D69">
        <w:rPr>
          <w:rFonts w:ascii="Times New Roman" w:eastAsia="Courier New" w:hAnsi="Times New Roman" w:cs="Times New Roman"/>
          <w:sz w:val="24"/>
          <w:szCs w:val="24"/>
          <w:lang w:eastAsia="ru-RU"/>
        </w:rPr>
        <w:t xml:space="preserve">4.4. В платежном поручении на оплату по настоящему Договору в «назначении платежа» Заказчик указывает: «Оплата за оказанные услуги, согласно Договору № ____ от ___201_ г., </w:t>
      </w:r>
      <w:r w:rsidRPr="00B30D69">
        <w:rPr>
          <w:rFonts w:ascii="Times New Roman" w:eastAsia="Courier New" w:hAnsi="Times New Roman" w:cs="Times New Roman"/>
          <w:i/>
          <w:sz w:val="24"/>
          <w:szCs w:val="24"/>
          <w:lang w:eastAsia="ru-RU"/>
        </w:rPr>
        <w:t xml:space="preserve">в </w:t>
      </w:r>
      <w:proofErr w:type="spellStart"/>
      <w:r w:rsidRPr="00B30D69">
        <w:rPr>
          <w:rFonts w:ascii="Times New Roman" w:eastAsia="Courier New" w:hAnsi="Times New Roman" w:cs="Times New Roman"/>
          <w:i/>
          <w:sz w:val="24"/>
          <w:szCs w:val="24"/>
          <w:lang w:eastAsia="ru-RU"/>
        </w:rPr>
        <w:t>т.ч</w:t>
      </w:r>
      <w:proofErr w:type="spellEnd"/>
      <w:r w:rsidRPr="00B30D69">
        <w:rPr>
          <w:rFonts w:ascii="Times New Roman" w:eastAsia="Courier New" w:hAnsi="Times New Roman" w:cs="Times New Roman"/>
          <w:i/>
          <w:sz w:val="24"/>
          <w:szCs w:val="24"/>
          <w:lang w:eastAsia="ru-RU"/>
        </w:rPr>
        <w:t xml:space="preserve">. НДС </w:t>
      </w:r>
      <w:r w:rsidRPr="00B30D69">
        <w:rPr>
          <w:rFonts w:ascii="Times New Roman" w:eastAsia="Courier New" w:hAnsi="Times New Roman" w:cs="Times New Roman"/>
          <w:i/>
          <w:iCs/>
          <w:sz w:val="24"/>
          <w:szCs w:val="24"/>
          <w:lang w:eastAsia="ru-RU"/>
        </w:rPr>
        <w:t>(в случае, если организация не является плательщиком НДС, указывается - НДС не облагается).</w:t>
      </w:r>
    </w:p>
    <w:p w:rsidR="00B30D69" w:rsidRPr="00B30D69" w:rsidRDefault="00B30D69" w:rsidP="00B30D69">
      <w:pPr>
        <w:keepNext/>
        <w:keepLines/>
        <w:numPr>
          <w:ilvl w:val="0"/>
          <w:numId w:val="42"/>
        </w:numPr>
        <w:spacing w:after="0" w:line="240" w:lineRule="auto"/>
        <w:ind w:right="-5" w:firstLine="1140"/>
        <w:jc w:val="center"/>
        <w:rPr>
          <w:rFonts w:ascii="Times New Roman" w:eastAsia="Courier New" w:hAnsi="Times New Roman" w:cs="Times New Roman"/>
          <w:b/>
          <w:bCs/>
          <w:sz w:val="24"/>
          <w:szCs w:val="24"/>
          <w:lang w:eastAsia="ru-RU"/>
        </w:rPr>
      </w:pPr>
      <w:r w:rsidRPr="00B30D69">
        <w:rPr>
          <w:rFonts w:ascii="Times New Roman" w:eastAsia="Courier New" w:hAnsi="Times New Roman" w:cs="Times New Roman"/>
          <w:b/>
          <w:bCs/>
          <w:sz w:val="24"/>
          <w:szCs w:val="24"/>
          <w:lang w:eastAsia="ru-RU"/>
        </w:rPr>
        <w:t>ОТВЕТСТВЕННОСТЬ СТОРОН</w:t>
      </w:r>
    </w:p>
    <w:p w:rsidR="00B30D69" w:rsidRPr="00B30D69" w:rsidRDefault="00B30D69" w:rsidP="00B30D69">
      <w:pPr>
        <w:numPr>
          <w:ilvl w:val="1"/>
          <w:numId w:val="42"/>
        </w:numPr>
        <w:tabs>
          <w:tab w:val="clear" w:pos="420"/>
          <w:tab w:val="num" w:pos="0"/>
          <w:tab w:val="left" w:pos="426"/>
        </w:tabs>
        <w:spacing w:after="0" w:line="240" w:lineRule="auto"/>
        <w:ind w:left="0" w:right="-5" w:firstLine="0"/>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За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B30D69" w:rsidRPr="00B30D69" w:rsidRDefault="00B30D69" w:rsidP="00B30D69">
      <w:pPr>
        <w:numPr>
          <w:ilvl w:val="1"/>
          <w:numId w:val="42"/>
        </w:numPr>
        <w:tabs>
          <w:tab w:val="clear" w:pos="420"/>
          <w:tab w:val="num" w:pos="0"/>
          <w:tab w:val="left" w:pos="426"/>
        </w:tabs>
        <w:spacing w:after="0" w:line="240" w:lineRule="auto"/>
        <w:ind w:left="0" w:right="-5" w:firstLine="0"/>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За неисполнение или ненадлежащее исполнение условий настоящего Договора, с виновной стороны взыскивается неустойка, размер которой определяется следующим образом:</w:t>
      </w:r>
    </w:p>
    <w:p w:rsidR="00B30D69" w:rsidRPr="00B30D69" w:rsidRDefault="00B30D69" w:rsidP="00B30D69">
      <w:pPr>
        <w:spacing w:after="0" w:line="240" w:lineRule="auto"/>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5.2.1. Если неустойка была предъявлена Перевозчиком за просрочку оплаты фактически оказанных услуг по перевозке, то сумма неустойки составляет 0,02 % от суммы неоплаченных денежных средств, за каждый день просрочки. В рамках настоящего Договора проценты, предусмотренные статьей 395 ГК РФ, взысканию с Заказчика не подлежат.</w:t>
      </w:r>
    </w:p>
    <w:p w:rsidR="00B30D69" w:rsidRPr="00B30D69" w:rsidRDefault="00B30D69" w:rsidP="00B30D69">
      <w:pPr>
        <w:spacing w:after="0" w:line="240" w:lineRule="auto"/>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5.2.2. Если неустойка была предъявлена Заказчиком за просрочку оказания услуг по перевозке, согласно заявке Заказчика на перевозку Груза, то сумма неустойки составляет 0,02% от стоимости услуг по перевозке, подлежащих предоставлению в соответствии с заявкой Заказчика, за каждый день просрочки.</w:t>
      </w:r>
    </w:p>
    <w:p w:rsidR="00B30D69" w:rsidRPr="00B30D69" w:rsidRDefault="00B30D69" w:rsidP="00B30D69">
      <w:pPr>
        <w:spacing w:after="0" w:line="240" w:lineRule="auto"/>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5.3. Перевозчик несет полную материальную ответственность за перевозимый Груз.</w:t>
      </w:r>
    </w:p>
    <w:p w:rsidR="00B30D69" w:rsidRPr="00B30D69" w:rsidRDefault="00B30D69" w:rsidP="00B30D69">
      <w:pPr>
        <w:numPr>
          <w:ilvl w:val="1"/>
          <w:numId w:val="42"/>
        </w:numPr>
        <w:tabs>
          <w:tab w:val="clear" w:pos="420"/>
          <w:tab w:val="num" w:pos="0"/>
          <w:tab w:val="left" w:pos="426"/>
        </w:tabs>
        <w:spacing w:after="0" w:line="240" w:lineRule="auto"/>
        <w:ind w:left="0" w:right="-5" w:firstLine="0"/>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Споры и разногласия, которые могут возникнуть при исполнении Договора, будут разрешаться путем переговоров между Сторонами.</w:t>
      </w:r>
    </w:p>
    <w:p w:rsidR="00B30D69" w:rsidRPr="00B30D69" w:rsidRDefault="00B30D69" w:rsidP="00B30D69">
      <w:pPr>
        <w:numPr>
          <w:ilvl w:val="1"/>
          <w:numId w:val="42"/>
        </w:numPr>
        <w:tabs>
          <w:tab w:val="clear" w:pos="420"/>
          <w:tab w:val="num" w:pos="0"/>
          <w:tab w:val="left" w:pos="426"/>
        </w:tabs>
        <w:spacing w:after="0" w:line="240" w:lineRule="auto"/>
        <w:ind w:left="0" w:right="-5" w:firstLine="0"/>
        <w:jc w:val="both"/>
        <w:rPr>
          <w:rFonts w:ascii="Times New Roman" w:eastAsia="Courier New" w:hAnsi="Times New Roman" w:cs="Times New Roman"/>
          <w:b/>
          <w:bCs/>
          <w:sz w:val="24"/>
          <w:szCs w:val="24"/>
          <w:lang w:eastAsia="ru-RU"/>
        </w:rPr>
      </w:pPr>
      <w:r w:rsidRPr="00B30D69">
        <w:rPr>
          <w:rFonts w:ascii="Times New Roman" w:eastAsia="Courier New" w:hAnsi="Times New Roman" w:cs="Times New Roman"/>
          <w:sz w:val="24"/>
          <w:szCs w:val="24"/>
          <w:lang w:eastAsia="ru-RU"/>
        </w:rPr>
        <w:t xml:space="preserve">При невозможности разрешения споров путем переговоров, Стороны передают их на рассмотрение Арбитражного суда Мурманской области в соответствии с действующим законодательством РФ. </w:t>
      </w:r>
    </w:p>
    <w:p w:rsidR="00B30D69" w:rsidRPr="00B30D69" w:rsidRDefault="00B30D69" w:rsidP="00B30D69">
      <w:pPr>
        <w:tabs>
          <w:tab w:val="left" w:pos="426"/>
        </w:tabs>
        <w:spacing w:after="0" w:line="240" w:lineRule="auto"/>
        <w:ind w:right="-5"/>
        <w:jc w:val="both"/>
        <w:rPr>
          <w:rFonts w:ascii="Times New Roman" w:eastAsia="Courier New" w:hAnsi="Times New Roman" w:cs="Times New Roman"/>
          <w:b/>
          <w:bCs/>
          <w:sz w:val="24"/>
          <w:szCs w:val="24"/>
          <w:lang w:eastAsia="ru-RU"/>
        </w:rPr>
      </w:pPr>
    </w:p>
    <w:p w:rsidR="00B30D69" w:rsidRPr="00B30D69" w:rsidRDefault="00B30D69" w:rsidP="00B30D69">
      <w:pPr>
        <w:numPr>
          <w:ilvl w:val="0"/>
          <w:numId w:val="42"/>
        </w:numPr>
        <w:tabs>
          <w:tab w:val="left" w:pos="1178"/>
        </w:tabs>
        <w:spacing w:after="0" w:line="240" w:lineRule="auto"/>
        <w:ind w:right="-5"/>
        <w:jc w:val="center"/>
        <w:rPr>
          <w:rFonts w:ascii="Times New Roman" w:eastAsia="Courier New" w:hAnsi="Times New Roman" w:cs="Times New Roman"/>
          <w:b/>
          <w:bCs/>
          <w:sz w:val="24"/>
          <w:szCs w:val="24"/>
          <w:lang w:eastAsia="zh-CN"/>
        </w:rPr>
      </w:pPr>
      <w:proofErr w:type="gramStart"/>
      <w:r w:rsidRPr="00B30D69">
        <w:rPr>
          <w:rFonts w:ascii="Times New Roman" w:eastAsia="Courier New" w:hAnsi="Times New Roman" w:cs="Times New Roman"/>
          <w:b/>
          <w:bCs/>
          <w:sz w:val="24"/>
          <w:szCs w:val="24"/>
          <w:lang w:eastAsia="zh-CN"/>
        </w:rPr>
        <w:t>ФОРС</w:t>
      </w:r>
      <w:proofErr w:type="gramEnd"/>
      <w:r w:rsidRPr="00B30D69">
        <w:rPr>
          <w:rFonts w:ascii="Times New Roman" w:eastAsia="Courier New" w:hAnsi="Times New Roman" w:cs="Times New Roman"/>
          <w:b/>
          <w:bCs/>
          <w:sz w:val="24"/>
          <w:szCs w:val="24"/>
          <w:lang w:eastAsia="zh-CN"/>
        </w:rPr>
        <w:t xml:space="preserve"> – МАЖОР</w:t>
      </w:r>
    </w:p>
    <w:p w:rsidR="00B30D69" w:rsidRPr="00B30D69" w:rsidRDefault="00B30D69" w:rsidP="00B30D69">
      <w:pPr>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 xml:space="preserve">6.1. </w:t>
      </w:r>
      <w:proofErr w:type="gramStart"/>
      <w:r w:rsidRPr="00B30D69">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возникших после заключения настоящего Договора, объективно препятствующих полному или частичному выполнению Сторонами своих обязательств по настоящему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w:t>
      </w:r>
      <w:proofErr w:type="gramEnd"/>
      <w:r w:rsidRPr="00B30D69">
        <w:rPr>
          <w:rFonts w:ascii="Times New Roman" w:eastAsia="Times New Roman" w:hAnsi="Times New Roman" w:cs="Times New Roman"/>
          <w:sz w:val="24"/>
          <w:szCs w:val="24"/>
          <w:lang w:eastAsia="ru-RU"/>
        </w:rPr>
        <w:t xml:space="preserve">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rsidR="00B30D69" w:rsidRPr="00B30D69" w:rsidRDefault="00B30D69" w:rsidP="00B30D69">
      <w:pPr>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6.2. Сторона, для которой создалась невозможность исполнения обязательств по настоящему Договору в силу вышеуказанных причин, должна без промедления, но не позднее 5 (пяти)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B30D69" w:rsidRPr="00B30D69" w:rsidRDefault="00B30D69" w:rsidP="00B30D69">
      <w:pPr>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lastRenderedPageBreak/>
        <w:t>6.3. Не извещение или несвоевременное извещение другой Стороны согласно пункту 6.2. влечет за собой утрату права ссылаться на эти обстоятельства.</w:t>
      </w:r>
    </w:p>
    <w:p w:rsidR="00B30D69" w:rsidRPr="00B30D69" w:rsidRDefault="00B30D69" w:rsidP="00B30D69">
      <w:pPr>
        <w:spacing w:after="0" w:line="240" w:lineRule="auto"/>
        <w:jc w:val="both"/>
        <w:rPr>
          <w:rFonts w:ascii="Times New Roman" w:eastAsia="Times New Roman" w:hAnsi="Times New Roman" w:cs="Times New Roman"/>
          <w:sz w:val="24"/>
          <w:szCs w:val="24"/>
          <w:lang w:eastAsia="ru-RU"/>
        </w:rPr>
      </w:pPr>
      <w:r w:rsidRPr="00B30D69">
        <w:rPr>
          <w:rFonts w:ascii="Times New Roman" w:eastAsia="Times New Roman" w:hAnsi="Times New Roman" w:cs="Times New Roman"/>
          <w:sz w:val="24"/>
          <w:szCs w:val="24"/>
          <w:lang w:eastAsia="ru-RU"/>
        </w:rPr>
        <w:t>6.4. Если форс-мажорные обстоятельства и их последствия продлятся более трех месяцев, то каждая Сторона имеет право расторгнуть настоящий Договор в одностороннем порядке, известив письменно об этом другую Сторону за 2 (две) недели до предполагаемого расторжения. В этом случае действие Договора прекращается с момента получения этого извещения другой Стороной.</w:t>
      </w:r>
    </w:p>
    <w:p w:rsidR="00B30D69" w:rsidRPr="00B30D69" w:rsidRDefault="00B30D69" w:rsidP="00B30D69">
      <w:pPr>
        <w:keepNext/>
        <w:keepLines/>
        <w:numPr>
          <w:ilvl w:val="0"/>
          <w:numId w:val="42"/>
        </w:numPr>
        <w:spacing w:after="0" w:line="240" w:lineRule="auto"/>
        <w:ind w:right="-5"/>
        <w:jc w:val="center"/>
        <w:rPr>
          <w:rFonts w:ascii="Times New Roman" w:eastAsia="Courier New" w:hAnsi="Times New Roman" w:cs="Times New Roman"/>
          <w:b/>
          <w:bCs/>
          <w:sz w:val="24"/>
          <w:szCs w:val="24"/>
          <w:lang w:eastAsia="ru-RU"/>
        </w:rPr>
      </w:pPr>
      <w:bookmarkStart w:id="369" w:name="bookmark2"/>
      <w:r w:rsidRPr="00B30D69">
        <w:rPr>
          <w:rFonts w:ascii="Times New Roman" w:eastAsia="Courier New" w:hAnsi="Times New Roman" w:cs="Times New Roman"/>
          <w:b/>
          <w:bCs/>
          <w:sz w:val="24"/>
          <w:szCs w:val="24"/>
          <w:lang w:eastAsia="ru-RU"/>
        </w:rPr>
        <w:t>ПРОЧИЕ УСЛОВИЯ</w:t>
      </w:r>
      <w:bookmarkEnd w:id="369"/>
    </w:p>
    <w:p w:rsidR="00B30D69" w:rsidRPr="00B30D69" w:rsidRDefault="00B30D69" w:rsidP="00B30D69">
      <w:pPr>
        <w:widowControl w:val="0"/>
        <w:suppressAutoHyphens/>
        <w:spacing w:after="0" w:line="240" w:lineRule="auto"/>
        <w:jc w:val="both"/>
        <w:rPr>
          <w:rFonts w:ascii="Times New Roman" w:eastAsia="Times New Roman" w:hAnsi="Times New Roman" w:cs="Times New Roman"/>
          <w:sz w:val="24"/>
          <w:szCs w:val="24"/>
        </w:rPr>
      </w:pPr>
      <w:r w:rsidRPr="00B30D69">
        <w:rPr>
          <w:rFonts w:ascii="Times New Roman" w:eastAsia="Courier New" w:hAnsi="Times New Roman" w:cs="Times New Roman"/>
          <w:bCs/>
          <w:sz w:val="24"/>
          <w:szCs w:val="24"/>
          <w:lang w:eastAsia="ru-RU"/>
        </w:rPr>
        <w:t>7.1.</w:t>
      </w:r>
      <w:r w:rsidRPr="00B30D69">
        <w:rPr>
          <w:rFonts w:ascii="Times New Roman" w:eastAsia="Times New Roman" w:hAnsi="Times New Roman" w:cs="Times New Roman"/>
          <w:sz w:val="24"/>
          <w:szCs w:val="24"/>
        </w:rPr>
        <w:t xml:space="preserve">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B30D69" w:rsidRPr="00B30D69" w:rsidRDefault="00B30D69" w:rsidP="00B30D69">
      <w:pPr>
        <w:widowControl w:val="0"/>
        <w:suppressAutoHyphens/>
        <w:spacing w:after="0" w:line="240" w:lineRule="auto"/>
        <w:ind w:firstLine="539"/>
        <w:jc w:val="both"/>
        <w:rPr>
          <w:rFonts w:ascii="Times New Roman" w:eastAsia="Times New Roman" w:hAnsi="Times New Roman" w:cs="Times New Roman"/>
          <w:sz w:val="24"/>
          <w:szCs w:val="24"/>
        </w:rPr>
      </w:pPr>
      <w:r w:rsidRPr="00B30D69">
        <w:rPr>
          <w:rFonts w:ascii="Times New Roman" w:eastAsia="Times New Roman" w:hAnsi="Times New Roman" w:cs="Times New Roman"/>
          <w:sz w:val="24"/>
          <w:szCs w:val="24"/>
        </w:rPr>
        <w:t>В случае нарушения Перевозчиком обязательств по настоящему Договору, в том числе несоблюдения сроков перевозки Груза, Заказчик вправе в одностороннем внесудебном порядке расторгнуть настоящий Договор, предварительно уведомив об этом Перевозчика за 10 (Десять) календарных дней до даты расторжения. В этом случае Договор считается расторгнутым на десятый календарный день с момента направления Заказчиком соответствующего уведомления. Подписания каких-либо Дополнительных соглашений не требуется.</w:t>
      </w:r>
    </w:p>
    <w:p w:rsidR="00B30D69" w:rsidRPr="00B30D69" w:rsidRDefault="00B30D69" w:rsidP="00B30D69">
      <w:pPr>
        <w:tabs>
          <w:tab w:val="left" w:pos="1187"/>
        </w:tabs>
        <w:spacing w:after="0" w:line="240" w:lineRule="auto"/>
        <w:ind w:right="-5"/>
        <w:jc w:val="both"/>
        <w:rPr>
          <w:rFonts w:ascii="Times New Roman" w:eastAsia="Courier New" w:hAnsi="Times New Roman" w:cs="Times New Roman"/>
          <w:b/>
          <w:bCs/>
          <w:sz w:val="24"/>
          <w:szCs w:val="24"/>
          <w:lang w:eastAsia="zh-CN"/>
        </w:rPr>
      </w:pPr>
      <w:r w:rsidRPr="00B30D69">
        <w:rPr>
          <w:rFonts w:ascii="Times New Roman" w:eastAsia="Courier New" w:hAnsi="Times New Roman" w:cs="Times New Roman"/>
          <w:sz w:val="24"/>
          <w:szCs w:val="24"/>
          <w:lang w:eastAsia="ru-RU"/>
        </w:rPr>
        <w:t>7.2. Все приложения, дополнения и изменения к настоящему Договору совершаются в письменной форме, подписываются уполномоченными представителями Сторон и являются неотъемлемой частью настоящего Договора.</w:t>
      </w:r>
    </w:p>
    <w:p w:rsidR="00B30D69" w:rsidRPr="00B30D69" w:rsidRDefault="00B30D69" w:rsidP="00B30D69">
      <w:pPr>
        <w:tabs>
          <w:tab w:val="left" w:pos="1197"/>
        </w:tabs>
        <w:spacing w:after="0" w:line="240" w:lineRule="auto"/>
        <w:ind w:right="-5"/>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7.3. Взаимоотношения и ответственность Сторон, неурегулированные условиями настоящего Договора, регулируются нормами действующего законодательства РФ.</w:t>
      </w:r>
    </w:p>
    <w:p w:rsidR="00B30D69" w:rsidRPr="00B30D69" w:rsidRDefault="00B30D69" w:rsidP="00B30D69">
      <w:pPr>
        <w:tabs>
          <w:tab w:val="left" w:pos="1197"/>
        </w:tabs>
        <w:spacing w:after="0" w:line="240" w:lineRule="auto"/>
        <w:ind w:right="-5"/>
        <w:jc w:val="both"/>
        <w:rPr>
          <w:rFonts w:ascii="Times New Roman" w:eastAsia="Courier New" w:hAnsi="Times New Roman" w:cs="Times New Roman"/>
          <w:b/>
          <w:bCs/>
          <w:sz w:val="24"/>
          <w:szCs w:val="24"/>
          <w:lang w:eastAsia="zh-CN"/>
        </w:rPr>
      </w:pPr>
      <w:r w:rsidRPr="00B30D69">
        <w:rPr>
          <w:rFonts w:ascii="Times New Roman" w:eastAsia="Courier New" w:hAnsi="Times New Roman" w:cs="Times New Roman"/>
          <w:sz w:val="24"/>
          <w:szCs w:val="24"/>
          <w:lang w:eastAsia="ru-RU"/>
        </w:rPr>
        <w:t>7.4. Стороны договорились о том, что все документы, оформленные соответствующим образом и переданные посредством факсимильной связи и/или электронной почтой, имеют такую же юридическую силу, как и оригинальные, с дальнейшим обязательным обменом оригиналами.</w:t>
      </w:r>
    </w:p>
    <w:p w:rsidR="00B30D69" w:rsidRPr="00B30D69" w:rsidRDefault="00B30D69" w:rsidP="00B30D69">
      <w:pPr>
        <w:tabs>
          <w:tab w:val="left" w:pos="1197"/>
        </w:tabs>
        <w:spacing w:after="0" w:line="240" w:lineRule="auto"/>
        <w:ind w:right="-5"/>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 xml:space="preserve">7.5. Перевозчик и Заказчик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rsidR="00B30D69" w:rsidRPr="00B30D69" w:rsidRDefault="00B30D69" w:rsidP="00B30D69">
      <w:pPr>
        <w:tabs>
          <w:tab w:val="left" w:pos="1197"/>
        </w:tabs>
        <w:spacing w:after="0" w:line="240" w:lineRule="auto"/>
        <w:ind w:right="-5"/>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7.6. Все сроки, действующие по настоящему Договору для расчетов, Стороны считают без учета праздничных и выходных дней.</w:t>
      </w:r>
    </w:p>
    <w:p w:rsidR="00B30D69" w:rsidRPr="00B30D69" w:rsidRDefault="00B30D69" w:rsidP="00B30D69">
      <w:pPr>
        <w:tabs>
          <w:tab w:val="left" w:pos="1197"/>
        </w:tabs>
        <w:spacing w:after="0" w:line="240" w:lineRule="auto"/>
        <w:ind w:right="-5"/>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 xml:space="preserve">7.7. </w:t>
      </w:r>
      <w:proofErr w:type="gramStart"/>
      <w:r w:rsidRPr="00B30D69">
        <w:rPr>
          <w:rFonts w:ascii="Times New Roman" w:eastAsia="Courier New" w:hAnsi="Times New Roman" w:cs="Times New Roman"/>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roofErr w:type="gramEnd"/>
    </w:p>
    <w:p w:rsidR="00B30D69" w:rsidRPr="00B30D69" w:rsidRDefault="00B30D69" w:rsidP="00B30D69">
      <w:pPr>
        <w:tabs>
          <w:tab w:val="left" w:pos="1197"/>
        </w:tabs>
        <w:spacing w:after="0" w:line="240" w:lineRule="auto"/>
        <w:ind w:right="-5"/>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7.8. Недействительность отдельных положений Договора не влечет недействительности Договора в целом.</w:t>
      </w:r>
    </w:p>
    <w:p w:rsidR="00B30D69" w:rsidRPr="00B30D69" w:rsidRDefault="00B30D69" w:rsidP="00B30D69">
      <w:pPr>
        <w:widowControl w:val="0"/>
        <w:suppressAutoHyphens/>
        <w:spacing w:after="0" w:line="240" w:lineRule="auto"/>
        <w:jc w:val="both"/>
        <w:rPr>
          <w:rFonts w:ascii="Times New Roman" w:eastAsia="Times New Roman" w:hAnsi="Times New Roman" w:cs="Times New Roman"/>
          <w:sz w:val="24"/>
          <w:szCs w:val="24"/>
        </w:rPr>
      </w:pPr>
      <w:r w:rsidRPr="00B30D69">
        <w:rPr>
          <w:rFonts w:ascii="Times New Roman" w:eastAsia="Courier New" w:hAnsi="Times New Roman" w:cs="Times New Roman"/>
          <w:sz w:val="24"/>
          <w:szCs w:val="24"/>
          <w:lang w:eastAsia="ru-RU"/>
        </w:rPr>
        <w:t>7.9. Договор действует с момента его подписания Сторонами и по «___» ________201_г, а в части</w:t>
      </w:r>
      <w:r w:rsidRPr="00B30D69">
        <w:rPr>
          <w:rFonts w:ascii="Times New Roman" w:eastAsia="Times New Roman" w:hAnsi="Times New Roman" w:cs="Times New Roman"/>
          <w:sz w:val="24"/>
          <w:szCs w:val="24"/>
        </w:rPr>
        <w:t xml:space="preserve"> расчетов – до полного их завершения. </w:t>
      </w:r>
    </w:p>
    <w:p w:rsidR="00B30D69" w:rsidRPr="00B30D69" w:rsidRDefault="00B30D69" w:rsidP="00B30D69">
      <w:pPr>
        <w:tabs>
          <w:tab w:val="left" w:pos="1197"/>
        </w:tabs>
        <w:spacing w:after="0" w:line="240" w:lineRule="auto"/>
        <w:ind w:right="-5"/>
        <w:jc w:val="both"/>
        <w:rPr>
          <w:rFonts w:ascii="Times New Roman" w:eastAsia="Courier New" w:hAnsi="Times New Roman" w:cs="Times New Roman"/>
          <w:sz w:val="24"/>
          <w:szCs w:val="24"/>
          <w:lang w:eastAsia="ru-RU"/>
        </w:rPr>
      </w:pPr>
      <w:r w:rsidRPr="00B30D69">
        <w:rPr>
          <w:rFonts w:ascii="Times New Roman" w:eastAsia="Courier New" w:hAnsi="Times New Roman" w:cs="Times New Roman"/>
          <w:sz w:val="24"/>
          <w:szCs w:val="24"/>
          <w:lang w:eastAsia="ru-RU"/>
        </w:rPr>
        <w:t>7.10.Во всем остальном, что не упомянуто настоящим Договором, Стороны будут руководствоваться действующим законодательством РФ.</w:t>
      </w:r>
    </w:p>
    <w:p w:rsidR="00B30D69" w:rsidRPr="00B30D69" w:rsidRDefault="00B30D69" w:rsidP="00B30D69">
      <w:pPr>
        <w:tabs>
          <w:tab w:val="left" w:pos="1197"/>
        </w:tabs>
        <w:spacing w:after="0" w:line="240" w:lineRule="auto"/>
        <w:ind w:right="-5"/>
        <w:jc w:val="both"/>
        <w:rPr>
          <w:rFonts w:ascii="Times New Roman" w:eastAsia="Courier New" w:hAnsi="Times New Roman" w:cs="Times New Roman"/>
          <w:b/>
          <w:bCs/>
          <w:sz w:val="24"/>
          <w:szCs w:val="24"/>
          <w:lang w:eastAsia="zh-CN"/>
        </w:rPr>
      </w:pPr>
      <w:r w:rsidRPr="00B30D69">
        <w:rPr>
          <w:rFonts w:ascii="Times New Roman" w:eastAsia="Courier New" w:hAnsi="Times New Roman" w:cs="Times New Roman"/>
          <w:sz w:val="24"/>
          <w:szCs w:val="24"/>
          <w:lang w:eastAsia="ru-RU"/>
        </w:rPr>
        <w:t>7.11. 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Заказчику и (или) оплате Заказчиком не подлежит.</w:t>
      </w:r>
    </w:p>
    <w:p w:rsidR="00B30D69" w:rsidRPr="00B30D69" w:rsidRDefault="00B30D69" w:rsidP="00B30D69">
      <w:pPr>
        <w:tabs>
          <w:tab w:val="left" w:pos="1099"/>
        </w:tabs>
        <w:spacing w:after="0" w:line="240" w:lineRule="auto"/>
        <w:ind w:right="-5"/>
        <w:jc w:val="center"/>
        <w:rPr>
          <w:rFonts w:ascii="Times New Roman" w:eastAsia="Courier New" w:hAnsi="Times New Roman" w:cs="Times New Roman"/>
          <w:b/>
          <w:bCs/>
          <w:sz w:val="24"/>
          <w:szCs w:val="24"/>
          <w:lang w:eastAsia="ru-RU"/>
        </w:rPr>
      </w:pPr>
    </w:p>
    <w:p w:rsidR="00B30D69" w:rsidRPr="00B30D69" w:rsidRDefault="00B30D69" w:rsidP="00B30D69">
      <w:pPr>
        <w:tabs>
          <w:tab w:val="left" w:pos="1099"/>
        </w:tabs>
        <w:spacing w:after="0" w:line="240" w:lineRule="auto"/>
        <w:ind w:right="-5"/>
        <w:jc w:val="center"/>
        <w:rPr>
          <w:rFonts w:ascii="Times New Roman" w:eastAsia="Courier New" w:hAnsi="Times New Roman" w:cs="Times New Roman"/>
          <w:b/>
          <w:bCs/>
          <w:sz w:val="24"/>
          <w:szCs w:val="24"/>
          <w:lang w:eastAsia="ru-RU"/>
        </w:rPr>
      </w:pPr>
      <w:r w:rsidRPr="00B30D69">
        <w:rPr>
          <w:rFonts w:ascii="Times New Roman" w:eastAsia="Courier New" w:hAnsi="Times New Roman" w:cs="Times New Roman"/>
          <w:b/>
          <w:bCs/>
          <w:sz w:val="24"/>
          <w:szCs w:val="24"/>
          <w:lang w:eastAsia="ru-RU"/>
        </w:rPr>
        <w:t>8.ЮРИДИЧЕСКИЕ АДРЕСА И БАНКОВСКИЕ РЕКВИЗИТЫ</w:t>
      </w:r>
    </w:p>
    <w:p w:rsidR="00B30D69" w:rsidRPr="00B30D69" w:rsidRDefault="00B30D69" w:rsidP="00B30D69">
      <w:pPr>
        <w:tabs>
          <w:tab w:val="left" w:pos="1099"/>
        </w:tabs>
        <w:spacing w:after="0" w:line="240" w:lineRule="auto"/>
        <w:ind w:right="-5"/>
        <w:jc w:val="both"/>
        <w:rPr>
          <w:rFonts w:ascii="Times New Roman" w:eastAsia="Courier New" w:hAnsi="Times New Roman" w:cs="Times New Roman"/>
          <w:b/>
          <w:bCs/>
          <w:sz w:val="24"/>
          <w:szCs w:val="24"/>
          <w:lang w:eastAsia="ru-RU"/>
        </w:rPr>
      </w:pPr>
    </w:p>
    <w:tbl>
      <w:tblPr>
        <w:tblW w:w="10207" w:type="dxa"/>
        <w:tblCellSpacing w:w="20" w:type="dxa"/>
        <w:tblInd w:w="16"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962"/>
        <w:gridCol w:w="5245"/>
      </w:tblGrid>
      <w:tr w:rsidR="00B30D69" w:rsidRPr="00B30D69" w:rsidTr="00B30D69">
        <w:trPr>
          <w:trHeight w:val="629"/>
          <w:tblCellSpacing w:w="20" w:type="dxa"/>
        </w:trPr>
        <w:tc>
          <w:tcPr>
            <w:tcW w:w="4902" w:type="dxa"/>
            <w:tcBorders>
              <w:bottom w:val="dotted" w:sz="4" w:space="0" w:color="auto"/>
            </w:tcBorders>
            <w:shd w:val="clear" w:color="auto" w:fill="auto"/>
            <w:vAlign w:val="center"/>
          </w:tcPr>
          <w:p w:rsidR="00B30D69" w:rsidRPr="00B30D69" w:rsidRDefault="00B30D69" w:rsidP="00B30D69">
            <w:pPr>
              <w:autoSpaceDE w:val="0"/>
              <w:autoSpaceDN w:val="0"/>
              <w:adjustRightInd w:val="0"/>
              <w:spacing w:after="0" w:line="240" w:lineRule="auto"/>
              <w:ind w:right="152"/>
              <w:rPr>
                <w:rFonts w:ascii="Times New Roman" w:eastAsia="Times New Roman" w:hAnsi="Times New Roman" w:cs="Times New Roman"/>
                <w:b/>
                <w:sz w:val="24"/>
                <w:szCs w:val="24"/>
                <w:lang w:eastAsia="ru-RU"/>
              </w:rPr>
            </w:pPr>
            <w:r w:rsidRPr="00B30D69">
              <w:rPr>
                <w:rFonts w:ascii="Times New Roman" w:eastAsia="Times New Roman" w:hAnsi="Times New Roman" w:cs="Times New Roman"/>
                <w:b/>
                <w:sz w:val="24"/>
                <w:szCs w:val="24"/>
                <w:lang w:eastAsia="ru-RU"/>
              </w:rPr>
              <w:t>ЗАКАЗЧИК</w:t>
            </w:r>
          </w:p>
          <w:p w:rsidR="00B30D69" w:rsidRPr="00B30D69" w:rsidRDefault="00B30D69" w:rsidP="00B30D69">
            <w:pPr>
              <w:autoSpaceDE w:val="0"/>
              <w:autoSpaceDN w:val="0"/>
              <w:adjustRightInd w:val="0"/>
              <w:spacing w:after="0" w:line="240" w:lineRule="auto"/>
              <w:ind w:right="-5"/>
              <w:rPr>
                <w:rFonts w:ascii="Times New Roman" w:eastAsia="Times New Roman" w:hAnsi="Times New Roman" w:cs="Times New Roman"/>
                <w:b/>
                <w:sz w:val="24"/>
                <w:szCs w:val="24"/>
                <w:lang w:eastAsia="ru-RU"/>
              </w:rPr>
            </w:pPr>
            <w:r w:rsidRPr="00B30D69">
              <w:rPr>
                <w:rFonts w:ascii="Times New Roman" w:eastAsia="Times New Roman" w:hAnsi="Times New Roman" w:cs="Times New Roman"/>
                <w:b/>
                <w:sz w:val="24"/>
                <w:szCs w:val="24"/>
                <w:lang w:eastAsia="ru-RU"/>
              </w:rPr>
              <w:t>Акционерное общество «Мурманэнергосбыт»</w:t>
            </w:r>
          </w:p>
          <w:p w:rsidR="00B30D69" w:rsidRPr="00B30D69" w:rsidRDefault="00B30D69" w:rsidP="00B30D69">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p>
        </w:tc>
        <w:tc>
          <w:tcPr>
            <w:tcW w:w="5185" w:type="dxa"/>
            <w:tcBorders>
              <w:bottom w:val="dotted" w:sz="4" w:space="0" w:color="auto"/>
            </w:tcBorders>
            <w:shd w:val="clear" w:color="auto" w:fill="auto"/>
            <w:vAlign w:val="center"/>
          </w:tcPr>
          <w:p w:rsidR="00B30D69" w:rsidRPr="00B30D69" w:rsidRDefault="00B30D69" w:rsidP="00B30D69">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B30D69">
              <w:rPr>
                <w:rFonts w:ascii="Times New Roman" w:eastAsia="Times New Roman" w:hAnsi="Times New Roman" w:cs="Times New Roman"/>
                <w:b/>
                <w:sz w:val="24"/>
                <w:szCs w:val="24"/>
                <w:lang w:eastAsia="ru-RU"/>
              </w:rPr>
              <w:lastRenderedPageBreak/>
              <w:t>ПЕРЕВОЗЧИК</w:t>
            </w:r>
          </w:p>
          <w:p w:rsidR="00B30D69" w:rsidRPr="00B30D69" w:rsidRDefault="00B30D69" w:rsidP="00B30D69">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B30D69">
              <w:rPr>
                <w:rFonts w:ascii="Times New Roman" w:eastAsia="Times New Roman" w:hAnsi="Times New Roman" w:cs="Times New Roman"/>
                <w:b/>
                <w:sz w:val="24"/>
                <w:szCs w:val="24"/>
                <w:lang w:eastAsia="ru-RU"/>
              </w:rPr>
              <w:t>……</w:t>
            </w:r>
          </w:p>
          <w:p w:rsidR="00B30D69" w:rsidRPr="00B30D69" w:rsidRDefault="00B30D69" w:rsidP="00B30D69">
            <w:pPr>
              <w:autoSpaceDE w:val="0"/>
              <w:autoSpaceDN w:val="0"/>
              <w:adjustRightInd w:val="0"/>
              <w:spacing w:after="0" w:line="240" w:lineRule="auto"/>
              <w:ind w:right="152"/>
              <w:rPr>
                <w:rFonts w:ascii="Times New Roman" w:eastAsia="Times New Roman" w:hAnsi="Times New Roman" w:cs="Times New Roman"/>
                <w:b/>
                <w:sz w:val="24"/>
                <w:szCs w:val="24"/>
                <w:lang w:eastAsia="ru-RU"/>
              </w:rPr>
            </w:pPr>
          </w:p>
        </w:tc>
      </w:tr>
      <w:tr w:rsidR="00B30D69" w:rsidRPr="00B30D69" w:rsidTr="00B30D69">
        <w:trPr>
          <w:trHeight w:val="1287"/>
          <w:tblCellSpacing w:w="20" w:type="dxa"/>
        </w:trPr>
        <w:tc>
          <w:tcPr>
            <w:tcW w:w="4902" w:type="dxa"/>
            <w:shd w:val="clear" w:color="auto" w:fill="auto"/>
          </w:tcPr>
          <w:p w:rsidR="00B30D69" w:rsidRPr="00B30D69" w:rsidRDefault="00B30D69" w:rsidP="00B30D69">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p w:rsidR="00B30D69" w:rsidRPr="00B30D69" w:rsidRDefault="00B30D69" w:rsidP="00B30D69">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p w:rsidR="00B30D69" w:rsidRPr="00B30D69" w:rsidRDefault="00B30D69" w:rsidP="00B30D69">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p w:rsidR="00B30D69" w:rsidRPr="00B30D69" w:rsidRDefault="00B30D69" w:rsidP="00B30D69">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B30D69">
              <w:rPr>
                <w:rFonts w:ascii="Times New Roman" w:eastAsia="Times New Roman" w:hAnsi="Times New Roman" w:cs="Times New Roman"/>
                <w:sz w:val="24"/>
                <w:szCs w:val="24"/>
                <w:lang w:eastAsia="ru-RU"/>
              </w:rPr>
              <w:t>__</w:t>
            </w:r>
            <w:r w:rsidRPr="00B30D69">
              <w:rPr>
                <w:rFonts w:ascii="Times New Roman" w:eastAsia="Arial Unicode MS" w:hAnsi="Times New Roman" w:cs="Times New Roman"/>
                <w:sz w:val="24"/>
                <w:szCs w:val="24"/>
                <w:lang w:eastAsia="ru-RU"/>
              </w:rPr>
              <w:t>________________/………/</w:t>
            </w:r>
            <w:r w:rsidRPr="00B30D69">
              <w:rPr>
                <w:rFonts w:ascii="Times New Roman" w:eastAsia="Arial Unicode MS" w:hAnsi="Times New Roman" w:cs="Times New Roman"/>
                <w:sz w:val="24"/>
                <w:szCs w:val="24"/>
                <w:lang w:eastAsia="ru-RU"/>
              </w:rPr>
              <w:tab/>
            </w:r>
          </w:p>
          <w:p w:rsidR="00B30D69" w:rsidRPr="00B30D69" w:rsidRDefault="00B30D69" w:rsidP="00B30D69">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B30D69">
              <w:rPr>
                <w:rFonts w:ascii="Times New Roman" w:eastAsia="Arial Unicode MS" w:hAnsi="Times New Roman" w:cs="Times New Roman"/>
                <w:sz w:val="24"/>
                <w:szCs w:val="24"/>
                <w:lang w:eastAsia="ru-RU"/>
              </w:rPr>
              <w:t xml:space="preserve"> «___» __________ 201_г.</w:t>
            </w:r>
          </w:p>
          <w:p w:rsidR="00B30D69" w:rsidRPr="00B30D69" w:rsidRDefault="00B30D69" w:rsidP="00B30D69">
            <w:pPr>
              <w:widowControl w:val="0"/>
              <w:suppressAutoHyphens/>
              <w:spacing w:after="0" w:line="240" w:lineRule="auto"/>
              <w:jc w:val="both"/>
              <w:rPr>
                <w:rFonts w:ascii="Times New Roman" w:eastAsia="Times New Roman" w:hAnsi="Times New Roman" w:cs="Times New Roman"/>
                <w:sz w:val="24"/>
                <w:szCs w:val="24"/>
                <w:lang w:val="en-US" w:eastAsia="ru-RU"/>
              </w:rPr>
            </w:pPr>
            <w:r w:rsidRPr="00B30D69">
              <w:rPr>
                <w:rFonts w:ascii="Times New Roman" w:eastAsia="Times New Roman" w:hAnsi="Times New Roman" w:cs="Times New Roman"/>
                <w:sz w:val="24"/>
                <w:szCs w:val="24"/>
                <w:lang w:eastAsia="ru-RU"/>
              </w:rPr>
              <w:t>М.П.</w:t>
            </w:r>
          </w:p>
        </w:tc>
        <w:tc>
          <w:tcPr>
            <w:tcW w:w="5185" w:type="dxa"/>
            <w:shd w:val="clear" w:color="auto" w:fill="auto"/>
          </w:tcPr>
          <w:p w:rsidR="00B30D69" w:rsidRPr="00B30D69" w:rsidRDefault="00B30D69" w:rsidP="00B30D69">
            <w:pPr>
              <w:widowControl w:val="0"/>
              <w:suppressAutoHyphens/>
              <w:spacing w:after="0" w:line="240" w:lineRule="auto"/>
              <w:jc w:val="both"/>
              <w:rPr>
                <w:rFonts w:ascii="Times New Roman" w:eastAsia="Times New Roman" w:hAnsi="Times New Roman" w:cs="Times New Roman"/>
                <w:sz w:val="24"/>
                <w:szCs w:val="24"/>
              </w:rPr>
            </w:pPr>
          </w:p>
          <w:p w:rsidR="00B30D69" w:rsidRPr="00B30D69" w:rsidRDefault="00B30D69" w:rsidP="00B30D69">
            <w:pPr>
              <w:widowControl w:val="0"/>
              <w:suppressAutoHyphens/>
              <w:spacing w:after="0" w:line="240" w:lineRule="auto"/>
              <w:jc w:val="both"/>
              <w:rPr>
                <w:rFonts w:ascii="Times New Roman" w:eastAsia="Times New Roman" w:hAnsi="Times New Roman" w:cs="Times New Roman"/>
                <w:sz w:val="24"/>
                <w:szCs w:val="24"/>
              </w:rPr>
            </w:pPr>
          </w:p>
          <w:p w:rsidR="00B30D69" w:rsidRPr="00B30D69" w:rsidRDefault="00B30D69" w:rsidP="00B30D69">
            <w:pPr>
              <w:widowControl w:val="0"/>
              <w:suppressAutoHyphens/>
              <w:spacing w:after="0" w:line="240" w:lineRule="auto"/>
              <w:jc w:val="both"/>
              <w:rPr>
                <w:rFonts w:ascii="Times New Roman" w:eastAsia="Times New Roman" w:hAnsi="Times New Roman" w:cs="Times New Roman"/>
                <w:sz w:val="24"/>
                <w:szCs w:val="24"/>
              </w:rPr>
            </w:pPr>
          </w:p>
          <w:p w:rsidR="00B30D69" w:rsidRPr="00B30D69" w:rsidRDefault="00B30D69" w:rsidP="00B30D69">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B30D69">
              <w:rPr>
                <w:rFonts w:ascii="Times New Roman" w:eastAsia="Times New Roman" w:hAnsi="Times New Roman" w:cs="Times New Roman"/>
                <w:sz w:val="24"/>
                <w:szCs w:val="24"/>
                <w:lang w:eastAsia="ru-RU"/>
              </w:rPr>
              <w:t>____</w:t>
            </w:r>
            <w:r w:rsidRPr="00B30D69">
              <w:rPr>
                <w:rFonts w:ascii="Times New Roman" w:eastAsia="Arial Unicode MS" w:hAnsi="Times New Roman" w:cs="Times New Roman"/>
                <w:sz w:val="24"/>
                <w:szCs w:val="24"/>
                <w:lang w:eastAsia="ru-RU"/>
              </w:rPr>
              <w:t xml:space="preserve">_________________/                    </w:t>
            </w:r>
            <w:r w:rsidRPr="00B30D69">
              <w:rPr>
                <w:rFonts w:ascii="Times New Roman" w:eastAsia="Times New Roman" w:hAnsi="Times New Roman" w:cs="Times New Roman"/>
                <w:sz w:val="24"/>
                <w:szCs w:val="24"/>
                <w:lang w:eastAsia="ru-RU"/>
              </w:rPr>
              <w:t>.</w:t>
            </w:r>
            <w:r w:rsidRPr="00B30D69">
              <w:rPr>
                <w:rFonts w:ascii="Times New Roman" w:eastAsia="Arial Unicode MS" w:hAnsi="Times New Roman" w:cs="Times New Roman"/>
                <w:sz w:val="24"/>
                <w:szCs w:val="24"/>
                <w:lang w:eastAsia="ru-RU"/>
              </w:rPr>
              <w:t>/</w:t>
            </w:r>
            <w:r w:rsidRPr="00B30D69">
              <w:rPr>
                <w:rFonts w:ascii="Times New Roman" w:eastAsia="Arial Unicode MS" w:hAnsi="Times New Roman" w:cs="Times New Roman"/>
                <w:sz w:val="24"/>
                <w:szCs w:val="24"/>
                <w:lang w:eastAsia="ru-RU"/>
              </w:rPr>
              <w:tab/>
            </w:r>
          </w:p>
          <w:p w:rsidR="00B30D69" w:rsidRPr="00B30D69" w:rsidRDefault="00B30D69" w:rsidP="00B30D69">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B30D69">
              <w:rPr>
                <w:rFonts w:ascii="Times New Roman" w:eastAsia="Arial Unicode MS" w:hAnsi="Times New Roman" w:cs="Times New Roman"/>
                <w:sz w:val="24"/>
                <w:szCs w:val="24"/>
                <w:lang w:eastAsia="ru-RU"/>
              </w:rPr>
              <w:t>«___» __________ 201_г.</w:t>
            </w:r>
          </w:p>
          <w:p w:rsidR="00B30D69" w:rsidRPr="00B30D69" w:rsidRDefault="00B30D69" w:rsidP="00B30D69">
            <w:pPr>
              <w:widowControl w:val="0"/>
              <w:suppressAutoHyphens/>
              <w:spacing w:after="0" w:line="240" w:lineRule="auto"/>
              <w:jc w:val="both"/>
              <w:rPr>
                <w:rFonts w:ascii="Times New Roman" w:eastAsia="Times New Roman" w:hAnsi="Times New Roman" w:cs="Times New Roman"/>
                <w:sz w:val="24"/>
                <w:szCs w:val="24"/>
              </w:rPr>
            </w:pPr>
            <w:r w:rsidRPr="00B30D69">
              <w:rPr>
                <w:rFonts w:ascii="Times New Roman" w:eastAsia="Times New Roman" w:hAnsi="Times New Roman" w:cs="Times New Roman"/>
                <w:sz w:val="24"/>
                <w:szCs w:val="24"/>
                <w:lang w:eastAsia="ru-RU"/>
              </w:rPr>
              <w:t>М.П.</w:t>
            </w:r>
          </w:p>
        </w:tc>
      </w:tr>
      <w:tr w:rsidR="00B30D69" w:rsidRPr="00B30D69" w:rsidTr="00B30D69">
        <w:trPr>
          <w:trHeight w:val="408"/>
          <w:tblCellSpacing w:w="20" w:type="dxa"/>
        </w:trPr>
        <w:tc>
          <w:tcPr>
            <w:tcW w:w="4902" w:type="dxa"/>
            <w:tcBorders>
              <w:top w:val="dotted" w:sz="4" w:space="0" w:color="auto"/>
            </w:tcBorders>
            <w:shd w:val="clear" w:color="auto" w:fill="auto"/>
          </w:tcPr>
          <w:p w:rsidR="00B30D69" w:rsidRPr="00B30D69" w:rsidRDefault="00B30D69" w:rsidP="00B30D69">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tc>
        <w:tc>
          <w:tcPr>
            <w:tcW w:w="5185" w:type="dxa"/>
            <w:tcBorders>
              <w:top w:val="dotted" w:sz="4" w:space="0" w:color="auto"/>
            </w:tcBorders>
            <w:shd w:val="clear" w:color="auto" w:fill="auto"/>
          </w:tcPr>
          <w:p w:rsidR="00B30D69" w:rsidRPr="00B30D69" w:rsidRDefault="00B30D69" w:rsidP="00B30D69">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tc>
      </w:tr>
    </w:tbl>
    <w:p w:rsidR="00B30D69" w:rsidRPr="00B30D69" w:rsidRDefault="00B30D69" w:rsidP="00B30D69">
      <w:pPr>
        <w:suppressAutoHyphens/>
        <w:spacing w:after="0" w:line="240" w:lineRule="auto"/>
        <w:rPr>
          <w:rFonts w:ascii="Times New Roman" w:eastAsia="Times New Roman" w:hAnsi="Times New Roman" w:cs="Times New Roman"/>
          <w:snapToGrid w:val="0"/>
          <w:sz w:val="24"/>
          <w:szCs w:val="24"/>
          <w:lang w:eastAsia="ru-RU"/>
        </w:rPr>
      </w:pPr>
    </w:p>
    <w:p w:rsidR="00B30D69" w:rsidRPr="00B30D69" w:rsidRDefault="00B30D69" w:rsidP="00B30D69">
      <w:pPr>
        <w:spacing w:after="0" w:line="240" w:lineRule="auto"/>
        <w:ind w:right="-48"/>
        <w:jc w:val="both"/>
        <w:rPr>
          <w:rFonts w:ascii="Times New Roman" w:eastAsia="Times New Roman" w:hAnsi="Times New Roman" w:cs="Times New Roman"/>
          <w:sz w:val="20"/>
          <w:szCs w:val="20"/>
          <w:lang w:eastAsia="ru-RU"/>
        </w:rPr>
      </w:pPr>
    </w:p>
    <w:p w:rsidR="005348A6" w:rsidRDefault="00F278E9" w:rsidP="006C5CCF">
      <w:pPr>
        <w:pStyle w:val="aff0"/>
        <w:spacing w:line="276" w:lineRule="auto"/>
        <w:ind w:firstLine="0"/>
        <w:rPr>
          <w:spacing w:val="14"/>
        </w:rPr>
      </w:pPr>
      <w:r w:rsidRPr="00C35ABF">
        <w:rPr>
          <w:spacing w:val="14"/>
        </w:rPr>
        <w:t xml:space="preserve"> </w:t>
      </w: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6C5CCF" w:rsidRDefault="006C5CCF" w:rsidP="006C5CCF">
      <w:pPr>
        <w:pStyle w:val="aff0"/>
        <w:spacing w:line="276" w:lineRule="auto"/>
        <w:ind w:firstLine="0"/>
        <w:rPr>
          <w:spacing w:val="14"/>
        </w:rPr>
      </w:pPr>
    </w:p>
    <w:p w:rsidR="00734077" w:rsidRDefault="00734077" w:rsidP="00734077">
      <w:pPr>
        <w:keepNext/>
        <w:keepLines/>
        <w:tabs>
          <w:tab w:val="left" w:pos="425"/>
          <w:tab w:val="left" w:pos="567"/>
          <w:tab w:val="left" w:pos="709"/>
        </w:tabs>
        <w:suppressAutoHyphens/>
        <w:spacing w:after="0" w:line="240" w:lineRule="auto"/>
        <w:jc w:val="right"/>
        <w:outlineLvl w:val="0"/>
        <w:rPr>
          <w:rFonts w:ascii="Times New Roman" w:eastAsia="Times New Roman" w:hAnsi="Times New Roman" w:cs="Times New Roman"/>
          <w:b/>
          <w:bCs/>
          <w:sz w:val="24"/>
          <w:szCs w:val="24"/>
          <w:lang w:eastAsia="ar-SA"/>
        </w:rPr>
      </w:pPr>
      <w:bookmarkStart w:id="370" w:name="_Toc441766574"/>
      <w:r w:rsidRPr="009B59BB">
        <w:rPr>
          <w:rFonts w:ascii="Times New Roman" w:eastAsia="Times New Roman" w:hAnsi="Times New Roman" w:cs="Times New Roman"/>
          <w:b/>
          <w:bCs/>
          <w:sz w:val="24"/>
          <w:szCs w:val="24"/>
          <w:lang w:eastAsia="ar-SA"/>
        </w:rPr>
        <w:lastRenderedPageBreak/>
        <w:t xml:space="preserve">Приложение № </w:t>
      </w:r>
      <w:r>
        <w:rPr>
          <w:rFonts w:ascii="Times New Roman" w:eastAsia="Times New Roman" w:hAnsi="Times New Roman" w:cs="Times New Roman"/>
          <w:b/>
          <w:bCs/>
          <w:sz w:val="24"/>
          <w:szCs w:val="24"/>
          <w:lang w:eastAsia="ar-SA"/>
        </w:rPr>
        <w:t>5</w:t>
      </w:r>
      <w:bookmarkEnd w:id="370"/>
      <w:r>
        <w:rPr>
          <w:rFonts w:ascii="Times New Roman" w:eastAsia="Times New Roman" w:hAnsi="Times New Roman" w:cs="Times New Roman"/>
          <w:b/>
          <w:bCs/>
          <w:sz w:val="24"/>
          <w:szCs w:val="24"/>
          <w:lang w:eastAsia="ar-SA"/>
        </w:rPr>
        <w:t xml:space="preserve"> </w:t>
      </w:r>
    </w:p>
    <w:p w:rsidR="00EC5453" w:rsidRPr="00EC5453" w:rsidRDefault="00EC5453" w:rsidP="00EC5453">
      <w:pPr>
        <w:spacing w:after="0" w:line="240" w:lineRule="auto"/>
        <w:jc w:val="right"/>
        <w:rPr>
          <w:rFonts w:ascii="Times New Roman" w:eastAsia="Times New Roman" w:hAnsi="Times New Roman" w:cs="Times New Roman"/>
          <w:b/>
          <w:sz w:val="24"/>
          <w:szCs w:val="24"/>
          <w:lang w:eastAsia="ar-SA"/>
        </w:rPr>
      </w:pPr>
      <w:r w:rsidRPr="00EC5453">
        <w:rPr>
          <w:rFonts w:ascii="Times New Roman" w:hAnsi="Times New Roman" w:cs="Times New Roman"/>
          <w:b/>
          <w:sz w:val="24"/>
          <w:szCs w:val="24"/>
          <w:lang w:eastAsia="ar-SA"/>
        </w:rPr>
        <w:t>к Документации</w:t>
      </w:r>
      <w:r w:rsidRPr="00EC5453">
        <w:rPr>
          <w:rFonts w:ascii="Times New Roman" w:hAnsi="Times New Roman" w:cs="Times New Roman"/>
          <w:b/>
          <w:sz w:val="24"/>
          <w:szCs w:val="24"/>
        </w:rPr>
        <w:t xml:space="preserve"> </w:t>
      </w:r>
      <w:r w:rsidRPr="00EC5453">
        <w:rPr>
          <w:rFonts w:ascii="Times New Roman" w:eastAsia="Times New Roman" w:hAnsi="Times New Roman" w:cs="Times New Roman"/>
          <w:b/>
          <w:sz w:val="24"/>
          <w:szCs w:val="24"/>
          <w:lang w:eastAsia="ar-SA"/>
        </w:rPr>
        <w:t xml:space="preserve">о проведении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конкурентных переговоров на право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заключения договора на оказание услуг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по перевозке мазута топочного 100, </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ГОСТ 10585-2013</w:t>
      </w:r>
    </w:p>
    <w:p w:rsidR="00EC5453" w:rsidRPr="00EC5453" w:rsidRDefault="00EC5453" w:rsidP="00EC5453">
      <w:pPr>
        <w:spacing w:after="0" w:line="240" w:lineRule="auto"/>
        <w:jc w:val="right"/>
        <w:rPr>
          <w:rFonts w:ascii="Times New Roman" w:hAnsi="Times New Roman" w:cs="Times New Roman"/>
          <w:b/>
          <w:sz w:val="24"/>
          <w:szCs w:val="24"/>
          <w:lang w:eastAsia="ar-SA"/>
        </w:rPr>
      </w:pPr>
      <w:r w:rsidRPr="00EC5453">
        <w:rPr>
          <w:rFonts w:ascii="Times New Roman" w:hAnsi="Times New Roman" w:cs="Times New Roman"/>
          <w:b/>
          <w:sz w:val="24"/>
          <w:szCs w:val="24"/>
          <w:lang w:eastAsia="ar-SA"/>
        </w:rPr>
        <w:t xml:space="preserve"> или нефтепродуктов </w:t>
      </w:r>
      <w:proofErr w:type="gramStart"/>
      <w:r w:rsidRPr="00EC5453">
        <w:rPr>
          <w:rFonts w:ascii="Times New Roman" w:hAnsi="Times New Roman" w:cs="Times New Roman"/>
          <w:b/>
          <w:sz w:val="24"/>
          <w:szCs w:val="24"/>
          <w:lang w:eastAsia="ar-SA"/>
        </w:rPr>
        <w:t>аналогичного</w:t>
      </w:r>
      <w:proofErr w:type="gramEnd"/>
      <w:r w:rsidRPr="00EC5453">
        <w:rPr>
          <w:rFonts w:ascii="Times New Roman" w:hAnsi="Times New Roman" w:cs="Times New Roman"/>
          <w:b/>
          <w:sz w:val="24"/>
          <w:szCs w:val="24"/>
          <w:lang w:eastAsia="ar-SA"/>
        </w:rPr>
        <w:t xml:space="preserve"> </w:t>
      </w:r>
    </w:p>
    <w:p w:rsidR="006D3A30" w:rsidRPr="006D3A30" w:rsidRDefault="00EC5453" w:rsidP="00EC5453">
      <w:pPr>
        <w:tabs>
          <w:tab w:val="left" w:pos="425"/>
          <w:tab w:val="left" w:pos="567"/>
          <w:tab w:val="left" w:pos="709"/>
          <w:tab w:val="left" w:pos="2989"/>
        </w:tabs>
        <w:suppressAutoHyphens/>
        <w:spacing w:after="0" w:line="240" w:lineRule="auto"/>
        <w:jc w:val="right"/>
        <w:rPr>
          <w:rFonts w:ascii="Times New Roman" w:eastAsia="Calibri" w:hAnsi="Times New Roman" w:cs="Times New Roman"/>
          <w:b/>
          <w:sz w:val="24"/>
          <w:szCs w:val="24"/>
        </w:rPr>
      </w:pPr>
      <w:r w:rsidRPr="00EC5453">
        <w:rPr>
          <w:rFonts w:ascii="Times New Roman" w:hAnsi="Times New Roman" w:cs="Times New Roman"/>
          <w:b/>
          <w:sz w:val="24"/>
          <w:szCs w:val="24"/>
          <w:lang w:eastAsia="ar-SA"/>
        </w:rPr>
        <w:t>или лучшего качества</w:t>
      </w:r>
    </w:p>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iCs/>
          <w:sz w:val="24"/>
          <w:szCs w:val="24"/>
          <w:lang w:eastAsia="ar-SA"/>
        </w:rPr>
      </w:pPr>
    </w:p>
    <w:p w:rsidR="006D3A30" w:rsidRPr="006D3A30" w:rsidRDefault="006D3A30" w:rsidP="00B30D69">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B30D69">
            <w:pPr>
              <w:spacing w:after="0" w:line="240" w:lineRule="auto"/>
              <w:jc w:val="center"/>
              <w:rPr>
                <w:rFonts w:ascii="Times New Roman" w:eastAsia="Times New Roman" w:hAnsi="Times New Roman" w:cs="Times New Roman"/>
                <w:sz w:val="24"/>
                <w:szCs w:val="24"/>
                <w:lang w:eastAsia="ar-SA"/>
              </w:rPr>
            </w:pPr>
            <w:bookmarkStart w:id="371" w:name="_Toc358126591"/>
            <w:bookmarkStart w:id="372" w:name="_Toc366761039"/>
            <w:bookmarkStart w:id="373"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B30D69">
            <w:pPr>
              <w:spacing w:after="0" w:line="240" w:lineRule="auto"/>
              <w:rPr>
                <w:rFonts w:ascii="Times New Roman" w:eastAsia="Times New Roman" w:hAnsi="Times New Roman" w:cs="Times New Roman"/>
                <w:iCs/>
                <w:sz w:val="24"/>
                <w:szCs w:val="24"/>
                <w:lang w:eastAsia="ar-SA"/>
              </w:rPr>
            </w:pPr>
            <w:bookmarkStart w:id="374" w:name="_Toc368062069"/>
            <w:bookmarkStart w:id="375" w:name="_Toc370824168"/>
            <w:bookmarkStart w:id="376" w:name="_Toc394314189"/>
            <w:bookmarkStart w:id="377" w:name="_Toc410044353"/>
            <w:bookmarkStart w:id="378" w:name="_Toc427739735"/>
            <w:bookmarkStart w:id="379" w:name="_Toc427754316"/>
            <w:bookmarkStart w:id="380" w:name="_Toc429079294"/>
            <w:bookmarkStart w:id="381" w:name="_Toc441216787"/>
            <w:r w:rsidRPr="006D3A30">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6D3A30">
              <w:rPr>
                <w:rFonts w:ascii="Times New Roman" w:eastAsia="Times New Roman" w:hAnsi="Times New Roman" w:cs="Times New Roman"/>
                <w:sz w:val="24"/>
                <w:szCs w:val="24"/>
                <w:lang w:eastAsia="ar-SA"/>
              </w:rPr>
              <w:t>В</w:t>
            </w:r>
            <w:proofErr w:type="gramEnd"/>
            <w:r w:rsidRPr="006D3A30">
              <w:rPr>
                <w:rFonts w:ascii="Times New Roman" w:eastAsia="Times New Roman" w:hAnsi="Times New Roman" w:cs="Times New Roman"/>
                <w:sz w:val="24"/>
                <w:szCs w:val="24"/>
                <w:lang w:eastAsia="ar-SA"/>
              </w:rPr>
              <w:t xml:space="preserve"> </w:t>
            </w:r>
            <w:bookmarkEnd w:id="374"/>
            <w:bookmarkEnd w:id="375"/>
            <w:bookmarkEnd w:id="376"/>
            <w:bookmarkEnd w:id="377"/>
            <w:bookmarkEnd w:id="378"/>
            <w:bookmarkEnd w:id="379"/>
            <w:r w:rsidR="00BC5269">
              <w:rPr>
                <w:rFonts w:ascii="Times New Roman" w:eastAsia="Times New Roman" w:hAnsi="Times New Roman" w:cs="Times New Roman"/>
                <w:sz w:val="24"/>
                <w:szCs w:val="24"/>
                <w:lang w:eastAsia="ar-SA"/>
              </w:rPr>
              <w:t>КОНКУРЕНТНЫХ ПЕРГОВОРАХ</w:t>
            </w:r>
            <w:bookmarkEnd w:id="380"/>
            <w:bookmarkEnd w:id="381"/>
            <w:r w:rsidR="00182D27">
              <w:rPr>
                <w:rFonts w:ascii="Times New Roman" w:eastAsia="Times New Roman" w:hAnsi="Times New Roman" w:cs="Times New Roman"/>
                <w:sz w:val="24"/>
                <w:szCs w:val="24"/>
                <w:lang w:eastAsia="ar-SA"/>
              </w:rPr>
              <w:t xml:space="preserve"> </w:t>
            </w:r>
          </w:p>
          <w:p w:rsidR="006D3A30" w:rsidRPr="006D3A30" w:rsidRDefault="006D3A30" w:rsidP="00B30D69">
            <w:pPr>
              <w:spacing w:after="0" w:line="240" w:lineRule="auto"/>
              <w:rPr>
                <w:rFonts w:ascii="Times New Roman" w:eastAsia="Times New Roman" w:hAnsi="Times New Roman" w:cs="Times New Roman"/>
                <w:iCs/>
                <w:sz w:val="24"/>
                <w:szCs w:val="24"/>
                <w:lang w:eastAsia="ar-SA"/>
              </w:rPr>
            </w:pPr>
            <w:bookmarkStart w:id="382" w:name="_Toc368062070"/>
            <w:bookmarkStart w:id="383" w:name="_Toc370824169"/>
          </w:p>
          <w:p w:rsidR="006D3A30" w:rsidRPr="006D3A30" w:rsidRDefault="006D3A30" w:rsidP="00B30D69">
            <w:pPr>
              <w:spacing w:after="0" w:line="240" w:lineRule="auto"/>
              <w:rPr>
                <w:rFonts w:ascii="Times New Roman" w:eastAsia="Times New Roman" w:hAnsi="Times New Roman" w:cs="Times New Roman"/>
                <w:iCs/>
                <w:sz w:val="24"/>
                <w:szCs w:val="24"/>
                <w:lang w:eastAsia="ar-SA"/>
              </w:rPr>
            </w:pPr>
            <w:bookmarkStart w:id="384" w:name="_Toc394314190"/>
            <w:bookmarkStart w:id="385" w:name="_Toc410044354"/>
            <w:bookmarkStart w:id="386" w:name="_Toc427739736"/>
            <w:bookmarkStart w:id="387" w:name="_Toc427754317"/>
            <w:bookmarkStart w:id="388" w:name="_Toc429079295"/>
            <w:bookmarkStart w:id="389" w:name="_Toc441216788"/>
            <w:r w:rsidRPr="006D3A30">
              <w:rPr>
                <w:rFonts w:ascii="Times New Roman" w:eastAsia="Times New Roman" w:hAnsi="Times New Roman" w:cs="Times New Roman"/>
                <w:sz w:val="24"/>
                <w:szCs w:val="24"/>
                <w:lang w:eastAsia="ar-SA"/>
              </w:rPr>
              <w:t>Наименование и адрес Участника закупки:           _____________________________</w:t>
            </w:r>
            <w:bookmarkEnd w:id="384"/>
            <w:bookmarkEnd w:id="385"/>
            <w:bookmarkEnd w:id="386"/>
            <w:bookmarkEnd w:id="387"/>
            <w:bookmarkEnd w:id="388"/>
            <w:bookmarkEnd w:id="389"/>
          </w:p>
          <w:p w:rsidR="006D3A30" w:rsidRPr="006D3A30" w:rsidRDefault="006D3A30" w:rsidP="00B30D69">
            <w:pPr>
              <w:spacing w:after="0" w:line="240" w:lineRule="auto"/>
              <w:rPr>
                <w:rFonts w:ascii="Times New Roman" w:eastAsia="Times New Roman" w:hAnsi="Times New Roman" w:cs="Times New Roman"/>
                <w:iCs/>
                <w:sz w:val="24"/>
                <w:szCs w:val="24"/>
                <w:lang w:eastAsia="ar-SA"/>
              </w:rPr>
            </w:pPr>
          </w:p>
          <w:p w:rsidR="006D3A30" w:rsidRPr="006D3A30" w:rsidRDefault="006D3A30" w:rsidP="00B30D69">
            <w:pPr>
              <w:spacing w:after="0" w:line="240" w:lineRule="auto"/>
              <w:rPr>
                <w:rFonts w:ascii="Times New Roman" w:eastAsia="Times New Roman" w:hAnsi="Times New Roman" w:cs="Times New Roman"/>
                <w:bCs/>
                <w:iCs/>
                <w:sz w:val="24"/>
                <w:szCs w:val="24"/>
                <w:lang w:eastAsia="ar-SA"/>
              </w:rPr>
            </w:pPr>
            <w:bookmarkStart w:id="390" w:name="_Toc394314191"/>
            <w:bookmarkStart w:id="391" w:name="_Toc410044355"/>
            <w:bookmarkStart w:id="392" w:name="_Toc427739737"/>
            <w:bookmarkStart w:id="393" w:name="_Toc427754318"/>
            <w:bookmarkStart w:id="394" w:name="_Toc429079296"/>
            <w:bookmarkStart w:id="395" w:name="_Toc441216789"/>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71"/>
            <w:bookmarkEnd w:id="372"/>
            <w:bookmarkEnd w:id="373"/>
            <w:bookmarkEnd w:id="382"/>
            <w:bookmarkEnd w:id="383"/>
            <w:bookmarkEnd w:id="390"/>
            <w:bookmarkEnd w:id="391"/>
            <w:r w:rsidRPr="006D3A30">
              <w:rPr>
                <w:rFonts w:ascii="Times New Roman" w:eastAsia="Times New Roman" w:hAnsi="Times New Roman" w:cs="Times New Roman"/>
                <w:bCs/>
                <w:iCs/>
                <w:sz w:val="24"/>
                <w:szCs w:val="24"/>
                <w:lang w:eastAsia="ar-SA"/>
              </w:rPr>
              <w:t>__________________________</w:t>
            </w:r>
            <w:bookmarkEnd w:id="392"/>
            <w:bookmarkEnd w:id="393"/>
            <w:r w:rsidR="00BC5269">
              <w:rPr>
                <w:rFonts w:ascii="Times New Roman" w:eastAsia="Times New Roman" w:hAnsi="Times New Roman" w:cs="Times New Roman"/>
                <w:bCs/>
                <w:iCs/>
                <w:sz w:val="24"/>
                <w:szCs w:val="24"/>
                <w:lang w:eastAsia="ar-SA"/>
              </w:rPr>
              <w:t>___________________________________________________</w:t>
            </w:r>
            <w:bookmarkEnd w:id="394"/>
            <w:bookmarkEnd w:id="395"/>
          </w:p>
          <w:p w:rsidR="006D3A30" w:rsidRPr="006D3A30" w:rsidRDefault="006D3A30" w:rsidP="00B30D69">
            <w:pPr>
              <w:spacing w:after="0" w:line="240" w:lineRule="auto"/>
              <w:rPr>
                <w:rFonts w:ascii="Times New Roman" w:eastAsia="Times New Roman" w:hAnsi="Times New Roman" w:cs="Times New Roman"/>
                <w:bCs/>
                <w:iCs/>
                <w:sz w:val="24"/>
                <w:szCs w:val="24"/>
                <w:lang w:eastAsia="ar-SA"/>
              </w:rPr>
            </w:pPr>
          </w:p>
        </w:tc>
        <w:tc>
          <w:tcPr>
            <w:tcW w:w="5736" w:type="dxa"/>
          </w:tcPr>
          <w:p w:rsidR="006D3A30" w:rsidRPr="006D3A30" w:rsidRDefault="006D3A30" w:rsidP="00B30D69">
            <w:pPr>
              <w:spacing w:line="240" w:lineRule="auto"/>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111674" w:rsidP="003F285D">
            <w:pPr>
              <w:spacing w:after="0" w:line="240" w:lineRule="auto"/>
              <w:rPr>
                <w:rFonts w:ascii="Times New Roman" w:eastAsia="Times New Roman" w:hAnsi="Times New Roman"/>
                <w:bCs/>
                <w:sz w:val="24"/>
                <w:szCs w:val="24"/>
              </w:rPr>
            </w:pPr>
            <w:r w:rsidRPr="00111674">
              <w:rPr>
                <w:rFonts w:ascii="Times New Roman" w:eastAsia="Times New Roman" w:hAnsi="Times New Roman"/>
                <w:bCs/>
                <w:sz w:val="24"/>
                <w:szCs w:val="24"/>
              </w:rPr>
              <w:t>Декларация о соответствии участника закупки (форма 4)</w:t>
            </w:r>
            <w:r w:rsidR="00DA7124">
              <w:rPr>
                <w:rFonts w:ascii="Times New Roman" w:eastAsia="Times New Roman" w:hAnsi="Times New Roman"/>
                <w:bCs/>
                <w:sz w:val="24"/>
                <w:szCs w:val="24"/>
              </w:rPr>
              <w:t xml:space="preserve">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BE67A4" w:rsidRPr="00C81684" w:rsidTr="00675EB6">
        <w:trPr>
          <w:trHeight w:val="621"/>
        </w:trPr>
        <w:tc>
          <w:tcPr>
            <w:tcW w:w="675" w:type="dxa"/>
            <w:tcBorders>
              <w:top w:val="single" w:sz="4" w:space="0" w:color="000000"/>
              <w:left w:val="single" w:sz="4" w:space="0" w:color="000000"/>
              <w:bottom w:val="single" w:sz="4" w:space="0" w:color="000000"/>
            </w:tcBorders>
            <w:shd w:val="clear" w:color="auto" w:fill="auto"/>
          </w:tcPr>
          <w:p w:rsidR="00BE67A4" w:rsidRPr="00BF59E5"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675EB6" w:rsidRDefault="00BE67A4" w:rsidP="00734077">
            <w:pPr>
              <w:spacing w:after="0"/>
              <w:rPr>
                <w:rFonts w:ascii="Times New Roman" w:hAnsi="Times New Roman" w:cs="Times New Roman"/>
                <w:color w:val="FF0000"/>
                <w:sz w:val="24"/>
                <w:szCs w:val="24"/>
              </w:rPr>
            </w:pPr>
            <w:r w:rsidRPr="00734077">
              <w:rPr>
                <w:rFonts w:ascii="Times New Roman" w:hAnsi="Times New Roman" w:cs="Times New Roman"/>
                <w:sz w:val="24"/>
                <w:szCs w:val="24"/>
              </w:rPr>
              <w:t>Справка о перечне и объемах выполнения аналогичных договоров за 2014-2015 годы  (Форма 5)</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Pr="00BF59E5"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E67A4" w:rsidRDefault="00BE67A4" w:rsidP="00675EB6">
            <w:pPr>
              <w:spacing w:after="0"/>
              <w:rPr>
                <w:rFonts w:ascii="Times New Roman" w:hAnsi="Times New Roman" w:cs="Times New Roman"/>
                <w:sz w:val="24"/>
                <w:szCs w:val="24"/>
              </w:rPr>
            </w:pPr>
            <w:r w:rsidRPr="00BE67A4">
              <w:rPr>
                <w:rFonts w:ascii="Times New Roman" w:hAnsi="Times New Roman" w:cs="Times New Roman"/>
                <w:sz w:val="24"/>
                <w:szCs w:val="24"/>
              </w:rPr>
              <w:t>Справка о материально-технических ресурсах (Форма 6)</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Pr="00BF59E5" w:rsidRDefault="00BE67A4" w:rsidP="00BE67A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734077">
              <w:rPr>
                <w:rFonts w:ascii="Times New Roman" w:eastAsia="Times New Roman" w:hAnsi="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Pr="00BF59E5"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Pr="00BF59E5"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Выписка (оригинал или копия, </w:t>
            </w:r>
            <w:r>
              <w:rPr>
                <w:rFonts w:ascii="Times New Roman" w:eastAsia="Times New Roman" w:hAnsi="Times New Roman"/>
                <w:sz w:val="24"/>
                <w:szCs w:val="24"/>
              </w:rPr>
              <w:t>удостоверенная</w:t>
            </w:r>
            <w:r w:rsidRPr="00BF59E5">
              <w:rPr>
                <w:rFonts w:ascii="Times New Roman" w:eastAsia="Times New Roman" w:hAnsi="Times New Roman"/>
                <w:sz w:val="24"/>
                <w:szCs w:val="24"/>
              </w:rPr>
              <w:t xml:space="preserve">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E67A4" w:rsidRPr="00BF59E5"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Документы, подтверждающие полномочия лица на о</w:t>
            </w:r>
            <w:r>
              <w:rPr>
                <w:rFonts w:ascii="Times New Roman" w:eastAsia="Times New Roman" w:hAnsi="Times New Roman"/>
                <w:sz w:val="24"/>
                <w:szCs w:val="24"/>
              </w:rPr>
              <w:t>существление действий от имени У</w:t>
            </w:r>
            <w:r w:rsidRPr="00BF59E5">
              <w:rPr>
                <w:rFonts w:ascii="Times New Roman" w:eastAsia="Times New Roman" w:hAnsi="Times New Roman"/>
                <w:sz w:val="24"/>
                <w:szCs w:val="24"/>
              </w:rPr>
              <w:t>частника закупки</w:t>
            </w:r>
            <w:r>
              <w:rPr>
                <w:rFonts w:ascii="Times New Roman" w:eastAsia="Times New Roman" w:hAnsi="Times New Roman"/>
                <w:sz w:val="24"/>
                <w:szCs w:val="24"/>
              </w:rPr>
              <w:t>,</w:t>
            </w:r>
            <w:r w:rsidRPr="00BF59E5">
              <w:rPr>
                <w:rFonts w:ascii="Times New Roman" w:eastAsia="Times New Roman" w:hAnsi="Times New Roman"/>
                <w:sz w:val="24"/>
                <w:szCs w:val="24"/>
              </w:rPr>
              <w:t xml:space="preserve"> заверенн</w:t>
            </w:r>
            <w:r>
              <w:rPr>
                <w:rFonts w:ascii="Times New Roman" w:eastAsia="Times New Roman" w:hAnsi="Times New Roman"/>
                <w:sz w:val="24"/>
                <w:szCs w:val="24"/>
              </w:rPr>
              <w:t>ые</w:t>
            </w:r>
            <w:r w:rsidRPr="00BF59E5">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E67A4" w:rsidRPr="00C81684" w:rsidRDefault="00BE67A4" w:rsidP="00EB7CFC">
            <w:pPr>
              <w:spacing w:after="0" w:line="240" w:lineRule="auto"/>
              <w:jc w:val="center"/>
              <w:rPr>
                <w:rFonts w:ascii="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Pr="00C81684" w:rsidRDefault="00BE67A4" w:rsidP="00EB7CFC">
            <w:pPr>
              <w:spacing w:after="0" w:line="240" w:lineRule="auto"/>
              <w:jc w:val="center"/>
              <w:rPr>
                <w:rFonts w:ascii="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w:t>
            </w:r>
            <w:proofErr w:type="gramStart"/>
            <w:r w:rsidRPr="00C81684">
              <w:rPr>
                <w:rFonts w:ascii="Times New Roman" w:hAnsi="Times New Roman"/>
                <w:sz w:val="24"/>
                <w:szCs w:val="24"/>
              </w:rPr>
              <w:t>о постановке на учет в налоговом органе по месту нахождения на территории</w:t>
            </w:r>
            <w:proofErr w:type="gramEnd"/>
            <w:r w:rsidRPr="00C81684">
              <w:rPr>
                <w:rFonts w:ascii="Times New Roman" w:hAnsi="Times New Roman"/>
                <w:sz w:val="24"/>
                <w:szCs w:val="24"/>
              </w:rPr>
              <w:t xml:space="preserve">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Pr="00BF59E5"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rPr>
          <w:trHeight w:val="591"/>
        </w:trPr>
        <w:tc>
          <w:tcPr>
            <w:tcW w:w="675" w:type="dxa"/>
            <w:tcBorders>
              <w:top w:val="single" w:sz="4" w:space="0" w:color="000000"/>
              <w:left w:val="single" w:sz="4" w:space="0" w:color="000000"/>
              <w:bottom w:val="single" w:sz="4" w:space="0" w:color="000000"/>
            </w:tcBorders>
            <w:shd w:val="clear" w:color="auto" w:fill="auto"/>
          </w:tcPr>
          <w:p w:rsidR="00BE67A4" w:rsidRPr="00BF59E5"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E67A4"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Pr="00457D1D"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BE67A4" w:rsidRPr="00BF59E5" w:rsidRDefault="00BE67A4" w:rsidP="003F285D">
            <w:pPr>
              <w:spacing w:after="0" w:line="240" w:lineRule="auto"/>
              <w:rPr>
                <w:rFonts w:ascii="Times New Roman" w:eastAsia="Times New Roman" w:hAnsi="Times New Roman"/>
                <w:sz w:val="24"/>
                <w:szCs w:val="24"/>
              </w:rPr>
            </w:pPr>
            <w:r w:rsidRPr="00734077">
              <w:rPr>
                <w:rFonts w:ascii="Times New Roman" w:eastAsia="Times New Roman" w:hAnsi="Times New Roman"/>
                <w:sz w:val="24"/>
                <w:szCs w:val="24"/>
              </w:rPr>
              <w:t xml:space="preserve">Копия бухгалтерской отчетности за 2015 </w:t>
            </w:r>
            <w:r w:rsidRPr="00734077">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396" w:name="ОтчетностьЗаПрошлый2"/>
            <w:r w:rsidRPr="00734077">
              <w:rPr>
                <w:rFonts w:ascii="Times New Roman" w:eastAsia="Times New Roman" w:hAnsi="Times New Roman"/>
                <w:sz w:val="24"/>
                <w:szCs w:val="24"/>
              </w:rPr>
              <w:instrText xml:space="preserve"> FORMTEXT </w:instrText>
            </w:r>
            <w:r w:rsidR="001C6691">
              <w:rPr>
                <w:rFonts w:ascii="Times New Roman" w:eastAsia="Times New Roman" w:hAnsi="Times New Roman"/>
                <w:sz w:val="24"/>
                <w:szCs w:val="24"/>
              </w:rPr>
            </w:r>
            <w:r w:rsidR="001C6691">
              <w:rPr>
                <w:rFonts w:ascii="Times New Roman" w:eastAsia="Times New Roman" w:hAnsi="Times New Roman"/>
                <w:sz w:val="24"/>
                <w:szCs w:val="24"/>
              </w:rPr>
              <w:fldChar w:fldCharType="separate"/>
            </w:r>
            <w:r w:rsidRPr="00734077">
              <w:rPr>
                <w:rFonts w:ascii="Times New Roman" w:eastAsia="Times New Roman" w:hAnsi="Times New Roman"/>
                <w:sz w:val="24"/>
                <w:szCs w:val="24"/>
              </w:rPr>
              <w:fldChar w:fldCharType="end"/>
            </w:r>
            <w:bookmarkEnd w:id="396"/>
            <w:r w:rsidRPr="00734077">
              <w:rPr>
                <w:rFonts w:ascii="Times New Roman" w:eastAsia="Times New Roman" w:hAnsi="Times New Roman"/>
                <w:sz w:val="24"/>
                <w:szCs w:val="24"/>
              </w:rPr>
              <w:t>год</w:t>
            </w:r>
            <w:r w:rsidRPr="00734077">
              <w:rPr>
                <w:rFonts w:ascii="Times New Roman" w:eastAsia="Times New Roman" w:hAnsi="Times New Roman"/>
                <w:bCs/>
                <w:sz w:val="24"/>
                <w:szCs w:val="24"/>
              </w:rPr>
              <w:t xml:space="preserve"> с отметкой налоговой инспекции</w:t>
            </w:r>
            <w:r w:rsidRPr="00734077">
              <w:rPr>
                <w:rFonts w:ascii="Times New Roman" w:eastAsia="Times New Roman" w:hAnsi="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BE67A4" w:rsidRPr="00734077" w:rsidRDefault="00BE67A4"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65A2D">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rsidR="00BE67A4" w:rsidRPr="002B68B0" w:rsidRDefault="00BE67A4" w:rsidP="00265A2D">
            <w:pPr>
              <w:spacing w:after="0" w:line="240" w:lineRule="auto"/>
              <w:rPr>
                <w:rFonts w:ascii="Times New Roman" w:eastAsia="Times New Roman" w:hAnsi="Times New Roman"/>
                <w:sz w:val="24"/>
                <w:szCs w:val="24"/>
                <w:highlight w:val="yellow"/>
              </w:rPr>
            </w:pPr>
            <w:r>
              <w:rPr>
                <w:rFonts w:ascii="Times New Roman" w:eastAsia="Times New Roman" w:hAnsi="Times New Roman"/>
                <w:bCs/>
                <w:sz w:val="24"/>
                <w:szCs w:val="24"/>
              </w:rPr>
              <w:t>К</w:t>
            </w:r>
            <w:r w:rsidRPr="00265A2D">
              <w:rPr>
                <w:rFonts w:ascii="Times New Roman" w:eastAsia="Times New Roman" w:hAnsi="Times New Roman"/>
                <w:bCs/>
                <w:sz w:val="24"/>
                <w:szCs w:val="24"/>
              </w:rPr>
              <w:t>опии ПТС</w:t>
            </w:r>
            <w:r>
              <w:rPr>
                <w:rFonts w:ascii="Times New Roman" w:eastAsia="Times New Roman" w:hAnsi="Times New Roman"/>
                <w:bCs/>
                <w:sz w:val="24"/>
                <w:szCs w:val="24"/>
              </w:rPr>
              <w:t>, к</w:t>
            </w:r>
            <w:r w:rsidRPr="00265A2D">
              <w:rPr>
                <w:rFonts w:ascii="Times New Roman" w:eastAsia="Times New Roman" w:hAnsi="Times New Roman"/>
                <w:bCs/>
                <w:sz w:val="24"/>
                <w:szCs w:val="24"/>
              </w:rPr>
              <w:t>опии договоров аренды (если автотранспорт находится в аренде (срок действия договоров не может быть меньше, чем период оказания Услуг по перевозке))  на заявленный автотранспорт</w:t>
            </w:r>
            <w:r>
              <w:rPr>
                <w:rFonts w:ascii="Times New Roman" w:eastAsia="Times New Roman" w:hAnsi="Times New Roman"/>
                <w:bCs/>
                <w:sz w:val="24"/>
                <w:szCs w:val="24"/>
              </w:rPr>
              <w:t>,</w:t>
            </w:r>
            <w:r w:rsidRPr="00265A2D">
              <w:rPr>
                <w:rFonts w:ascii="Times New Roman" w:eastAsia="Times New Roman" w:hAnsi="Times New Roman"/>
                <w:bCs/>
                <w:sz w:val="24"/>
                <w:szCs w:val="24"/>
              </w:rPr>
              <w:t xml:space="preserve"> заверенные уполномоченным лицом Участника </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rsidR="00BE67A4" w:rsidRPr="002B68B0" w:rsidRDefault="00BE67A4" w:rsidP="003F285D">
            <w:pPr>
              <w:spacing w:after="0" w:line="240" w:lineRule="auto"/>
              <w:rPr>
                <w:rFonts w:ascii="Times New Roman" w:hAnsi="Times New Roman"/>
                <w:i/>
                <w:sz w:val="24"/>
                <w:szCs w:val="24"/>
                <w:highlight w:val="yellow"/>
                <w:u w:val="single"/>
              </w:rPr>
            </w:pPr>
            <w:r>
              <w:rPr>
                <w:rFonts w:ascii="Times New Roman" w:eastAsia="Times New Roman" w:hAnsi="Times New Roman"/>
                <w:bCs/>
                <w:sz w:val="24"/>
                <w:szCs w:val="24"/>
                <w:lang w:eastAsia="ru-RU"/>
              </w:rPr>
              <w:t>К</w:t>
            </w:r>
            <w:r w:rsidRPr="00265A2D">
              <w:rPr>
                <w:rFonts w:ascii="Times New Roman" w:eastAsia="Times New Roman" w:hAnsi="Times New Roman"/>
                <w:bCs/>
                <w:sz w:val="24"/>
                <w:szCs w:val="24"/>
                <w:lang w:eastAsia="ru-RU"/>
              </w:rPr>
              <w:t>опии действующих полисов (договоров)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r>
              <w:rPr>
                <w:rFonts w:ascii="Times New Roman" w:eastAsia="Times New Roman" w:hAnsi="Times New Roman"/>
                <w:bCs/>
                <w:sz w:val="24"/>
                <w:szCs w:val="24"/>
                <w:lang w:eastAsia="ru-RU"/>
              </w:rPr>
              <w:t>,</w:t>
            </w:r>
            <w:r w:rsidRPr="00265A2D">
              <w:rPr>
                <w:rFonts w:ascii="Times New Roman" w:eastAsia="Times New Roman" w:hAnsi="Times New Roman"/>
                <w:bCs/>
                <w:sz w:val="24"/>
                <w:szCs w:val="24"/>
                <w:lang w:eastAsia="ru-RU"/>
              </w:rPr>
              <w:t xml:space="preserve"> заверенные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6101" w:type="dxa"/>
            <w:tcBorders>
              <w:top w:val="single" w:sz="4" w:space="0" w:color="000000"/>
              <w:left w:val="single" w:sz="4" w:space="0" w:color="000000"/>
              <w:bottom w:val="single" w:sz="4" w:space="0" w:color="000000"/>
            </w:tcBorders>
            <w:shd w:val="clear" w:color="auto" w:fill="auto"/>
          </w:tcPr>
          <w:p w:rsidR="00BE67A4" w:rsidRPr="002B68B0" w:rsidRDefault="00BE67A4" w:rsidP="000379F4">
            <w:pPr>
              <w:spacing w:after="0" w:line="240" w:lineRule="auto"/>
              <w:rPr>
                <w:rFonts w:ascii="Times New Roman" w:eastAsia="Times New Roman" w:hAnsi="Times New Roman"/>
                <w:bCs/>
                <w:sz w:val="24"/>
                <w:szCs w:val="24"/>
                <w:highlight w:val="yellow"/>
                <w:lang w:eastAsia="ru-RU"/>
              </w:rPr>
            </w:pPr>
            <w:r>
              <w:rPr>
                <w:rFonts w:ascii="Times New Roman" w:eastAsia="Times New Roman" w:hAnsi="Times New Roman"/>
                <w:bCs/>
                <w:sz w:val="24"/>
                <w:szCs w:val="24"/>
                <w:lang w:eastAsia="ru-RU"/>
              </w:rPr>
              <w:t>К</w:t>
            </w:r>
            <w:r w:rsidRPr="00265A2D">
              <w:rPr>
                <w:rFonts w:ascii="Times New Roman" w:eastAsia="Times New Roman" w:hAnsi="Times New Roman"/>
                <w:bCs/>
                <w:sz w:val="24"/>
                <w:szCs w:val="24"/>
                <w:lang w:eastAsia="ru-RU"/>
              </w:rPr>
              <w:t>опии действующих полисов (договоров) страхования убытков от повреждения (полной гибели или части груза) на каждую единицу автотранспорта, перевозящего Груз</w:t>
            </w:r>
            <w:r>
              <w:rPr>
                <w:rFonts w:ascii="Times New Roman" w:eastAsia="Times New Roman" w:hAnsi="Times New Roman"/>
                <w:bCs/>
                <w:sz w:val="24"/>
                <w:szCs w:val="24"/>
                <w:lang w:eastAsia="ru-RU"/>
              </w:rPr>
              <w:t>,</w:t>
            </w:r>
            <w:r w:rsidRPr="00265A2D">
              <w:rPr>
                <w:rFonts w:ascii="Times New Roman" w:eastAsia="Times New Roman" w:hAnsi="Times New Roman"/>
                <w:bCs/>
                <w:sz w:val="24"/>
                <w:szCs w:val="24"/>
                <w:lang w:eastAsia="ru-RU"/>
              </w:rPr>
              <w:t xml:space="preserve"> заверенные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rsidR="00BE67A4" w:rsidRPr="002B68B0" w:rsidRDefault="00BE67A4" w:rsidP="000379F4">
            <w:pPr>
              <w:spacing w:after="0" w:line="240" w:lineRule="auto"/>
              <w:rPr>
                <w:rFonts w:ascii="Times New Roman" w:eastAsia="Times New Roman" w:hAnsi="Times New Roman"/>
                <w:bCs/>
                <w:sz w:val="24"/>
                <w:szCs w:val="24"/>
                <w:highlight w:val="yellow"/>
                <w:lang w:eastAsia="ru-RU"/>
              </w:rPr>
            </w:pPr>
            <w:r>
              <w:rPr>
                <w:rFonts w:ascii="Times New Roman" w:eastAsia="Times New Roman" w:hAnsi="Times New Roman"/>
                <w:bCs/>
                <w:sz w:val="24"/>
                <w:szCs w:val="24"/>
                <w:lang w:eastAsia="ru-RU"/>
              </w:rPr>
              <w:t>К</w:t>
            </w:r>
            <w:r w:rsidRPr="00265A2D">
              <w:rPr>
                <w:rFonts w:ascii="Times New Roman" w:eastAsia="Times New Roman" w:hAnsi="Times New Roman"/>
                <w:bCs/>
                <w:sz w:val="24"/>
                <w:szCs w:val="24"/>
                <w:lang w:eastAsia="ru-RU"/>
              </w:rPr>
              <w:t>опии действующих сертификатов о калибровке на перевозку тёмных нефтепродуктов для каждой автоцистерны</w:t>
            </w:r>
            <w:r>
              <w:rPr>
                <w:rFonts w:ascii="Times New Roman" w:eastAsia="Times New Roman" w:hAnsi="Times New Roman"/>
                <w:bCs/>
                <w:sz w:val="24"/>
                <w:szCs w:val="24"/>
                <w:lang w:eastAsia="ru-RU"/>
              </w:rPr>
              <w:t>,</w:t>
            </w:r>
            <w:r w:rsidRPr="00265A2D">
              <w:rPr>
                <w:rFonts w:ascii="Times New Roman" w:eastAsia="Times New Roman" w:hAnsi="Times New Roman"/>
                <w:bCs/>
                <w:sz w:val="24"/>
                <w:szCs w:val="24"/>
                <w:lang w:eastAsia="ru-RU"/>
              </w:rPr>
              <w:t xml:space="preserve"> заверенные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BE67A4" w:rsidRPr="00C81684" w:rsidTr="003F285D">
        <w:tc>
          <w:tcPr>
            <w:tcW w:w="675" w:type="dxa"/>
            <w:tcBorders>
              <w:top w:val="single" w:sz="4" w:space="0" w:color="000000"/>
              <w:left w:val="single" w:sz="4" w:space="0" w:color="000000"/>
              <w:bottom w:val="single" w:sz="4" w:space="0" w:color="000000"/>
            </w:tcBorders>
            <w:shd w:val="clear" w:color="auto" w:fill="auto"/>
          </w:tcPr>
          <w:p w:rsidR="00BE67A4" w:rsidRPr="00BF59E5" w:rsidRDefault="00BE67A4" w:rsidP="00EB7C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6101" w:type="dxa"/>
            <w:tcBorders>
              <w:top w:val="single" w:sz="4" w:space="0" w:color="000000"/>
              <w:left w:val="single" w:sz="4" w:space="0" w:color="000000"/>
              <w:bottom w:val="single" w:sz="4" w:space="0" w:color="000000"/>
            </w:tcBorders>
            <w:shd w:val="clear" w:color="auto" w:fill="auto"/>
          </w:tcPr>
          <w:p w:rsidR="00BE67A4" w:rsidRPr="002B68B0" w:rsidRDefault="00BE67A4" w:rsidP="000379F4">
            <w:pPr>
              <w:spacing w:after="0" w:line="240" w:lineRule="auto"/>
              <w:rPr>
                <w:rFonts w:ascii="Times New Roman" w:eastAsia="Times New Roman" w:hAnsi="Times New Roman"/>
                <w:bCs/>
                <w:sz w:val="24"/>
                <w:szCs w:val="24"/>
                <w:highlight w:val="yellow"/>
                <w:lang w:eastAsia="ru-RU"/>
              </w:rPr>
            </w:pPr>
            <w:r>
              <w:rPr>
                <w:rFonts w:ascii="Times New Roman" w:eastAsia="Times New Roman" w:hAnsi="Times New Roman"/>
                <w:bCs/>
                <w:sz w:val="24"/>
                <w:szCs w:val="24"/>
                <w:lang w:eastAsia="ru-RU"/>
              </w:rPr>
              <w:t>К</w:t>
            </w:r>
            <w:r w:rsidRPr="00265A2D">
              <w:rPr>
                <w:rFonts w:ascii="Times New Roman" w:eastAsia="Times New Roman" w:hAnsi="Times New Roman"/>
                <w:bCs/>
                <w:sz w:val="24"/>
                <w:szCs w:val="24"/>
                <w:lang w:eastAsia="ru-RU"/>
              </w:rPr>
              <w:t>опия утвержденного плана по предупреждению и ликвидации разливов нефти и нефтепродуктов (заверенные уполномоченным лицом Участника копии 1-го  и последнего листов)</w:t>
            </w:r>
          </w:p>
        </w:tc>
        <w:tc>
          <w:tcPr>
            <w:tcW w:w="1417"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E67A4" w:rsidRPr="00CD4CA7" w:rsidRDefault="00BE67A4" w:rsidP="003F285D">
            <w:pPr>
              <w:spacing w:after="0" w:line="240" w:lineRule="auto"/>
              <w:rPr>
                <w:rFonts w:ascii="Times New Roman" w:eastAsia="Times New Roman" w:hAnsi="Times New Roman"/>
                <w:color w:val="FF0000"/>
                <w:sz w:val="24"/>
                <w:szCs w:val="24"/>
                <w:highlight w:val="yellow"/>
              </w:rPr>
            </w:pPr>
          </w:p>
        </w:tc>
      </w:tr>
      <w:tr w:rsidR="00AF7FD9" w:rsidRPr="00C81684" w:rsidTr="003F285D">
        <w:tc>
          <w:tcPr>
            <w:tcW w:w="675" w:type="dxa"/>
            <w:tcBorders>
              <w:top w:val="single" w:sz="4" w:space="0" w:color="000000"/>
              <w:left w:val="single" w:sz="4" w:space="0" w:color="000000"/>
              <w:bottom w:val="single" w:sz="4" w:space="0" w:color="000000"/>
            </w:tcBorders>
            <w:shd w:val="clear" w:color="auto" w:fill="auto"/>
          </w:tcPr>
          <w:p w:rsidR="00AF7FD9" w:rsidRDefault="001C2995" w:rsidP="00BE67A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BE67A4">
              <w:rPr>
                <w:rFonts w:ascii="Times New Roman" w:eastAsia="Times New Roman" w:hAnsi="Times New Roman"/>
                <w:sz w:val="24"/>
                <w:szCs w:val="24"/>
              </w:rPr>
              <w:t>5</w:t>
            </w:r>
            <w:r w:rsidR="00AF7FD9">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F7FD9" w:rsidRPr="002B68B0" w:rsidRDefault="00265A2D" w:rsidP="003F285D">
            <w:pPr>
              <w:spacing w:after="0" w:line="240" w:lineRule="auto"/>
              <w:rPr>
                <w:rFonts w:ascii="Times New Roman" w:eastAsia="Times New Roman" w:hAnsi="Times New Roman"/>
                <w:bCs/>
                <w:sz w:val="24"/>
                <w:szCs w:val="24"/>
                <w:highlight w:val="yellow"/>
                <w:lang w:eastAsia="ru-RU"/>
              </w:rPr>
            </w:pPr>
            <w:r>
              <w:rPr>
                <w:rFonts w:ascii="Times New Roman" w:eastAsia="Times New Roman" w:hAnsi="Times New Roman"/>
                <w:bCs/>
                <w:sz w:val="24"/>
                <w:szCs w:val="24"/>
                <w:lang w:eastAsia="ru-RU"/>
              </w:rPr>
              <w:t>К</w:t>
            </w:r>
            <w:r w:rsidRPr="00265A2D">
              <w:rPr>
                <w:rFonts w:ascii="Times New Roman" w:eastAsia="Times New Roman" w:hAnsi="Times New Roman"/>
                <w:bCs/>
                <w:sz w:val="24"/>
                <w:szCs w:val="24"/>
                <w:lang w:eastAsia="ru-RU"/>
              </w:rPr>
              <w:t xml:space="preserve">опия действующего договора с </w:t>
            </w:r>
            <w:proofErr w:type="gramStart"/>
            <w:r w:rsidRPr="00265A2D">
              <w:rPr>
                <w:rFonts w:ascii="Times New Roman" w:eastAsia="Times New Roman" w:hAnsi="Times New Roman"/>
                <w:bCs/>
                <w:sz w:val="24"/>
                <w:szCs w:val="24"/>
                <w:lang w:eastAsia="ru-RU"/>
              </w:rPr>
              <w:t>аварийно-спасательными</w:t>
            </w:r>
            <w:proofErr w:type="gramEnd"/>
            <w:r w:rsidRPr="00265A2D">
              <w:rPr>
                <w:rFonts w:ascii="Times New Roman" w:eastAsia="Times New Roman" w:hAnsi="Times New Roman"/>
                <w:bCs/>
                <w:sz w:val="24"/>
                <w:szCs w:val="24"/>
                <w:lang w:eastAsia="ru-RU"/>
              </w:rPr>
              <w:t xml:space="preserve"> формированием на несение аварийно-спасательной готовности</w:t>
            </w:r>
            <w:r>
              <w:rPr>
                <w:rFonts w:ascii="Times New Roman" w:eastAsia="Times New Roman" w:hAnsi="Times New Roman"/>
                <w:bCs/>
                <w:sz w:val="24"/>
                <w:szCs w:val="24"/>
                <w:lang w:eastAsia="ru-RU"/>
              </w:rPr>
              <w:t>, заверенная</w:t>
            </w:r>
            <w:r w:rsidRPr="00265A2D">
              <w:rPr>
                <w:rFonts w:ascii="Times New Roman" w:eastAsia="Times New Roman" w:hAnsi="Times New Roman"/>
                <w:bCs/>
                <w:sz w:val="24"/>
                <w:szCs w:val="24"/>
                <w:lang w:eastAsia="ru-RU"/>
              </w:rPr>
              <w:t xml:space="preserve">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AF7FD9" w:rsidRPr="00CD4CA7" w:rsidRDefault="00AF7FD9"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F7FD9" w:rsidRPr="00CD4CA7" w:rsidRDefault="00AF7FD9"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AF7FD9" w:rsidRPr="00CD4CA7" w:rsidRDefault="00AF7FD9"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AF7FD9" w:rsidP="001C299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BE67A4">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464F1F" w:rsidRDefault="00BD48CC" w:rsidP="003F285D">
            <w:pPr>
              <w:spacing w:after="0" w:line="240" w:lineRule="auto"/>
              <w:rPr>
                <w:rFonts w:ascii="Times New Roman" w:eastAsia="Times New Roman" w:hAnsi="Times New Roman"/>
                <w:bCs/>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 xml:space="preserve">Примечание: </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w:t>
      </w:r>
      <w:r w:rsidR="00A8160A">
        <w:rPr>
          <w:rFonts w:ascii="Times New Roman" w:eastAsia="Times New Roman" w:hAnsi="Times New Roman" w:cs="Times New Roman"/>
          <w:sz w:val="24"/>
          <w:szCs w:val="24"/>
          <w:lang w:eastAsia="ar-SA"/>
        </w:rPr>
        <w:t xml:space="preserve"> в составе заявки на участие в конкурентных переговорах</w:t>
      </w:r>
      <w:r w:rsidRPr="00A751C8">
        <w:rPr>
          <w:rFonts w:ascii="Times New Roman" w:eastAsia="Times New Roman" w:hAnsi="Times New Roman" w:cs="Times New Roman"/>
          <w:sz w:val="24"/>
          <w:szCs w:val="24"/>
          <w:lang w:eastAsia="ar-SA"/>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A751C8" w:rsidRPr="00BE67A4"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751C8">
        <w:rPr>
          <w:rFonts w:ascii="Times New Roman" w:eastAsia="Times New Roman" w:hAnsi="Times New Roman" w:cs="Times New Roman"/>
          <w:sz w:val="24"/>
          <w:szCs w:val="24"/>
          <w:lang w:eastAsia="ar-SA"/>
        </w:rPr>
        <w:t>2</w:t>
      </w:r>
      <w:r w:rsidRPr="00BE67A4">
        <w:rPr>
          <w:rFonts w:ascii="Times New Roman" w:eastAsia="Times New Roman" w:hAnsi="Times New Roman" w:cs="Times New Roman"/>
          <w:sz w:val="24"/>
          <w:szCs w:val="24"/>
          <w:lang w:eastAsia="ar-SA"/>
        </w:rPr>
        <w:t xml:space="preserve">) Организации, </w:t>
      </w:r>
      <w:r w:rsidRPr="00BE67A4">
        <w:rPr>
          <w:rFonts w:ascii="Times New Roman" w:eastAsia="Times New Roman" w:hAnsi="Times New Roman" w:cs="Times New Roman"/>
          <w:bCs/>
          <w:sz w:val="24"/>
          <w:szCs w:val="24"/>
          <w:lang w:eastAsia="ar-SA"/>
        </w:rPr>
        <w:t xml:space="preserve">не сдавшие </w:t>
      </w:r>
      <w:r w:rsidR="006E7D34" w:rsidRPr="00BE67A4">
        <w:rPr>
          <w:rFonts w:ascii="Times New Roman" w:eastAsia="Times New Roman" w:hAnsi="Times New Roman" w:cs="Times New Roman"/>
          <w:bCs/>
          <w:sz w:val="24"/>
          <w:szCs w:val="24"/>
          <w:lang w:eastAsia="ar-SA"/>
        </w:rPr>
        <w:t xml:space="preserve">бухгалтерскую </w:t>
      </w:r>
      <w:r w:rsidRPr="00BE67A4">
        <w:rPr>
          <w:rFonts w:ascii="Times New Roman" w:eastAsia="Times New Roman" w:hAnsi="Times New Roman" w:cs="Times New Roman"/>
          <w:bCs/>
          <w:sz w:val="24"/>
          <w:szCs w:val="24"/>
          <w:lang w:eastAsia="ar-SA"/>
        </w:rPr>
        <w:t>отчетность в налоговую инспекцию,</w:t>
      </w:r>
      <w:r w:rsidRPr="00BE67A4">
        <w:rPr>
          <w:rFonts w:ascii="Times New Roman" w:eastAsia="Times New Roman" w:hAnsi="Times New Roman" w:cs="Times New Roman"/>
          <w:sz w:val="24"/>
          <w:szCs w:val="24"/>
          <w:lang w:eastAsia="ar-SA"/>
        </w:rPr>
        <w:t xml:space="preserve"> </w:t>
      </w:r>
      <w:r w:rsidR="0043025C" w:rsidRPr="00BE67A4">
        <w:rPr>
          <w:rFonts w:ascii="Times New Roman" w:eastAsia="Times New Roman" w:hAnsi="Times New Roman" w:cs="Times New Roman"/>
          <w:sz w:val="24"/>
          <w:szCs w:val="24"/>
          <w:lang w:eastAsia="ar-SA"/>
        </w:rPr>
        <w:t>некоммерческие организации</w:t>
      </w:r>
      <w:r w:rsidRPr="00BE67A4">
        <w:rPr>
          <w:rFonts w:ascii="Times New Roman" w:eastAsia="Times New Roman" w:hAnsi="Times New Roman" w:cs="Times New Roman"/>
          <w:bCs/>
          <w:sz w:val="24"/>
          <w:szCs w:val="24"/>
          <w:lang w:eastAsia="ar-SA"/>
        </w:rPr>
        <w:t>,</w:t>
      </w:r>
      <w:r w:rsidR="0043025C" w:rsidRPr="00BE67A4">
        <w:rPr>
          <w:rFonts w:ascii="Times New Roman" w:eastAsia="Times New Roman" w:hAnsi="Times New Roman" w:cs="Times New Roman"/>
          <w:bCs/>
          <w:sz w:val="24"/>
          <w:szCs w:val="24"/>
          <w:lang w:eastAsia="ar-SA"/>
        </w:rPr>
        <w:t xml:space="preserve"> индивидуальные предприниматели</w:t>
      </w:r>
      <w:r w:rsidRPr="00BE67A4">
        <w:rPr>
          <w:rFonts w:ascii="Times New Roman" w:eastAsia="Times New Roman" w:hAnsi="Times New Roman" w:cs="Times New Roman"/>
          <w:bCs/>
          <w:sz w:val="24"/>
          <w:szCs w:val="24"/>
          <w:lang w:eastAsia="ar-SA"/>
        </w:rPr>
        <w:t xml:space="preserve"> и организации, </w:t>
      </w:r>
      <w:r w:rsidRPr="00BE67A4">
        <w:rPr>
          <w:rFonts w:ascii="Times New Roman" w:eastAsia="Times New Roman" w:hAnsi="Times New Roman" w:cs="Times New Roman"/>
          <w:bCs/>
          <w:sz w:val="24"/>
          <w:szCs w:val="24"/>
          <w:lang w:eastAsia="ar-SA"/>
        </w:rPr>
        <w:lastRenderedPageBreak/>
        <w:t xml:space="preserve">зарегистрированные после 1 января </w:t>
      </w:r>
      <w:r w:rsidRPr="00BE67A4">
        <w:rPr>
          <w:rFonts w:ascii="Times New Roman" w:eastAsia="Times New Roman" w:hAnsi="Times New Roman" w:cs="Times New Roman"/>
          <w:bCs/>
          <w:sz w:val="24"/>
          <w:szCs w:val="24"/>
          <w:lang w:eastAsia="ar-SA"/>
        </w:rPr>
        <w:fldChar w:fldCharType="begin">
          <w:ffData>
            <w:name w:val="Год2"/>
            <w:enabled/>
            <w:calcOnExit w:val="0"/>
            <w:textInput>
              <w:default w:val="Год2"/>
            </w:textInput>
          </w:ffData>
        </w:fldChar>
      </w:r>
      <w:bookmarkStart w:id="397" w:name="Год2"/>
      <w:r w:rsidRPr="00BE67A4">
        <w:rPr>
          <w:rFonts w:ascii="Times New Roman" w:eastAsia="Times New Roman" w:hAnsi="Times New Roman" w:cs="Times New Roman"/>
          <w:bCs/>
          <w:sz w:val="24"/>
          <w:szCs w:val="24"/>
          <w:lang w:eastAsia="ar-SA"/>
        </w:rPr>
        <w:instrText xml:space="preserve"> FORMTEXT </w:instrText>
      </w:r>
      <w:r w:rsidR="001C6691">
        <w:rPr>
          <w:rFonts w:ascii="Times New Roman" w:eastAsia="Times New Roman" w:hAnsi="Times New Roman" w:cs="Times New Roman"/>
          <w:bCs/>
          <w:sz w:val="24"/>
          <w:szCs w:val="24"/>
          <w:lang w:eastAsia="ar-SA"/>
        </w:rPr>
      </w:r>
      <w:r w:rsidR="001C6691">
        <w:rPr>
          <w:rFonts w:ascii="Times New Roman" w:eastAsia="Times New Roman" w:hAnsi="Times New Roman" w:cs="Times New Roman"/>
          <w:bCs/>
          <w:sz w:val="24"/>
          <w:szCs w:val="24"/>
          <w:lang w:eastAsia="ar-SA"/>
        </w:rPr>
        <w:fldChar w:fldCharType="separate"/>
      </w:r>
      <w:r w:rsidRPr="00BE67A4">
        <w:rPr>
          <w:rFonts w:ascii="Times New Roman" w:eastAsia="Times New Roman" w:hAnsi="Times New Roman" w:cs="Times New Roman"/>
          <w:bCs/>
          <w:sz w:val="24"/>
          <w:szCs w:val="24"/>
          <w:lang w:eastAsia="ar-SA"/>
        </w:rPr>
        <w:fldChar w:fldCharType="end"/>
      </w:r>
      <w:bookmarkEnd w:id="397"/>
      <w:r w:rsidRPr="00BE67A4">
        <w:rPr>
          <w:rFonts w:ascii="Times New Roman" w:eastAsia="Times New Roman" w:hAnsi="Times New Roman" w:cs="Times New Roman"/>
          <w:bCs/>
          <w:sz w:val="24"/>
          <w:szCs w:val="24"/>
          <w:lang w:eastAsia="ar-SA"/>
        </w:rPr>
        <w:t xml:space="preserve"> 2016 года, указывают в п.1</w:t>
      </w:r>
      <w:r w:rsidR="00BE67A4" w:rsidRPr="00BE67A4">
        <w:rPr>
          <w:rFonts w:ascii="Times New Roman" w:eastAsia="Times New Roman" w:hAnsi="Times New Roman" w:cs="Times New Roman"/>
          <w:bCs/>
          <w:sz w:val="24"/>
          <w:szCs w:val="24"/>
          <w:lang w:eastAsia="ar-SA"/>
        </w:rPr>
        <w:t>8</w:t>
      </w:r>
      <w:r w:rsidRPr="00BE67A4">
        <w:rPr>
          <w:rFonts w:ascii="Times New Roman" w:eastAsia="Times New Roman" w:hAnsi="Times New Roman" w:cs="Times New Roman"/>
          <w:bCs/>
          <w:sz w:val="24"/>
          <w:szCs w:val="24"/>
          <w:lang w:eastAsia="ar-SA"/>
        </w:rPr>
        <w:t xml:space="preserve"> описи сведения с учетом требований п. 3.2. </w:t>
      </w:r>
      <w:r w:rsidRPr="00BE67A4">
        <w:rPr>
          <w:rFonts w:ascii="Times New Roman" w:eastAsia="Times New Roman" w:hAnsi="Times New Roman" w:cs="Times New Roman"/>
          <w:sz w:val="24"/>
          <w:szCs w:val="24"/>
          <w:lang w:eastAsia="ar-SA"/>
        </w:rPr>
        <w:t>настоящей Документации.</w:t>
      </w:r>
    </w:p>
    <w:p w:rsidR="00A751C8" w:rsidRPr="00A751C8"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BE67A4">
        <w:rPr>
          <w:rFonts w:ascii="Times New Roman" w:eastAsia="Times New Roman" w:hAnsi="Times New Roman" w:cs="Times New Roman"/>
          <w:sz w:val="24"/>
          <w:szCs w:val="24"/>
          <w:lang w:eastAsia="ar-SA"/>
        </w:rPr>
        <w:t>3) Документы должны быть подшиты</w:t>
      </w:r>
      <w:r w:rsidRPr="00AF0E98">
        <w:rPr>
          <w:rFonts w:ascii="Times New Roman" w:eastAsia="Times New Roman" w:hAnsi="Times New Roman" w:cs="Times New Roman"/>
          <w:sz w:val="24"/>
          <w:szCs w:val="24"/>
          <w:lang w:eastAsia="ar-SA"/>
        </w:rPr>
        <w:t xml:space="preserve"> в том (требование п</w:t>
      </w:r>
      <w:r w:rsidRPr="002A5F60">
        <w:rPr>
          <w:rFonts w:ascii="Times New Roman" w:eastAsia="Times New Roman" w:hAnsi="Times New Roman" w:cs="Times New Roman"/>
          <w:sz w:val="24"/>
          <w:szCs w:val="24"/>
          <w:lang w:eastAsia="ar-SA"/>
        </w:rPr>
        <w:t>. 4.4.</w:t>
      </w:r>
      <w:r w:rsidR="00AE1759">
        <w:rPr>
          <w:rFonts w:ascii="Times New Roman" w:eastAsia="Times New Roman" w:hAnsi="Times New Roman" w:cs="Times New Roman"/>
          <w:sz w:val="24"/>
          <w:szCs w:val="24"/>
          <w:lang w:eastAsia="ar-SA"/>
        </w:rPr>
        <w:t>5</w:t>
      </w:r>
      <w:r w:rsidRPr="002A5F60">
        <w:rPr>
          <w:rFonts w:ascii="Times New Roman" w:eastAsia="Times New Roman" w:hAnsi="Times New Roman" w:cs="Times New Roman"/>
          <w:sz w:val="24"/>
          <w:szCs w:val="24"/>
          <w:lang w:eastAsia="ar-SA"/>
        </w:rPr>
        <w:t xml:space="preserve">. </w:t>
      </w:r>
      <w:proofErr w:type="gramStart"/>
      <w:r w:rsidRPr="002A5F60">
        <w:rPr>
          <w:rFonts w:ascii="Times New Roman" w:eastAsia="Times New Roman" w:hAnsi="Times New Roman" w:cs="Times New Roman"/>
          <w:sz w:val="24"/>
          <w:szCs w:val="24"/>
          <w:lang w:eastAsia="ar-SA"/>
        </w:rPr>
        <w:t>Д</w:t>
      </w:r>
      <w:r w:rsidRPr="00AF0E98">
        <w:rPr>
          <w:rFonts w:ascii="Times New Roman" w:eastAsia="Times New Roman" w:hAnsi="Times New Roman" w:cs="Times New Roman"/>
          <w:sz w:val="24"/>
          <w:szCs w:val="24"/>
          <w:lang w:eastAsia="ar-SA"/>
        </w:rPr>
        <w:t>оку</w:t>
      </w:r>
      <w:r w:rsidRPr="00A751C8">
        <w:rPr>
          <w:rFonts w:ascii="Times New Roman" w:eastAsia="Times New Roman" w:hAnsi="Times New Roman" w:cs="Times New Roman"/>
          <w:sz w:val="24"/>
          <w:szCs w:val="24"/>
          <w:lang w:eastAsia="ar-SA"/>
        </w:rPr>
        <w:t xml:space="preserve">ментации, пронумерованы согласно нумерации описи). </w:t>
      </w:r>
      <w:proofErr w:type="gramEnd"/>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644F9B">
      <w:headerReference w:type="default" r:id="rId35"/>
      <w:headerReference w:type="first" r:id="rId36"/>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691" w:rsidRDefault="001C6691">
      <w:pPr>
        <w:spacing w:after="0" w:line="240" w:lineRule="auto"/>
      </w:pPr>
      <w:r>
        <w:separator/>
      </w:r>
    </w:p>
  </w:endnote>
  <w:endnote w:type="continuationSeparator" w:id="0">
    <w:p w:rsidR="001C6691" w:rsidRDefault="001C6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037" w:rsidRDefault="001D6037">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1D6037" w:rsidRDefault="001D6037">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037" w:rsidRDefault="001D6037">
    <w:pPr>
      <w:pStyle w:val="af2"/>
      <w:framePr w:wrap="auto" w:vAnchor="text" w:hAnchor="margin" w:xAlign="right" w:y="1"/>
      <w:rPr>
        <w:rStyle w:val="aff2"/>
      </w:rPr>
    </w:pPr>
  </w:p>
  <w:p w:rsidR="001D6037" w:rsidRDefault="001D6037">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691" w:rsidRDefault="001C6691">
      <w:pPr>
        <w:spacing w:after="0" w:line="240" w:lineRule="auto"/>
      </w:pPr>
      <w:r>
        <w:separator/>
      </w:r>
    </w:p>
  </w:footnote>
  <w:footnote w:type="continuationSeparator" w:id="0">
    <w:p w:rsidR="001C6691" w:rsidRDefault="001C6691">
      <w:pPr>
        <w:spacing w:after="0" w:line="240" w:lineRule="auto"/>
      </w:pPr>
      <w:r>
        <w:continuationSeparator/>
      </w:r>
    </w:p>
  </w:footnote>
  <w:footnote w:id="1">
    <w:p w:rsidR="001D6037" w:rsidRPr="00390286" w:rsidRDefault="001D6037"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037" w:rsidRDefault="001D6037">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1D6037" w:rsidRDefault="001D6037">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031787"/>
      <w:docPartObj>
        <w:docPartGallery w:val="Page Numbers (Top of Page)"/>
        <w:docPartUnique/>
      </w:docPartObj>
    </w:sdtPr>
    <w:sdtEndPr/>
    <w:sdtContent>
      <w:p w:rsidR="001D6037" w:rsidRDefault="001D6037">
        <w:pPr>
          <w:pStyle w:val="af0"/>
          <w:jc w:val="center"/>
        </w:pPr>
        <w:r>
          <w:fldChar w:fldCharType="begin"/>
        </w:r>
        <w:r>
          <w:instrText>PAGE   \* MERGEFORMAT</w:instrText>
        </w:r>
        <w:r>
          <w:fldChar w:fldCharType="separate"/>
        </w:r>
        <w:r w:rsidR="00690AA7">
          <w:rPr>
            <w:noProof/>
          </w:rPr>
          <w:t>45</w:t>
        </w:r>
        <w:r>
          <w:fldChar w:fldCharType="end"/>
        </w:r>
      </w:p>
    </w:sdtContent>
  </w:sdt>
  <w:p w:rsidR="001D6037" w:rsidRDefault="001D6037">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037" w:rsidRDefault="001D6037">
    <w:pPr>
      <w:pStyle w:val="af0"/>
      <w:jc w:val="center"/>
    </w:pPr>
    <w:r>
      <w:fldChar w:fldCharType="begin"/>
    </w:r>
    <w:r>
      <w:instrText>PAGE   \* MERGEFORMAT</w:instrText>
    </w:r>
    <w:r>
      <w:fldChar w:fldCharType="separate"/>
    </w:r>
    <w:r w:rsidR="00690AA7">
      <w:rPr>
        <w:noProof/>
      </w:rPr>
      <w:t>54</w:t>
    </w:r>
    <w:r>
      <w:fldChar w:fldCharType="end"/>
    </w:r>
  </w:p>
  <w:p w:rsidR="001D6037" w:rsidRDefault="001D6037">
    <w:pPr>
      <w:pStyle w:val="af0"/>
    </w:pPr>
  </w:p>
  <w:p w:rsidR="001D6037" w:rsidRDefault="001D603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037" w:rsidRDefault="001D6037">
    <w:pPr>
      <w:pStyle w:val="af0"/>
      <w:jc w:val="center"/>
    </w:pPr>
  </w:p>
  <w:p w:rsidR="001D6037" w:rsidRPr="0070427A" w:rsidRDefault="001D6037" w:rsidP="00644F9B">
    <w:pPr>
      <w:pStyle w:val="af0"/>
      <w:jc w:val="center"/>
      <w:rPr>
        <w:lang w:eastAsia="ru-RU"/>
      </w:rPr>
    </w:pPr>
    <w:r>
      <w:rPr>
        <w:lang w:eastAsia="ru-RU"/>
      </w:rPr>
      <w:t xml:space="preserve">                                                                                                     </w:t>
    </w:r>
  </w:p>
  <w:p w:rsidR="001D6037" w:rsidRDefault="001D603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C6A8478"/>
    <w:lvl w:ilvl="0">
      <w:start w:val="1"/>
      <w:numFmt w:val="decimal"/>
      <w:lvlText w:val="1.%1."/>
      <w:lvlJc w:val="left"/>
      <w:rPr>
        <w:rFonts w:ascii="Times New Roman" w:hAnsi="Times New Roman" w:cs="Times New Roman"/>
        <w:b w:val="0"/>
        <w:bCs w:val="0"/>
        <w:i w:val="0"/>
        <w:iCs w:val="0"/>
        <w:smallCaps w:val="0"/>
        <w:strike w:val="0"/>
        <w:color w:val="000000"/>
        <w:spacing w:val="10"/>
        <w:w w:val="100"/>
        <w:position w:val="0"/>
        <w:sz w:val="22"/>
        <w:szCs w:val="22"/>
        <w:u w:val="none"/>
      </w:rPr>
    </w:lvl>
    <w:lvl w:ilvl="1">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2">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nsid w:val="00000011"/>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5">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7">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1FD15426"/>
    <w:multiLevelType w:val="multilevel"/>
    <w:tmpl w:val="31CCBC60"/>
    <w:numStyleLink w:val="14"/>
  </w:abstractNum>
  <w:abstractNum w:abstractNumId="19">
    <w:nsid w:val="20451C3A"/>
    <w:multiLevelType w:val="multilevel"/>
    <w:tmpl w:val="05FA8336"/>
    <w:numStyleLink w:val="5"/>
  </w:abstractNum>
  <w:abstractNum w:abstractNumId="2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3">
    <w:nsid w:val="329E1A48"/>
    <w:multiLevelType w:val="multilevel"/>
    <w:tmpl w:val="41E6A786"/>
    <w:lvl w:ilvl="0">
      <w:start w:val="5"/>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72553E6"/>
    <w:multiLevelType w:val="hybridMultilevel"/>
    <w:tmpl w:val="14681628"/>
    <w:lvl w:ilvl="0" w:tplc="04190001">
      <w:start w:val="1"/>
      <w:numFmt w:val="bullet"/>
      <w:lvlText w:val=""/>
      <w:lvlJc w:val="left"/>
      <w:pPr>
        <w:ind w:left="842" w:hanging="360"/>
      </w:pPr>
      <w:rPr>
        <w:rFonts w:ascii="Symbol" w:hAnsi="Symbol" w:hint="default"/>
      </w:rPr>
    </w:lvl>
    <w:lvl w:ilvl="1" w:tplc="04190003" w:tentative="1">
      <w:start w:val="1"/>
      <w:numFmt w:val="bullet"/>
      <w:lvlText w:val="o"/>
      <w:lvlJc w:val="left"/>
      <w:pPr>
        <w:ind w:left="1562" w:hanging="360"/>
      </w:pPr>
      <w:rPr>
        <w:rFonts w:ascii="Courier New" w:hAnsi="Courier New" w:cs="Courier New" w:hint="default"/>
      </w:rPr>
    </w:lvl>
    <w:lvl w:ilvl="2" w:tplc="04190005" w:tentative="1">
      <w:start w:val="1"/>
      <w:numFmt w:val="bullet"/>
      <w:lvlText w:val=""/>
      <w:lvlJc w:val="left"/>
      <w:pPr>
        <w:ind w:left="2282" w:hanging="360"/>
      </w:pPr>
      <w:rPr>
        <w:rFonts w:ascii="Wingdings" w:hAnsi="Wingdings" w:hint="default"/>
      </w:rPr>
    </w:lvl>
    <w:lvl w:ilvl="3" w:tplc="04190001" w:tentative="1">
      <w:start w:val="1"/>
      <w:numFmt w:val="bullet"/>
      <w:lvlText w:val=""/>
      <w:lvlJc w:val="left"/>
      <w:pPr>
        <w:ind w:left="3002" w:hanging="360"/>
      </w:pPr>
      <w:rPr>
        <w:rFonts w:ascii="Symbol" w:hAnsi="Symbol" w:hint="default"/>
      </w:rPr>
    </w:lvl>
    <w:lvl w:ilvl="4" w:tplc="04190003" w:tentative="1">
      <w:start w:val="1"/>
      <w:numFmt w:val="bullet"/>
      <w:lvlText w:val="o"/>
      <w:lvlJc w:val="left"/>
      <w:pPr>
        <w:ind w:left="3722" w:hanging="360"/>
      </w:pPr>
      <w:rPr>
        <w:rFonts w:ascii="Courier New" w:hAnsi="Courier New" w:cs="Courier New" w:hint="default"/>
      </w:rPr>
    </w:lvl>
    <w:lvl w:ilvl="5" w:tplc="04190005" w:tentative="1">
      <w:start w:val="1"/>
      <w:numFmt w:val="bullet"/>
      <w:lvlText w:val=""/>
      <w:lvlJc w:val="left"/>
      <w:pPr>
        <w:ind w:left="4442" w:hanging="360"/>
      </w:pPr>
      <w:rPr>
        <w:rFonts w:ascii="Wingdings" w:hAnsi="Wingdings" w:hint="default"/>
      </w:rPr>
    </w:lvl>
    <w:lvl w:ilvl="6" w:tplc="04190001" w:tentative="1">
      <w:start w:val="1"/>
      <w:numFmt w:val="bullet"/>
      <w:lvlText w:val=""/>
      <w:lvlJc w:val="left"/>
      <w:pPr>
        <w:ind w:left="5162" w:hanging="360"/>
      </w:pPr>
      <w:rPr>
        <w:rFonts w:ascii="Symbol" w:hAnsi="Symbol" w:hint="default"/>
      </w:rPr>
    </w:lvl>
    <w:lvl w:ilvl="7" w:tplc="04190003" w:tentative="1">
      <w:start w:val="1"/>
      <w:numFmt w:val="bullet"/>
      <w:lvlText w:val="o"/>
      <w:lvlJc w:val="left"/>
      <w:pPr>
        <w:ind w:left="5882" w:hanging="360"/>
      </w:pPr>
      <w:rPr>
        <w:rFonts w:ascii="Courier New" w:hAnsi="Courier New" w:cs="Courier New" w:hint="default"/>
      </w:rPr>
    </w:lvl>
    <w:lvl w:ilvl="8" w:tplc="04190005" w:tentative="1">
      <w:start w:val="1"/>
      <w:numFmt w:val="bullet"/>
      <w:lvlText w:val=""/>
      <w:lvlJc w:val="left"/>
      <w:pPr>
        <w:ind w:left="6602" w:hanging="360"/>
      </w:pPr>
      <w:rPr>
        <w:rFonts w:ascii="Wingdings" w:hAnsi="Wingdings" w:hint="default"/>
      </w:rPr>
    </w:lvl>
  </w:abstractNum>
  <w:abstractNum w:abstractNumId="26">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FC429A"/>
    <w:multiLevelType w:val="multilevel"/>
    <w:tmpl w:val="5E4639C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E8353FE"/>
    <w:multiLevelType w:val="multilevel"/>
    <w:tmpl w:val="E5EAD5F4"/>
    <w:lvl w:ilvl="0">
      <w:start w:val="1"/>
      <w:numFmt w:val="decimal"/>
      <w:lvlText w:val="%1."/>
      <w:lvlJc w:val="left"/>
      <w:pPr>
        <w:tabs>
          <w:tab w:val="num" w:pos="903"/>
        </w:tabs>
        <w:ind w:left="903" w:hanging="360"/>
      </w:pPr>
      <w:rPr>
        <w:rFonts w:hint="default"/>
      </w:rPr>
    </w:lvl>
    <w:lvl w:ilvl="1">
      <w:start w:val="4"/>
      <w:numFmt w:val="decimal"/>
      <w:isLgl/>
      <w:lvlText w:val="%1.%2."/>
      <w:lvlJc w:val="left"/>
      <w:pPr>
        <w:ind w:left="1047" w:hanging="504"/>
      </w:pPr>
      <w:rPr>
        <w:rFonts w:hint="default"/>
      </w:rPr>
    </w:lvl>
    <w:lvl w:ilvl="2">
      <w:start w:val="1"/>
      <w:numFmt w:val="decimal"/>
      <w:isLgl/>
      <w:lvlText w:val="%1.%2.%3."/>
      <w:lvlJc w:val="left"/>
      <w:pPr>
        <w:ind w:left="1263" w:hanging="720"/>
      </w:pPr>
      <w:rPr>
        <w:rFonts w:hint="default"/>
      </w:rPr>
    </w:lvl>
    <w:lvl w:ilvl="3">
      <w:start w:val="1"/>
      <w:numFmt w:val="decimal"/>
      <w:isLgl/>
      <w:lvlText w:val="%1.%2.%3.%4."/>
      <w:lvlJc w:val="left"/>
      <w:pPr>
        <w:ind w:left="1263" w:hanging="720"/>
      </w:pPr>
      <w:rPr>
        <w:rFonts w:hint="default"/>
      </w:rPr>
    </w:lvl>
    <w:lvl w:ilvl="4">
      <w:start w:val="1"/>
      <w:numFmt w:val="decimal"/>
      <w:isLgl/>
      <w:lvlText w:val="%1.%2.%3.%4.%5."/>
      <w:lvlJc w:val="left"/>
      <w:pPr>
        <w:ind w:left="1623" w:hanging="1080"/>
      </w:pPr>
      <w:rPr>
        <w:rFonts w:hint="default"/>
      </w:rPr>
    </w:lvl>
    <w:lvl w:ilvl="5">
      <w:start w:val="1"/>
      <w:numFmt w:val="decimal"/>
      <w:isLgl/>
      <w:lvlText w:val="%1.%2.%3.%4.%5.%6."/>
      <w:lvlJc w:val="left"/>
      <w:pPr>
        <w:ind w:left="1623" w:hanging="1080"/>
      </w:pPr>
      <w:rPr>
        <w:rFonts w:hint="default"/>
      </w:rPr>
    </w:lvl>
    <w:lvl w:ilvl="6">
      <w:start w:val="1"/>
      <w:numFmt w:val="decimal"/>
      <w:isLgl/>
      <w:lvlText w:val="%1.%2.%3.%4.%5.%6.%7."/>
      <w:lvlJc w:val="left"/>
      <w:pPr>
        <w:ind w:left="1983" w:hanging="1440"/>
      </w:pPr>
      <w:rPr>
        <w:rFonts w:hint="default"/>
      </w:rPr>
    </w:lvl>
    <w:lvl w:ilvl="7">
      <w:start w:val="1"/>
      <w:numFmt w:val="decimal"/>
      <w:isLgl/>
      <w:lvlText w:val="%1.%2.%3.%4.%5.%6.%7.%8."/>
      <w:lvlJc w:val="left"/>
      <w:pPr>
        <w:ind w:left="1983" w:hanging="1440"/>
      </w:pPr>
      <w:rPr>
        <w:rFonts w:hint="default"/>
      </w:rPr>
    </w:lvl>
    <w:lvl w:ilvl="8">
      <w:start w:val="1"/>
      <w:numFmt w:val="decimal"/>
      <w:isLgl/>
      <w:lvlText w:val="%1.%2.%3.%4.%5.%6.%7.%8.%9."/>
      <w:lvlJc w:val="left"/>
      <w:pPr>
        <w:ind w:left="2343" w:hanging="1800"/>
      </w:pPr>
      <w:rPr>
        <w:rFonts w:hint="default"/>
      </w:rPr>
    </w:lvl>
  </w:abstractNum>
  <w:abstractNum w:abstractNumId="44">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5">
    <w:nsid w:val="7BE60B25"/>
    <w:multiLevelType w:val="multilevel"/>
    <w:tmpl w:val="41A6FED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5"/>
  </w:num>
  <w:num w:numId="3">
    <w:abstractNumId w:val="42"/>
  </w:num>
  <w:num w:numId="4">
    <w:abstractNumId w:val="41"/>
  </w:num>
  <w:num w:numId="5">
    <w:abstractNumId w:val="17"/>
  </w:num>
  <w:num w:numId="6">
    <w:abstractNumId w:val="13"/>
  </w:num>
  <w:num w:numId="7">
    <w:abstractNumId w:val="27"/>
  </w:num>
  <w:num w:numId="8">
    <w:abstractNumId w:val="29"/>
  </w:num>
  <w:num w:numId="9">
    <w:abstractNumId w:val="38"/>
  </w:num>
  <w:num w:numId="10">
    <w:abstractNumId w:val="35"/>
  </w:num>
  <w:num w:numId="11">
    <w:abstractNumId w:val="19"/>
  </w:num>
  <w:num w:numId="12">
    <w:abstractNumId w:val="46"/>
  </w:num>
  <w:num w:numId="13">
    <w:abstractNumId w:val="28"/>
  </w:num>
  <w:num w:numId="14">
    <w:abstractNumId w:val="40"/>
  </w:num>
  <w:num w:numId="15">
    <w:abstractNumId w:val="32"/>
  </w:num>
  <w:num w:numId="16">
    <w:abstractNumId w:val="14"/>
  </w:num>
  <w:num w:numId="17">
    <w:abstractNumId w:val="36"/>
  </w:num>
  <w:num w:numId="18">
    <w:abstractNumId w:val="18"/>
    <w:lvlOverride w:ilvl="0">
      <w:lvl w:ilvl="0">
        <w:start w:val="4"/>
        <w:numFmt w:val="decimal"/>
        <w:lvlText w:val="%1.9."/>
        <w:lvlJc w:val="left"/>
        <w:pPr>
          <w:ind w:left="720" w:hanging="360"/>
        </w:pPr>
        <w:rPr>
          <w:rFonts w:hint="default"/>
          <w:b/>
        </w:rPr>
      </w:lvl>
    </w:lvlOverride>
  </w:num>
  <w:num w:numId="19">
    <w:abstractNumId w:val="20"/>
  </w:num>
  <w:num w:numId="20">
    <w:abstractNumId w:val="10"/>
  </w:num>
  <w:num w:numId="21">
    <w:abstractNumId w:val="33"/>
  </w:num>
  <w:num w:numId="22">
    <w:abstractNumId w:val="3"/>
  </w:num>
  <w:num w:numId="23">
    <w:abstractNumId w:val="26"/>
  </w:num>
  <w:num w:numId="24">
    <w:abstractNumId w:val="6"/>
  </w:num>
  <w:num w:numId="25">
    <w:abstractNumId w:val="37"/>
  </w:num>
  <w:num w:numId="26">
    <w:abstractNumId w:val="21"/>
  </w:num>
  <w:num w:numId="27">
    <w:abstractNumId w:val="4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34"/>
  </w:num>
  <w:num w:numId="31">
    <w:abstractNumId w:val="30"/>
  </w:num>
  <w:num w:numId="32">
    <w:abstractNumId w:val="22"/>
  </w:num>
  <w:num w:numId="33">
    <w:abstractNumId w:val="31"/>
  </w:num>
  <w:num w:numId="34">
    <w:abstractNumId w:val="9"/>
  </w:num>
  <w:num w:numId="35">
    <w:abstractNumId w:val="8"/>
  </w:num>
  <w:num w:numId="36">
    <w:abstractNumId w:val="4"/>
  </w:num>
  <w:num w:numId="37">
    <w:abstractNumId w:val="25"/>
  </w:num>
  <w:num w:numId="38">
    <w:abstractNumId w:val="2"/>
  </w:num>
  <w:num w:numId="39">
    <w:abstractNumId w:val="24"/>
  </w:num>
  <w:num w:numId="40">
    <w:abstractNumId w:val="0"/>
  </w:num>
  <w:num w:numId="41">
    <w:abstractNumId w:val="1"/>
  </w:num>
  <w:num w:numId="42">
    <w:abstractNumId w:val="23"/>
  </w:num>
  <w:num w:numId="43">
    <w:abstractNumId w:val="43"/>
  </w:num>
  <w:num w:numId="44">
    <w:abstractNumId w:val="39"/>
  </w:num>
  <w:num w:numId="45">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10973"/>
    <w:rsid w:val="00012265"/>
    <w:rsid w:val="00016372"/>
    <w:rsid w:val="000165F2"/>
    <w:rsid w:val="00017A14"/>
    <w:rsid w:val="000201A5"/>
    <w:rsid w:val="00020CC1"/>
    <w:rsid w:val="0003102D"/>
    <w:rsid w:val="00035338"/>
    <w:rsid w:val="000379F4"/>
    <w:rsid w:val="00040A4F"/>
    <w:rsid w:val="000424DE"/>
    <w:rsid w:val="00044D58"/>
    <w:rsid w:val="00052568"/>
    <w:rsid w:val="00057D18"/>
    <w:rsid w:val="00061E04"/>
    <w:rsid w:val="00064C4E"/>
    <w:rsid w:val="0008456C"/>
    <w:rsid w:val="000858E7"/>
    <w:rsid w:val="000936E2"/>
    <w:rsid w:val="0009490E"/>
    <w:rsid w:val="00096BD7"/>
    <w:rsid w:val="00096CC3"/>
    <w:rsid w:val="00097018"/>
    <w:rsid w:val="00097AB5"/>
    <w:rsid w:val="000A432C"/>
    <w:rsid w:val="000A696F"/>
    <w:rsid w:val="000A7A5E"/>
    <w:rsid w:val="000B422D"/>
    <w:rsid w:val="000B5296"/>
    <w:rsid w:val="000C0D23"/>
    <w:rsid w:val="000C101D"/>
    <w:rsid w:val="000C5284"/>
    <w:rsid w:val="000C5539"/>
    <w:rsid w:val="000C5969"/>
    <w:rsid w:val="000D1171"/>
    <w:rsid w:val="000D1611"/>
    <w:rsid w:val="000D1C50"/>
    <w:rsid w:val="000D3D80"/>
    <w:rsid w:val="000D5567"/>
    <w:rsid w:val="000E27A0"/>
    <w:rsid w:val="000F165F"/>
    <w:rsid w:val="000F219E"/>
    <w:rsid w:val="000F4C49"/>
    <w:rsid w:val="00100F20"/>
    <w:rsid w:val="00101A99"/>
    <w:rsid w:val="00104E85"/>
    <w:rsid w:val="00111674"/>
    <w:rsid w:val="001136B1"/>
    <w:rsid w:val="00113DB3"/>
    <w:rsid w:val="00113F88"/>
    <w:rsid w:val="00135439"/>
    <w:rsid w:val="00140F57"/>
    <w:rsid w:val="001441C0"/>
    <w:rsid w:val="001456A9"/>
    <w:rsid w:val="00150A57"/>
    <w:rsid w:val="00151726"/>
    <w:rsid w:val="0015643E"/>
    <w:rsid w:val="00160066"/>
    <w:rsid w:val="00163CAA"/>
    <w:rsid w:val="00164187"/>
    <w:rsid w:val="001663D6"/>
    <w:rsid w:val="00175F9B"/>
    <w:rsid w:val="00182D27"/>
    <w:rsid w:val="001866DE"/>
    <w:rsid w:val="001A03F9"/>
    <w:rsid w:val="001A4769"/>
    <w:rsid w:val="001B51BD"/>
    <w:rsid w:val="001C2995"/>
    <w:rsid w:val="001C6691"/>
    <w:rsid w:val="001C6DFC"/>
    <w:rsid w:val="001D4656"/>
    <w:rsid w:val="001D6037"/>
    <w:rsid w:val="001E5887"/>
    <w:rsid w:val="001E7824"/>
    <w:rsid w:val="001F0E95"/>
    <w:rsid w:val="001F2641"/>
    <w:rsid w:val="001F39F0"/>
    <w:rsid w:val="00202951"/>
    <w:rsid w:val="00202B01"/>
    <w:rsid w:val="0020643D"/>
    <w:rsid w:val="002135CC"/>
    <w:rsid w:val="002137F4"/>
    <w:rsid w:val="00215218"/>
    <w:rsid w:val="00216ADC"/>
    <w:rsid w:val="00223F0C"/>
    <w:rsid w:val="00224C5C"/>
    <w:rsid w:val="00245464"/>
    <w:rsid w:val="00245CA1"/>
    <w:rsid w:val="00247FAB"/>
    <w:rsid w:val="002530F7"/>
    <w:rsid w:val="00253390"/>
    <w:rsid w:val="00254E51"/>
    <w:rsid w:val="0025595D"/>
    <w:rsid w:val="00257BD4"/>
    <w:rsid w:val="00265A2D"/>
    <w:rsid w:val="0027047D"/>
    <w:rsid w:val="0027190C"/>
    <w:rsid w:val="00272296"/>
    <w:rsid w:val="00272DA2"/>
    <w:rsid w:val="00274593"/>
    <w:rsid w:val="00275052"/>
    <w:rsid w:val="00275CF3"/>
    <w:rsid w:val="00277E8A"/>
    <w:rsid w:val="00283C0A"/>
    <w:rsid w:val="00283C32"/>
    <w:rsid w:val="00285A3F"/>
    <w:rsid w:val="00291A13"/>
    <w:rsid w:val="00292747"/>
    <w:rsid w:val="002A1F7D"/>
    <w:rsid w:val="002A54E3"/>
    <w:rsid w:val="002A5F60"/>
    <w:rsid w:val="002B68B0"/>
    <w:rsid w:val="002C13DC"/>
    <w:rsid w:val="002C1D84"/>
    <w:rsid w:val="002C3F70"/>
    <w:rsid w:val="002D418A"/>
    <w:rsid w:val="002D5600"/>
    <w:rsid w:val="002E1619"/>
    <w:rsid w:val="002E1A80"/>
    <w:rsid w:val="002E6944"/>
    <w:rsid w:val="002F40FD"/>
    <w:rsid w:val="00301F88"/>
    <w:rsid w:val="0031184F"/>
    <w:rsid w:val="003267B0"/>
    <w:rsid w:val="003303F6"/>
    <w:rsid w:val="00334C5C"/>
    <w:rsid w:val="00335B2B"/>
    <w:rsid w:val="003409D9"/>
    <w:rsid w:val="00340AFD"/>
    <w:rsid w:val="00342640"/>
    <w:rsid w:val="003429E2"/>
    <w:rsid w:val="00343FD7"/>
    <w:rsid w:val="00345B81"/>
    <w:rsid w:val="00345C71"/>
    <w:rsid w:val="00364059"/>
    <w:rsid w:val="00374FC4"/>
    <w:rsid w:val="00384090"/>
    <w:rsid w:val="00390030"/>
    <w:rsid w:val="00391ECB"/>
    <w:rsid w:val="00393A05"/>
    <w:rsid w:val="003A35A4"/>
    <w:rsid w:val="003A693C"/>
    <w:rsid w:val="003A76BF"/>
    <w:rsid w:val="003B114A"/>
    <w:rsid w:val="003B792F"/>
    <w:rsid w:val="003C29AE"/>
    <w:rsid w:val="003C2B90"/>
    <w:rsid w:val="003C7D58"/>
    <w:rsid w:val="003D0364"/>
    <w:rsid w:val="003D1CDC"/>
    <w:rsid w:val="003D37F7"/>
    <w:rsid w:val="003D4DEB"/>
    <w:rsid w:val="003D5060"/>
    <w:rsid w:val="003E229C"/>
    <w:rsid w:val="003E4FDC"/>
    <w:rsid w:val="003F285D"/>
    <w:rsid w:val="003F2EA9"/>
    <w:rsid w:val="003F431D"/>
    <w:rsid w:val="003F6C40"/>
    <w:rsid w:val="00402489"/>
    <w:rsid w:val="004050A0"/>
    <w:rsid w:val="00405F86"/>
    <w:rsid w:val="00411A92"/>
    <w:rsid w:val="00427989"/>
    <w:rsid w:val="0043025C"/>
    <w:rsid w:val="00431B58"/>
    <w:rsid w:val="00431E51"/>
    <w:rsid w:val="00431FA2"/>
    <w:rsid w:val="004335E5"/>
    <w:rsid w:val="00442ADD"/>
    <w:rsid w:val="00444BA4"/>
    <w:rsid w:val="00450001"/>
    <w:rsid w:val="00450EE9"/>
    <w:rsid w:val="00455CF3"/>
    <w:rsid w:val="0045694B"/>
    <w:rsid w:val="00461FD4"/>
    <w:rsid w:val="004626E3"/>
    <w:rsid w:val="00464A06"/>
    <w:rsid w:val="004724A5"/>
    <w:rsid w:val="00474E6A"/>
    <w:rsid w:val="004769FE"/>
    <w:rsid w:val="00484D6F"/>
    <w:rsid w:val="0048544C"/>
    <w:rsid w:val="004904F1"/>
    <w:rsid w:val="00494528"/>
    <w:rsid w:val="004A1BF6"/>
    <w:rsid w:val="004A5E32"/>
    <w:rsid w:val="004B2284"/>
    <w:rsid w:val="004C3434"/>
    <w:rsid w:val="004C35C4"/>
    <w:rsid w:val="004D4D19"/>
    <w:rsid w:val="004D56F6"/>
    <w:rsid w:val="004D6A44"/>
    <w:rsid w:val="004E5C59"/>
    <w:rsid w:val="004F0C65"/>
    <w:rsid w:val="004F55E0"/>
    <w:rsid w:val="00501814"/>
    <w:rsid w:val="00501A11"/>
    <w:rsid w:val="00503EBB"/>
    <w:rsid w:val="00504BBB"/>
    <w:rsid w:val="00506939"/>
    <w:rsid w:val="00507B92"/>
    <w:rsid w:val="00513581"/>
    <w:rsid w:val="0051661C"/>
    <w:rsid w:val="00523C8E"/>
    <w:rsid w:val="00527907"/>
    <w:rsid w:val="0053368C"/>
    <w:rsid w:val="005348A6"/>
    <w:rsid w:val="00536744"/>
    <w:rsid w:val="00536BB6"/>
    <w:rsid w:val="00540406"/>
    <w:rsid w:val="00540C08"/>
    <w:rsid w:val="00545531"/>
    <w:rsid w:val="00546500"/>
    <w:rsid w:val="00546EE8"/>
    <w:rsid w:val="00563427"/>
    <w:rsid w:val="005773A4"/>
    <w:rsid w:val="005819CE"/>
    <w:rsid w:val="005825BC"/>
    <w:rsid w:val="00583041"/>
    <w:rsid w:val="005A045A"/>
    <w:rsid w:val="005A3464"/>
    <w:rsid w:val="005A3F36"/>
    <w:rsid w:val="005A45C4"/>
    <w:rsid w:val="005A5B91"/>
    <w:rsid w:val="005B1D57"/>
    <w:rsid w:val="005B642E"/>
    <w:rsid w:val="005C3304"/>
    <w:rsid w:val="005D2996"/>
    <w:rsid w:val="005D2AE4"/>
    <w:rsid w:val="005D34A7"/>
    <w:rsid w:val="005D464B"/>
    <w:rsid w:val="005E0304"/>
    <w:rsid w:val="005E09FE"/>
    <w:rsid w:val="005E2F2D"/>
    <w:rsid w:val="005E474C"/>
    <w:rsid w:val="005E6036"/>
    <w:rsid w:val="005F1A5C"/>
    <w:rsid w:val="00601182"/>
    <w:rsid w:val="0061057E"/>
    <w:rsid w:val="006125CA"/>
    <w:rsid w:val="0061312E"/>
    <w:rsid w:val="0061556B"/>
    <w:rsid w:val="00617470"/>
    <w:rsid w:val="00624083"/>
    <w:rsid w:val="006249F2"/>
    <w:rsid w:val="0062656B"/>
    <w:rsid w:val="00630069"/>
    <w:rsid w:val="00637317"/>
    <w:rsid w:val="00640720"/>
    <w:rsid w:val="00642116"/>
    <w:rsid w:val="00644F9B"/>
    <w:rsid w:val="00647DF6"/>
    <w:rsid w:val="006518B0"/>
    <w:rsid w:val="00652F54"/>
    <w:rsid w:val="0066054A"/>
    <w:rsid w:val="00662194"/>
    <w:rsid w:val="00662ADB"/>
    <w:rsid w:val="00663AF2"/>
    <w:rsid w:val="00663D98"/>
    <w:rsid w:val="00667433"/>
    <w:rsid w:val="00675EB6"/>
    <w:rsid w:val="0068230C"/>
    <w:rsid w:val="0068291C"/>
    <w:rsid w:val="00690AA7"/>
    <w:rsid w:val="00696A9F"/>
    <w:rsid w:val="0069713D"/>
    <w:rsid w:val="006A1AE0"/>
    <w:rsid w:val="006A4ED0"/>
    <w:rsid w:val="006B2E08"/>
    <w:rsid w:val="006B6BAC"/>
    <w:rsid w:val="006C1757"/>
    <w:rsid w:val="006C3AE7"/>
    <w:rsid w:val="006C3AEF"/>
    <w:rsid w:val="006C40AC"/>
    <w:rsid w:val="006C56C5"/>
    <w:rsid w:val="006C5CCF"/>
    <w:rsid w:val="006D0D54"/>
    <w:rsid w:val="006D3A30"/>
    <w:rsid w:val="006D3ED3"/>
    <w:rsid w:val="006E1B95"/>
    <w:rsid w:val="006E7D34"/>
    <w:rsid w:val="006F6398"/>
    <w:rsid w:val="00706160"/>
    <w:rsid w:val="00706B2B"/>
    <w:rsid w:val="00706F49"/>
    <w:rsid w:val="0071411B"/>
    <w:rsid w:val="00721216"/>
    <w:rsid w:val="00721936"/>
    <w:rsid w:val="007233B7"/>
    <w:rsid w:val="00727739"/>
    <w:rsid w:val="00727B5C"/>
    <w:rsid w:val="00733077"/>
    <w:rsid w:val="00734077"/>
    <w:rsid w:val="00735310"/>
    <w:rsid w:val="00743E56"/>
    <w:rsid w:val="00743F6F"/>
    <w:rsid w:val="00747359"/>
    <w:rsid w:val="007503F9"/>
    <w:rsid w:val="00750446"/>
    <w:rsid w:val="00752AF7"/>
    <w:rsid w:val="007533E5"/>
    <w:rsid w:val="007611A2"/>
    <w:rsid w:val="00761DD6"/>
    <w:rsid w:val="00763D39"/>
    <w:rsid w:val="00763FD6"/>
    <w:rsid w:val="007640A8"/>
    <w:rsid w:val="00767E2C"/>
    <w:rsid w:val="00771C07"/>
    <w:rsid w:val="007762A5"/>
    <w:rsid w:val="0077725A"/>
    <w:rsid w:val="00780BE5"/>
    <w:rsid w:val="00794B79"/>
    <w:rsid w:val="00795383"/>
    <w:rsid w:val="00796F24"/>
    <w:rsid w:val="0079741E"/>
    <w:rsid w:val="007A3171"/>
    <w:rsid w:val="007B0E93"/>
    <w:rsid w:val="007B0ED1"/>
    <w:rsid w:val="007B16BF"/>
    <w:rsid w:val="007B3D34"/>
    <w:rsid w:val="007B6C86"/>
    <w:rsid w:val="007B7E86"/>
    <w:rsid w:val="007C142F"/>
    <w:rsid w:val="007D0E95"/>
    <w:rsid w:val="007D494C"/>
    <w:rsid w:val="007D5229"/>
    <w:rsid w:val="007D6D37"/>
    <w:rsid w:val="007E73A2"/>
    <w:rsid w:val="008003D3"/>
    <w:rsid w:val="00800FCD"/>
    <w:rsid w:val="008170BE"/>
    <w:rsid w:val="008200A5"/>
    <w:rsid w:val="00820792"/>
    <w:rsid w:val="0082298A"/>
    <w:rsid w:val="008236F1"/>
    <w:rsid w:val="00824AFD"/>
    <w:rsid w:val="00824DF2"/>
    <w:rsid w:val="00830276"/>
    <w:rsid w:val="00830D93"/>
    <w:rsid w:val="008324A0"/>
    <w:rsid w:val="00835A1F"/>
    <w:rsid w:val="00853901"/>
    <w:rsid w:val="00853954"/>
    <w:rsid w:val="00862B04"/>
    <w:rsid w:val="00863301"/>
    <w:rsid w:val="008637BC"/>
    <w:rsid w:val="00863D36"/>
    <w:rsid w:val="008743B3"/>
    <w:rsid w:val="008756AD"/>
    <w:rsid w:val="00876020"/>
    <w:rsid w:val="0087645F"/>
    <w:rsid w:val="008800F1"/>
    <w:rsid w:val="00881B00"/>
    <w:rsid w:val="00882247"/>
    <w:rsid w:val="0088780C"/>
    <w:rsid w:val="008878FF"/>
    <w:rsid w:val="008934F2"/>
    <w:rsid w:val="00895F44"/>
    <w:rsid w:val="0089674B"/>
    <w:rsid w:val="008A2CAA"/>
    <w:rsid w:val="008A2E84"/>
    <w:rsid w:val="008B68C7"/>
    <w:rsid w:val="008C04FE"/>
    <w:rsid w:val="008C08E5"/>
    <w:rsid w:val="008C1B39"/>
    <w:rsid w:val="008C6253"/>
    <w:rsid w:val="008C6ED1"/>
    <w:rsid w:val="008C79C5"/>
    <w:rsid w:val="008D144A"/>
    <w:rsid w:val="008D6205"/>
    <w:rsid w:val="008D7198"/>
    <w:rsid w:val="008D7A55"/>
    <w:rsid w:val="008E6890"/>
    <w:rsid w:val="008F264B"/>
    <w:rsid w:val="008F2AFF"/>
    <w:rsid w:val="008F3566"/>
    <w:rsid w:val="00901B94"/>
    <w:rsid w:val="00905849"/>
    <w:rsid w:val="00913983"/>
    <w:rsid w:val="009149B8"/>
    <w:rsid w:val="00915940"/>
    <w:rsid w:val="0093482D"/>
    <w:rsid w:val="00934E4E"/>
    <w:rsid w:val="009470E0"/>
    <w:rsid w:val="009679BD"/>
    <w:rsid w:val="00975B35"/>
    <w:rsid w:val="00980789"/>
    <w:rsid w:val="00982397"/>
    <w:rsid w:val="00992845"/>
    <w:rsid w:val="00992B22"/>
    <w:rsid w:val="009959A6"/>
    <w:rsid w:val="00996BD2"/>
    <w:rsid w:val="009A216A"/>
    <w:rsid w:val="009B041F"/>
    <w:rsid w:val="009B59BB"/>
    <w:rsid w:val="009B59FF"/>
    <w:rsid w:val="009C0E13"/>
    <w:rsid w:val="009C24A8"/>
    <w:rsid w:val="009C26B3"/>
    <w:rsid w:val="009C37D5"/>
    <w:rsid w:val="009C385A"/>
    <w:rsid w:val="009C691B"/>
    <w:rsid w:val="009D39D9"/>
    <w:rsid w:val="009E4978"/>
    <w:rsid w:val="009E7B1F"/>
    <w:rsid w:val="009E7C11"/>
    <w:rsid w:val="009E7E35"/>
    <w:rsid w:val="009F3711"/>
    <w:rsid w:val="009F38C4"/>
    <w:rsid w:val="009F3FE3"/>
    <w:rsid w:val="009F62E9"/>
    <w:rsid w:val="00A05599"/>
    <w:rsid w:val="00A05833"/>
    <w:rsid w:val="00A10495"/>
    <w:rsid w:val="00A13AB9"/>
    <w:rsid w:val="00A13F84"/>
    <w:rsid w:val="00A162D8"/>
    <w:rsid w:val="00A16E1F"/>
    <w:rsid w:val="00A1723C"/>
    <w:rsid w:val="00A320A5"/>
    <w:rsid w:val="00A36433"/>
    <w:rsid w:val="00A37031"/>
    <w:rsid w:val="00A43957"/>
    <w:rsid w:val="00A461C2"/>
    <w:rsid w:val="00A4736C"/>
    <w:rsid w:val="00A518D8"/>
    <w:rsid w:val="00A53D97"/>
    <w:rsid w:val="00A56D23"/>
    <w:rsid w:val="00A5727E"/>
    <w:rsid w:val="00A62E37"/>
    <w:rsid w:val="00A6592B"/>
    <w:rsid w:val="00A65B17"/>
    <w:rsid w:val="00A7276E"/>
    <w:rsid w:val="00A751C8"/>
    <w:rsid w:val="00A76F31"/>
    <w:rsid w:val="00A77ADC"/>
    <w:rsid w:val="00A81400"/>
    <w:rsid w:val="00A8160A"/>
    <w:rsid w:val="00A81DB2"/>
    <w:rsid w:val="00A81EA3"/>
    <w:rsid w:val="00A84A0D"/>
    <w:rsid w:val="00A86543"/>
    <w:rsid w:val="00A90392"/>
    <w:rsid w:val="00A920DD"/>
    <w:rsid w:val="00A93F4B"/>
    <w:rsid w:val="00AA1A0D"/>
    <w:rsid w:val="00AB123D"/>
    <w:rsid w:val="00AC3F3E"/>
    <w:rsid w:val="00AC6F40"/>
    <w:rsid w:val="00AD0067"/>
    <w:rsid w:val="00AD2299"/>
    <w:rsid w:val="00AD4C4D"/>
    <w:rsid w:val="00AD61F7"/>
    <w:rsid w:val="00AD660C"/>
    <w:rsid w:val="00AE032E"/>
    <w:rsid w:val="00AE04D0"/>
    <w:rsid w:val="00AE1759"/>
    <w:rsid w:val="00AF0E98"/>
    <w:rsid w:val="00AF3BCB"/>
    <w:rsid w:val="00AF425E"/>
    <w:rsid w:val="00AF7FD9"/>
    <w:rsid w:val="00B01DD0"/>
    <w:rsid w:val="00B1206A"/>
    <w:rsid w:val="00B135B1"/>
    <w:rsid w:val="00B13AAB"/>
    <w:rsid w:val="00B14999"/>
    <w:rsid w:val="00B15186"/>
    <w:rsid w:val="00B30D69"/>
    <w:rsid w:val="00B35AD0"/>
    <w:rsid w:val="00B37C8A"/>
    <w:rsid w:val="00B415E2"/>
    <w:rsid w:val="00B45D2C"/>
    <w:rsid w:val="00B52241"/>
    <w:rsid w:val="00B57B16"/>
    <w:rsid w:val="00B63667"/>
    <w:rsid w:val="00B66AA6"/>
    <w:rsid w:val="00B6709E"/>
    <w:rsid w:val="00B67B39"/>
    <w:rsid w:val="00B7382C"/>
    <w:rsid w:val="00B75F75"/>
    <w:rsid w:val="00B82EDB"/>
    <w:rsid w:val="00B90A1D"/>
    <w:rsid w:val="00B94014"/>
    <w:rsid w:val="00B95ECF"/>
    <w:rsid w:val="00BA5445"/>
    <w:rsid w:val="00BA55A4"/>
    <w:rsid w:val="00BB05FB"/>
    <w:rsid w:val="00BB7BE2"/>
    <w:rsid w:val="00BC5269"/>
    <w:rsid w:val="00BD48CC"/>
    <w:rsid w:val="00BD5AAF"/>
    <w:rsid w:val="00BD5C0C"/>
    <w:rsid w:val="00BD7191"/>
    <w:rsid w:val="00BE02C7"/>
    <w:rsid w:val="00BE67A4"/>
    <w:rsid w:val="00BF135B"/>
    <w:rsid w:val="00BF3A65"/>
    <w:rsid w:val="00BF7159"/>
    <w:rsid w:val="00C01998"/>
    <w:rsid w:val="00C03603"/>
    <w:rsid w:val="00C0621B"/>
    <w:rsid w:val="00C15033"/>
    <w:rsid w:val="00C15248"/>
    <w:rsid w:val="00C15280"/>
    <w:rsid w:val="00C220CB"/>
    <w:rsid w:val="00C235F4"/>
    <w:rsid w:val="00C272B2"/>
    <w:rsid w:val="00C306DA"/>
    <w:rsid w:val="00C3075D"/>
    <w:rsid w:val="00C3196A"/>
    <w:rsid w:val="00C40557"/>
    <w:rsid w:val="00C463A1"/>
    <w:rsid w:val="00C46E6D"/>
    <w:rsid w:val="00C514A8"/>
    <w:rsid w:val="00C57192"/>
    <w:rsid w:val="00C61303"/>
    <w:rsid w:val="00C663BF"/>
    <w:rsid w:val="00C669C0"/>
    <w:rsid w:val="00C73051"/>
    <w:rsid w:val="00C731E1"/>
    <w:rsid w:val="00C74617"/>
    <w:rsid w:val="00C75898"/>
    <w:rsid w:val="00C76A49"/>
    <w:rsid w:val="00C811CE"/>
    <w:rsid w:val="00C82B98"/>
    <w:rsid w:val="00C87BCE"/>
    <w:rsid w:val="00C9135C"/>
    <w:rsid w:val="00C96E41"/>
    <w:rsid w:val="00CB0CA7"/>
    <w:rsid w:val="00CB2736"/>
    <w:rsid w:val="00CB7C17"/>
    <w:rsid w:val="00CC2F50"/>
    <w:rsid w:val="00CC32B4"/>
    <w:rsid w:val="00CD05B1"/>
    <w:rsid w:val="00CD26B4"/>
    <w:rsid w:val="00CE362C"/>
    <w:rsid w:val="00CF084C"/>
    <w:rsid w:val="00D04BA3"/>
    <w:rsid w:val="00D111CE"/>
    <w:rsid w:val="00D12A63"/>
    <w:rsid w:val="00D167DF"/>
    <w:rsid w:val="00D226BE"/>
    <w:rsid w:val="00D23113"/>
    <w:rsid w:val="00D37C3A"/>
    <w:rsid w:val="00D37CF1"/>
    <w:rsid w:val="00D461ED"/>
    <w:rsid w:val="00D520B1"/>
    <w:rsid w:val="00D5336C"/>
    <w:rsid w:val="00D541B5"/>
    <w:rsid w:val="00D561FE"/>
    <w:rsid w:val="00D65E26"/>
    <w:rsid w:val="00D73056"/>
    <w:rsid w:val="00D75C05"/>
    <w:rsid w:val="00D841EE"/>
    <w:rsid w:val="00D909CB"/>
    <w:rsid w:val="00DA13AC"/>
    <w:rsid w:val="00DA1977"/>
    <w:rsid w:val="00DA286D"/>
    <w:rsid w:val="00DA28E0"/>
    <w:rsid w:val="00DA46B5"/>
    <w:rsid w:val="00DA470E"/>
    <w:rsid w:val="00DA7124"/>
    <w:rsid w:val="00DB0A34"/>
    <w:rsid w:val="00DB4EE9"/>
    <w:rsid w:val="00DC2605"/>
    <w:rsid w:val="00DC7D1D"/>
    <w:rsid w:val="00DD299D"/>
    <w:rsid w:val="00DD3B7D"/>
    <w:rsid w:val="00DD3F26"/>
    <w:rsid w:val="00DD42D2"/>
    <w:rsid w:val="00DD6547"/>
    <w:rsid w:val="00DD6AEF"/>
    <w:rsid w:val="00DD7611"/>
    <w:rsid w:val="00DE2C2C"/>
    <w:rsid w:val="00DE370F"/>
    <w:rsid w:val="00DE3E2E"/>
    <w:rsid w:val="00DE4D16"/>
    <w:rsid w:val="00DE6FAE"/>
    <w:rsid w:val="00DF6CFC"/>
    <w:rsid w:val="00DF74D0"/>
    <w:rsid w:val="00E009D9"/>
    <w:rsid w:val="00E0284C"/>
    <w:rsid w:val="00E05929"/>
    <w:rsid w:val="00E05E46"/>
    <w:rsid w:val="00E12CEC"/>
    <w:rsid w:val="00E17F1C"/>
    <w:rsid w:val="00E20486"/>
    <w:rsid w:val="00E242B3"/>
    <w:rsid w:val="00E25596"/>
    <w:rsid w:val="00E30A58"/>
    <w:rsid w:val="00E32E73"/>
    <w:rsid w:val="00E461EF"/>
    <w:rsid w:val="00E46852"/>
    <w:rsid w:val="00E50357"/>
    <w:rsid w:val="00E5281A"/>
    <w:rsid w:val="00E559E1"/>
    <w:rsid w:val="00E572C4"/>
    <w:rsid w:val="00E60F58"/>
    <w:rsid w:val="00E641F6"/>
    <w:rsid w:val="00E73CDD"/>
    <w:rsid w:val="00E762C9"/>
    <w:rsid w:val="00E77146"/>
    <w:rsid w:val="00E806A2"/>
    <w:rsid w:val="00E8131C"/>
    <w:rsid w:val="00E837B7"/>
    <w:rsid w:val="00E84502"/>
    <w:rsid w:val="00E87252"/>
    <w:rsid w:val="00E908DE"/>
    <w:rsid w:val="00EA0D26"/>
    <w:rsid w:val="00EA30B5"/>
    <w:rsid w:val="00EA3A12"/>
    <w:rsid w:val="00EA7C81"/>
    <w:rsid w:val="00EB39F0"/>
    <w:rsid w:val="00EB4522"/>
    <w:rsid w:val="00EB66E3"/>
    <w:rsid w:val="00EC2D0E"/>
    <w:rsid w:val="00EC5453"/>
    <w:rsid w:val="00ED75A9"/>
    <w:rsid w:val="00EE3DE8"/>
    <w:rsid w:val="00EE612E"/>
    <w:rsid w:val="00F012AF"/>
    <w:rsid w:val="00F01BED"/>
    <w:rsid w:val="00F07041"/>
    <w:rsid w:val="00F115EC"/>
    <w:rsid w:val="00F11BB6"/>
    <w:rsid w:val="00F16947"/>
    <w:rsid w:val="00F26805"/>
    <w:rsid w:val="00F26EF6"/>
    <w:rsid w:val="00F278E9"/>
    <w:rsid w:val="00F37E09"/>
    <w:rsid w:val="00F664FC"/>
    <w:rsid w:val="00F95839"/>
    <w:rsid w:val="00F973DF"/>
    <w:rsid w:val="00FA06B8"/>
    <w:rsid w:val="00FA339D"/>
    <w:rsid w:val="00FB7681"/>
    <w:rsid w:val="00FC1A04"/>
    <w:rsid w:val="00FD2041"/>
    <w:rsid w:val="00FD2D1D"/>
    <w:rsid w:val="00FE0FD7"/>
    <w:rsid w:val="00FE2178"/>
    <w:rsid w:val="00FE31C1"/>
    <w:rsid w:val="00FE5395"/>
    <w:rsid w:val="00FE61B2"/>
    <w:rsid w:val="00FE7808"/>
    <w:rsid w:val="00FF0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A34"/>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B45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A34"/>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B45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ermolenko@mures.ru" TargetMode="External"/><Relationship Id="rId18" Type="http://schemas.openxmlformats.org/officeDocument/2006/relationships/hyperlink" Target="mailto:%20ermolenko@mures.ru" TargetMode="External"/><Relationship Id="rId26" Type="http://schemas.openxmlformats.org/officeDocument/2006/relationships/hyperlink" Target="consultantplus://offline/ref=450CFA5A6A6F7D1F3501306841E58B07A0E258366E69E38E4BC176B2CDs2wDF" TargetMode="External"/><Relationship Id="rId3" Type="http://schemas.openxmlformats.org/officeDocument/2006/relationships/styles" Target="styles.xml"/><Relationship Id="rId21" Type="http://schemas.openxmlformats.org/officeDocument/2006/relationships/hyperlink" Target="mailto:ermolenko@mures.ru"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ermolenko@mures.ru" TargetMode="External"/><Relationship Id="rId17" Type="http://schemas.openxmlformats.org/officeDocument/2006/relationships/hyperlink" Target="mailto:http://zakupki.gov.ru/223/." TargetMode="External"/><Relationship Id="rId25" Type="http://schemas.openxmlformats.org/officeDocument/2006/relationships/hyperlink" Target="consultantplus://offline/ref=450CFA5A6A6F7D1F3501306841E58B07A0E258366D63E38E4BC176B2CDs2wDF"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ures.ru/" TargetMode="External"/><Relationship Id="rId20" Type="http://schemas.openxmlformats.org/officeDocument/2006/relationships/hyperlink" Target="mailto:%20ermolenko@mures.ru" TargetMode="External"/><Relationship Id="rId29"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ermolenko@mures.ru" TargetMode="External"/><Relationship Id="rId24" Type="http://schemas.openxmlformats.org/officeDocument/2006/relationships/hyperlink" Target="consultantplus://offline/ref=450CFA5A6A6F7D1F3501306841E58B07A0E258366E69E38E4BC176B2CDs2wDF"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450CFA5A6A6F7D1F3501306841E58B07A0E250396169E38E4BC176B2CD2D0571691EF6F1316DA7FCsAw2F" TargetMode="External"/><Relationship Id="rId28" Type="http://schemas.openxmlformats.org/officeDocument/2006/relationships/hyperlink" Target="consultantplus://offline/ref=450CFA5A6A6F7D1F3501306841E58B07A0E2533D686CE38E4BC176B2CDs2wDF" TargetMode="External"/><Relationship Id="rId36" Type="http://schemas.openxmlformats.org/officeDocument/2006/relationships/header" Target="header4.xml"/><Relationship Id="rId10" Type="http://schemas.openxmlformats.org/officeDocument/2006/relationships/hyperlink" Target="http://zakupki.gov.ru/epz/order/quicksearch/search.html" TargetMode="External"/><Relationship Id="rId19" Type="http://schemas.openxmlformats.org/officeDocument/2006/relationships/hyperlink" Target="mailto:ermolenko@mures.ru"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alchikovskaya@mures.ru" TargetMode="External"/><Relationship Id="rId14" Type="http://schemas.openxmlformats.org/officeDocument/2006/relationships/hyperlink" Target="mailto:ermolenko@mures.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450CFA5A6A6F7D1F3501306841E58B07A0E258366D63E38E4BC176B2CDs2wDF" TargetMode="External"/><Relationship Id="rId30" Type="http://schemas.openxmlformats.org/officeDocument/2006/relationships/hyperlink" Target="consultantplus://offline/ref=450CFA5A6A6F7D1F3501306841E58B07A0E2533E696FE38E4BC176B2CDs2wDF"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672D4-771C-4644-A657-A41BCFD69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54</Pages>
  <Words>19992</Words>
  <Characters>113959</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86</cp:revision>
  <dcterms:created xsi:type="dcterms:W3CDTF">2016-01-15T13:07:00Z</dcterms:created>
  <dcterms:modified xsi:type="dcterms:W3CDTF">2016-01-28T13:48:00Z</dcterms:modified>
</cp:coreProperties>
</file>